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4C8" w:rsidRDefault="006524C8" w:rsidP="006524C8">
      <w:pPr>
        <w:pStyle w:val="Default"/>
        <w:jc w:val="center"/>
        <w:rPr>
          <w:rFonts w:ascii="Times New Roman" w:hAnsi="Times New Roman" w:cs="Times New Roman"/>
          <w:sz w:val="84"/>
          <w:szCs w:val="84"/>
        </w:rPr>
      </w:pPr>
    </w:p>
    <w:p w:rsidR="006524C8" w:rsidRPr="0002290E" w:rsidRDefault="006524C8" w:rsidP="006524C8">
      <w:pPr>
        <w:pStyle w:val="Default"/>
        <w:jc w:val="center"/>
        <w:rPr>
          <w:rFonts w:ascii="方正小标宋简体" w:eastAsia="方正小标宋简体" w:hAnsi="Times New Roman" w:cs="Times New Roman"/>
          <w:sz w:val="84"/>
          <w:szCs w:val="84"/>
        </w:rPr>
      </w:pPr>
      <w:r w:rsidRPr="0002290E">
        <w:rPr>
          <w:rFonts w:ascii="方正小标宋简体" w:eastAsia="方正小标宋简体" w:hAnsi="Times New Roman" w:cs="Times New Roman" w:hint="eastAsia"/>
          <w:sz w:val="84"/>
          <w:szCs w:val="84"/>
        </w:rPr>
        <w:t>2023年度</w:t>
      </w:r>
    </w:p>
    <w:p w:rsidR="006524C8" w:rsidRPr="0002290E" w:rsidRDefault="006524C8" w:rsidP="006524C8">
      <w:pPr>
        <w:pStyle w:val="Default"/>
        <w:jc w:val="center"/>
        <w:rPr>
          <w:rFonts w:ascii="方正小标宋简体" w:eastAsia="方正小标宋简体" w:hAnsi="Times New Roman" w:cs="Times New Roman"/>
          <w:sz w:val="84"/>
          <w:szCs w:val="84"/>
        </w:rPr>
      </w:pPr>
      <w:r w:rsidRPr="0002290E">
        <w:rPr>
          <w:rFonts w:ascii="方正小标宋简体" w:eastAsia="方正小标宋简体" w:hAnsi="Times New Roman" w:cs="Times New Roman" w:hint="eastAsia"/>
          <w:sz w:val="84"/>
          <w:szCs w:val="84"/>
        </w:rPr>
        <w:t>湖南韶山干部学院</w:t>
      </w:r>
    </w:p>
    <w:p w:rsidR="006524C8" w:rsidRPr="0002290E" w:rsidRDefault="006524C8" w:rsidP="006524C8">
      <w:pPr>
        <w:pStyle w:val="Default"/>
        <w:jc w:val="center"/>
        <w:rPr>
          <w:rFonts w:ascii="方正小标宋简体" w:eastAsia="方正小标宋简体" w:hAnsi="Times New Roman" w:cs="Times New Roman"/>
          <w:sz w:val="84"/>
          <w:szCs w:val="84"/>
        </w:rPr>
      </w:pPr>
      <w:r w:rsidRPr="0002290E">
        <w:rPr>
          <w:rFonts w:ascii="方正小标宋简体" w:eastAsia="方正小标宋简体" w:hAnsi="Times New Roman" w:cs="Times New Roman" w:hint="eastAsia"/>
          <w:sz w:val="84"/>
          <w:szCs w:val="84"/>
        </w:rPr>
        <w:t>部门决算</w:t>
      </w:r>
    </w:p>
    <w:p w:rsidR="006524C8" w:rsidRDefault="006524C8" w:rsidP="006524C8">
      <w:pPr>
        <w:pStyle w:val="Default"/>
        <w:jc w:val="center"/>
        <w:rPr>
          <w:rFonts w:ascii="Times New Roman" w:hAnsi="Times New Roman" w:cs="Times New Roman"/>
          <w:sz w:val="56"/>
          <w:szCs w:val="56"/>
        </w:rPr>
      </w:pPr>
    </w:p>
    <w:p w:rsidR="006524C8" w:rsidRDefault="006524C8" w:rsidP="006524C8">
      <w:pPr>
        <w:pStyle w:val="Default"/>
        <w:jc w:val="center"/>
        <w:rPr>
          <w:rFonts w:ascii="Times New Roman" w:hAnsi="Times New Roman" w:cs="Times New Roman"/>
          <w:sz w:val="56"/>
          <w:szCs w:val="56"/>
        </w:rPr>
      </w:pPr>
    </w:p>
    <w:p w:rsidR="006524C8" w:rsidRDefault="006524C8" w:rsidP="006524C8">
      <w:pPr>
        <w:pStyle w:val="Default"/>
        <w:jc w:val="center"/>
        <w:rPr>
          <w:rFonts w:ascii="Times New Roman" w:hAnsi="Times New Roman" w:cs="Times New Roman"/>
          <w:sz w:val="56"/>
          <w:szCs w:val="56"/>
        </w:rPr>
      </w:pPr>
    </w:p>
    <w:p w:rsidR="006524C8" w:rsidRDefault="006524C8" w:rsidP="006524C8">
      <w:pPr>
        <w:pStyle w:val="Default"/>
        <w:jc w:val="center"/>
        <w:rPr>
          <w:rFonts w:ascii="Times New Roman" w:hAnsi="Times New Roman" w:cs="Times New Roman"/>
          <w:sz w:val="56"/>
          <w:szCs w:val="56"/>
        </w:rPr>
      </w:pPr>
    </w:p>
    <w:p w:rsidR="006524C8" w:rsidRDefault="006524C8" w:rsidP="006524C8">
      <w:pPr>
        <w:pStyle w:val="Default"/>
        <w:jc w:val="center"/>
        <w:rPr>
          <w:rFonts w:ascii="Times New Roman" w:hAnsi="Times New Roman" w:cs="Times New Roman"/>
          <w:sz w:val="32"/>
          <w:szCs w:val="32"/>
        </w:rPr>
      </w:pPr>
    </w:p>
    <w:p w:rsidR="006524C8" w:rsidRDefault="006524C8" w:rsidP="006524C8">
      <w:pPr>
        <w:pStyle w:val="Default"/>
        <w:jc w:val="center"/>
        <w:rPr>
          <w:rFonts w:ascii="Times New Roman" w:hAnsi="Times New Roman" w:cs="Times New Roman"/>
          <w:sz w:val="32"/>
          <w:szCs w:val="32"/>
        </w:rPr>
      </w:pPr>
    </w:p>
    <w:p w:rsidR="0053695B" w:rsidRDefault="0053695B" w:rsidP="006524C8">
      <w:pPr>
        <w:pStyle w:val="Default"/>
        <w:jc w:val="center"/>
        <w:rPr>
          <w:rFonts w:ascii="Times New Roman" w:hAnsi="Times New Roman" w:cs="Times New Roman"/>
          <w:sz w:val="32"/>
          <w:szCs w:val="32"/>
        </w:rPr>
      </w:pPr>
    </w:p>
    <w:p w:rsidR="0053695B" w:rsidRDefault="0053695B" w:rsidP="006524C8">
      <w:pPr>
        <w:pStyle w:val="Default"/>
        <w:jc w:val="center"/>
        <w:rPr>
          <w:rFonts w:ascii="Times New Roman" w:hAnsi="Times New Roman" w:cs="Times New Roman"/>
          <w:sz w:val="32"/>
          <w:szCs w:val="32"/>
        </w:rPr>
      </w:pPr>
    </w:p>
    <w:p w:rsidR="006524C8" w:rsidRDefault="006524C8" w:rsidP="006524C8">
      <w:pPr>
        <w:pStyle w:val="Default"/>
        <w:jc w:val="center"/>
        <w:rPr>
          <w:rFonts w:ascii="Times New Roman" w:hAnsi="Times New Roman" w:cs="Times New Roman"/>
          <w:sz w:val="32"/>
          <w:szCs w:val="32"/>
        </w:rPr>
      </w:pPr>
    </w:p>
    <w:p w:rsidR="006524C8" w:rsidRDefault="006524C8" w:rsidP="006524C8">
      <w:pPr>
        <w:pStyle w:val="Default"/>
        <w:spacing w:line="500" w:lineRule="exact"/>
        <w:jc w:val="center"/>
        <w:rPr>
          <w:rFonts w:ascii="Times New Roman" w:hAnsi="Times New Roman" w:cs="Times New Roman"/>
          <w:b/>
          <w:sz w:val="44"/>
          <w:szCs w:val="44"/>
        </w:rPr>
      </w:pPr>
      <w:r>
        <w:rPr>
          <w:rFonts w:ascii="Times New Roman" w:hAnsi="Times New Roman" w:cs="Times New Roman"/>
          <w:b/>
          <w:sz w:val="44"/>
          <w:szCs w:val="44"/>
        </w:rPr>
        <w:lastRenderedPageBreak/>
        <w:t>目</w:t>
      </w:r>
      <w:r>
        <w:rPr>
          <w:rFonts w:ascii="Times New Roman" w:hAnsi="Times New Roman" w:cs="Times New Roman"/>
          <w:b/>
          <w:sz w:val="44"/>
          <w:szCs w:val="44"/>
        </w:rPr>
        <w:t xml:space="preserve">  </w:t>
      </w:r>
      <w:r>
        <w:rPr>
          <w:rFonts w:ascii="Times New Roman" w:hAnsi="Times New Roman" w:cs="Times New Roman"/>
          <w:b/>
          <w:sz w:val="44"/>
          <w:szCs w:val="44"/>
        </w:rPr>
        <w:t>录</w:t>
      </w:r>
    </w:p>
    <w:p w:rsidR="006524C8" w:rsidRDefault="006524C8" w:rsidP="006524C8">
      <w:pPr>
        <w:pStyle w:val="Default"/>
        <w:spacing w:line="500" w:lineRule="exact"/>
        <w:jc w:val="center"/>
        <w:rPr>
          <w:rFonts w:ascii="Times New Roman" w:hAnsi="Times New Roman" w:cs="Times New Roman"/>
          <w:b/>
          <w:sz w:val="44"/>
          <w:szCs w:val="44"/>
        </w:rPr>
      </w:pPr>
    </w:p>
    <w:p w:rsidR="006524C8" w:rsidRDefault="006524C8" w:rsidP="006524C8">
      <w:pPr>
        <w:pStyle w:val="Default"/>
        <w:spacing w:line="500" w:lineRule="exact"/>
        <w:rPr>
          <w:rFonts w:ascii="Times New Roman" w:hAnsi="Times New Roman" w:cs="Times New Roman"/>
          <w:b/>
          <w:sz w:val="28"/>
          <w:szCs w:val="28"/>
        </w:rPr>
      </w:pPr>
      <w:r>
        <w:rPr>
          <w:rFonts w:ascii="Times New Roman" w:hAnsi="Times New Roman" w:cs="Times New Roman"/>
          <w:b/>
          <w:sz w:val="28"/>
          <w:szCs w:val="28"/>
        </w:rPr>
        <w:t>第一部分韶山干部学院概况</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一、部门职责</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二、机构设置</w:t>
      </w:r>
    </w:p>
    <w:p w:rsidR="006524C8" w:rsidRDefault="006524C8" w:rsidP="006524C8">
      <w:pPr>
        <w:pStyle w:val="Default"/>
        <w:spacing w:line="500" w:lineRule="exact"/>
        <w:rPr>
          <w:rFonts w:ascii="Times New Roman" w:hAnsi="Times New Roman" w:cs="Times New Roman"/>
          <w:b/>
          <w:sz w:val="28"/>
          <w:szCs w:val="28"/>
        </w:rPr>
      </w:pPr>
      <w:r>
        <w:rPr>
          <w:rFonts w:ascii="Times New Roman" w:hAnsi="Times New Roman" w:cs="Times New Roman"/>
          <w:b/>
          <w:sz w:val="28"/>
          <w:szCs w:val="28"/>
        </w:rPr>
        <w:t>第二部分</w:t>
      </w:r>
      <w:r>
        <w:rPr>
          <w:rFonts w:ascii="Times New Roman" w:hAnsi="Times New Roman" w:cs="Times New Roman"/>
          <w:b/>
          <w:sz w:val="28"/>
          <w:szCs w:val="28"/>
        </w:rPr>
        <w:t>2023</w:t>
      </w:r>
      <w:r>
        <w:rPr>
          <w:rFonts w:ascii="Times New Roman" w:hAnsi="Times New Roman" w:cs="Times New Roman"/>
          <w:b/>
          <w:sz w:val="28"/>
          <w:szCs w:val="28"/>
        </w:rPr>
        <w:t>年度部门决算表</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一、收入支出决算总表</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二、收入决算表</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三、支出决算表</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四、财政拨款收入支出决算总表</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五、一般公共预算财政拨款支出决算表</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六、一般公共预算财政拨款基本支出决算明细表</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七、政府性基金预算财政拨款收入支出决算表</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八、国有资本经营预算财政拨款支出决算表</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九、一般公共预算财政拨款</w:t>
      </w:r>
      <w:r>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三公</w:t>
      </w:r>
      <w:r>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经费支出决算表</w:t>
      </w:r>
    </w:p>
    <w:p w:rsidR="006524C8" w:rsidRDefault="006524C8" w:rsidP="006524C8">
      <w:pPr>
        <w:pStyle w:val="Default"/>
        <w:spacing w:line="500" w:lineRule="exact"/>
        <w:rPr>
          <w:rFonts w:ascii="Times New Roman" w:hAnsi="Times New Roman" w:cs="Times New Roman"/>
          <w:b/>
          <w:sz w:val="28"/>
          <w:szCs w:val="28"/>
        </w:rPr>
      </w:pPr>
      <w:r>
        <w:rPr>
          <w:rFonts w:ascii="Times New Roman" w:hAnsi="Times New Roman" w:cs="Times New Roman"/>
          <w:b/>
          <w:sz w:val="28"/>
          <w:szCs w:val="28"/>
        </w:rPr>
        <w:t>第三部分</w:t>
      </w:r>
      <w:r>
        <w:rPr>
          <w:rFonts w:ascii="Times New Roman" w:hAnsi="Times New Roman" w:cs="Times New Roman"/>
          <w:b/>
          <w:sz w:val="28"/>
          <w:szCs w:val="28"/>
        </w:rPr>
        <w:t>2023</w:t>
      </w:r>
      <w:r>
        <w:rPr>
          <w:rFonts w:ascii="Times New Roman" w:hAnsi="Times New Roman" w:cs="Times New Roman"/>
          <w:b/>
          <w:sz w:val="28"/>
          <w:szCs w:val="28"/>
        </w:rPr>
        <w:t>年度部门决算情况说明</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一、收入支出决算总体情况说明</w:t>
      </w:r>
    </w:p>
    <w:p w:rsidR="006524C8" w:rsidRDefault="006524C8" w:rsidP="006524C8">
      <w:pPr>
        <w:spacing w:line="500" w:lineRule="exact"/>
        <w:ind w:firstLineChars="250" w:firstLine="700"/>
        <w:jc w:val="left"/>
        <w:rPr>
          <w:rFonts w:ascii="Times New Roman" w:hAnsi="Times New Roman" w:cs="Times New Roman"/>
          <w:sz w:val="28"/>
          <w:szCs w:val="28"/>
        </w:rPr>
      </w:pPr>
      <w:r>
        <w:rPr>
          <w:rFonts w:ascii="Times New Roman" w:hAnsi="Times New Roman" w:cs="Times New Roman"/>
          <w:sz w:val="28"/>
          <w:szCs w:val="28"/>
        </w:rPr>
        <w:t>二、收入决算情况说明</w:t>
      </w:r>
    </w:p>
    <w:p w:rsidR="006524C8" w:rsidRDefault="006524C8" w:rsidP="006524C8">
      <w:pPr>
        <w:autoSpaceDE w:val="0"/>
        <w:autoSpaceDN w:val="0"/>
        <w:adjustRightInd w:val="0"/>
        <w:spacing w:line="500" w:lineRule="exact"/>
        <w:ind w:firstLineChars="250" w:firstLine="70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三、支出决算情况说明</w:t>
      </w:r>
    </w:p>
    <w:p w:rsidR="006524C8" w:rsidRDefault="006524C8" w:rsidP="006524C8">
      <w:pPr>
        <w:autoSpaceDE w:val="0"/>
        <w:autoSpaceDN w:val="0"/>
        <w:adjustRightInd w:val="0"/>
        <w:spacing w:line="500" w:lineRule="exact"/>
        <w:ind w:firstLineChars="250" w:firstLine="70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四、财政拨款收入支出决算总体情况说明</w:t>
      </w:r>
    </w:p>
    <w:p w:rsidR="006524C8" w:rsidRDefault="006524C8" w:rsidP="006524C8">
      <w:pPr>
        <w:autoSpaceDE w:val="0"/>
        <w:autoSpaceDN w:val="0"/>
        <w:adjustRightInd w:val="0"/>
        <w:spacing w:line="500" w:lineRule="exact"/>
        <w:ind w:firstLineChars="250" w:firstLine="70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五、一般公共预算财政拨款支出决算情况说明</w:t>
      </w:r>
    </w:p>
    <w:p w:rsidR="006524C8" w:rsidRDefault="006524C8" w:rsidP="006524C8">
      <w:pPr>
        <w:autoSpaceDE w:val="0"/>
        <w:autoSpaceDN w:val="0"/>
        <w:adjustRightInd w:val="0"/>
        <w:spacing w:line="500" w:lineRule="exact"/>
        <w:ind w:firstLineChars="250" w:firstLine="70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六、一般公共预算财政拨款基本支出决算情况说明</w:t>
      </w:r>
    </w:p>
    <w:p w:rsidR="006524C8" w:rsidRDefault="006524C8" w:rsidP="006524C8">
      <w:pPr>
        <w:autoSpaceDE w:val="0"/>
        <w:autoSpaceDN w:val="0"/>
        <w:adjustRightInd w:val="0"/>
        <w:spacing w:line="500" w:lineRule="exact"/>
        <w:ind w:firstLineChars="250" w:firstLine="70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七、一般公共预算财政拨款</w:t>
      </w:r>
      <w:r>
        <w:rPr>
          <w:rFonts w:ascii="Times New Roman" w:hAnsi="Times New Roman" w:cs="Times New Roman"/>
          <w:color w:val="000000"/>
          <w:kern w:val="0"/>
          <w:sz w:val="28"/>
          <w:szCs w:val="28"/>
        </w:rPr>
        <w:t>“</w:t>
      </w:r>
      <w:r>
        <w:rPr>
          <w:rFonts w:ascii="Times New Roman" w:hAnsi="Times New Roman" w:cs="Times New Roman"/>
          <w:color w:val="000000"/>
          <w:kern w:val="0"/>
          <w:sz w:val="28"/>
          <w:szCs w:val="28"/>
        </w:rPr>
        <w:t>三公</w:t>
      </w:r>
      <w:r>
        <w:rPr>
          <w:rFonts w:ascii="Times New Roman" w:hAnsi="Times New Roman" w:cs="Times New Roman"/>
          <w:color w:val="000000"/>
          <w:kern w:val="0"/>
          <w:sz w:val="28"/>
          <w:szCs w:val="28"/>
        </w:rPr>
        <w:t>”</w:t>
      </w:r>
      <w:r>
        <w:rPr>
          <w:rFonts w:ascii="Times New Roman" w:hAnsi="Times New Roman" w:cs="Times New Roman"/>
          <w:color w:val="000000"/>
          <w:kern w:val="0"/>
          <w:sz w:val="28"/>
          <w:szCs w:val="28"/>
        </w:rPr>
        <w:t>经费支出决算情况说明</w:t>
      </w:r>
    </w:p>
    <w:p w:rsidR="006524C8" w:rsidRDefault="006524C8" w:rsidP="006524C8">
      <w:pPr>
        <w:autoSpaceDE w:val="0"/>
        <w:autoSpaceDN w:val="0"/>
        <w:adjustRightInd w:val="0"/>
        <w:spacing w:line="500" w:lineRule="exact"/>
        <w:ind w:firstLineChars="250" w:firstLine="70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八、政府性基金预算收入支出决算情况</w:t>
      </w:r>
    </w:p>
    <w:p w:rsidR="006524C8" w:rsidRDefault="006524C8" w:rsidP="006524C8">
      <w:pPr>
        <w:autoSpaceDE w:val="0"/>
        <w:autoSpaceDN w:val="0"/>
        <w:adjustRightInd w:val="0"/>
        <w:spacing w:line="500" w:lineRule="exact"/>
        <w:ind w:firstLineChars="250" w:firstLine="70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九、机关运行经费支出</w:t>
      </w:r>
      <w:r w:rsidR="00597E2B">
        <w:rPr>
          <w:rFonts w:ascii="Times New Roman" w:hAnsi="Times New Roman" w:cs="Times New Roman" w:hint="eastAsia"/>
          <w:color w:val="000000"/>
          <w:kern w:val="0"/>
          <w:sz w:val="28"/>
          <w:szCs w:val="28"/>
        </w:rPr>
        <w:t>情况</w:t>
      </w:r>
      <w:r>
        <w:rPr>
          <w:rFonts w:ascii="Times New Roman" w:hAnsi="Times New Roman" w:cs="Times New Roman"/>
          <w:color w:val="000000"/>
          <w:kern w:val="0"/>
          <w:sz w:val="28"/>
          <w:szCs w:val="28"/>
        </w:rPr>
        <w:t>说明</w:t>
      </w:r>
    </w:p>
    <w:p w:rsidR="006524C8" w:rsidRDefault="006524C8" w:rsidP="006524C8">
      <w:pPr>
        <w:autoSpaceDE w:val="0"/>
        <w:autoSpaceDN w:val="0"/>
        <w:adjustRightInd w:val="0"/>
        <w:spacing w:line="500" w:lineRule="exact"/>
        <w:ind w:firstLineChars="250" w:firstLine="70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lastRenderedPageBreak/>
        <w:t>十、一般性支出情况说明</w:t>
      </w:r>
    </w:p>
    <w:p w:rsidR="006524C8" w:rsidRDefault="006524C8" w:rsidP="006524C8">
      <w:pPr>
        <w:autoSpaceDE w:val="0"/>
        <w:autoSpaceDN w:val="0"/>
        <w:adjustRightInd w:val="0"/>
        <w:spacing w:line="500" w:lineRule="exact"/>
        <w:ind w:firstLineChars="250" w:firstLine="700"/>
        <w:jc w:val="left"/>
        <w:rPr>
          <w:rFonts w:ascii="Times New Roman" w:hAnsi="Times New Roman" w:cs="Times New Roman"/>
          <w:color w:val="000000"/>
          <w:kern w:val="0"/>
          <w:sz w:val="28"/>
          <w:szCs w:val="28"/>
        </w:rPr>
      </w:pPr>
      <w:r>
        <w:rPr>
          <w:rFonts w:ascii="Times New Roman" w:hAnsi="Times New Roman" w:cs="Times New Roman"/>
          <w:color w:val="000000"/>
          <w:kern w:val="0"/>
          <w:sz w:val="28"/>
          <w:szCs w:val="28"/>
        </w:rPr>
        <w:t>十一、政府采购支出</w:t>
      </w:r>
      <w:r w:rsidR="00597E2B">
        <w:rPr>
          <w:rFonts w:ascii="Times New Roman" w:hAnsi="Times New Roman" w:cs="Times New Roman" w:hint="eastAsia"/>
          <w:color w:val="000000"/>
          <w:kern w:val="0"/>
          <w:sz w:val="28"/>
          <w:szCs w:val="28"/>
        </w:rPr>
        <w:t>情况</w:t>
      </w:r>
      <w:r>
        <w:rPr>
          <w:rFonts w:ascii="Times New Roman" w:hAnsi="Times New Roman" w:cs="Times New Roman"/>
          <w:color w:val="000000"/>
          <w:kern w:val="0"/>
          <w:sz w:val="28"/>
          <w:szCs w:val="28"/>
        </w:rPr>
        <w:t>说明</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十二、国有资产占用情况说明</w:t>
      </w:r>
    </w:p>
    <w:p w:rsidR="006524C8" w:rsidRDefault="006524C8" w:rsidP="006524C8">
      <w:pPr>
        <w:pStyle w:val="Default"/>
        <w:spacing w:line="500" w:lineRule="exact"/>
        <w:ind w:firstLineChars="250" w:firstLine="700"/>
        <w:rPr>
          <w:rFonts w:ascii="Times New Roman" w:eastAsiaTheme="minorEastAsia" w:hAnsi="Times New Roman" w:cs="Times New Roman"/>
          <w:sz w:val="28"/>
          <w:szCs w:val="28"/>
        </w:rPr>
      </w:pPr>
      <w:r>
        <w:rPr>
          <w:rFonts w:ascii="Times New Roman" w:eastAsiaTheme="minorEastAsia" w:hAnsi="Times New Roman" w:cs="Times New Roman"/>
          <w:sz w:val="28"/>
          <w:szCs w:val="28"/>
        </w:rPr>
        <w:t>十三、</w:t>
      </w:r>
      <w:r>
        <w:rPr>
          <w:rFonts w:ascii="Times New Roman" w:eastAsiaTheme="minorEastAsia" w:hAnsi="Times New Roman" w:cs="Times New Roman"/>
          <w:sz w:val="28"/>
          <w:szCs w:val="28"/>
        </w:rPr>
        <w:t>2023</w:t>
      </w:r>
      <w:r>
        <w:rPr>
          <w:rFonts w:ascii="Times New Roman" w:eastAsiaTheme="minorEastAsia" w:hAnsi="Times New Roman" w:cs="Times New Roman"/>
          <w:sz w:val="28"/>
          <w:szCs w:val="28"/>
        </w:rPr>
        <w:t>年度预算绩效情况说明</w:t>
      </w:r>
    </w:p>
    <w:p w:rsidR="006524C8" w:rsidRDefault="006524C8" w:rsidP="006524C8">
      <w:pPr>
        <w:autoSpaceDE w:val="0"/>
        <w:autoSpaceDN w:val="0"/>
        <w:adjustRightInd w:val="0"/>
        <w:spacing w:line="500" w:lineRule="exact"/>
        <w:jc w:val="left"/>
        <w:rPr>
          <w:rFonts w:ascii="Times New Roman" w:eastAsia="黑体" w:hAnsi="Times New Roman" w:cs="Times New Roman"/>
          <w:b/>
          <w:color w:val="000000"/>
          <w:kern w:val="0"/>
          <w:sz w:val="28"/>
          <w:szCs w:val="28"/>
        </w:rPr>
      </w:pPr>
      <w:r>
        <w:rPr>
          <w:rFonts w:ascii="Times New Roman" w:eastAsia="黑体" w:hAnsi="Times New Roman" w:cs="Times New Roman"/>
          <w:b/>
          <w:color w:val="000000"/>
          <w:kern w:val="0"/>
          <w:sz w:val="28"/>
          <w:szCs w:val="28"/>
        </w:rPr>
        <w:t>第四部分名词解释</w:t>
      </w:r>
    </w:p>
    <w:p w:rsidR="006524C8" w:rsidRDefault="006524C8" w:rsidP="006524C8">
      <w:pPr>
        <w:jc w:val="center"/>
        <w:rPr>
          <w:rFonts w:ascii="Times New Roman" w:hAnsi="Times New Roman" w:cs="Times New Roman"/>
          <w:sz w:val="72"/>
          <w:szCs w:val="72"/>
        </w:rPr>
      </w:pPr>
    </w:p>
    <w:p w:rsidR="006524C8" w:rsidRDefault="006524C8" w:rsidP="006524C8">
      <w:pPr>
        <w:jc w:val="center"/>
        <w:rPr>
          <w:rFonts w:ascii="Times New Roman" w:hAnsi="Times New Roman" w:cs="Times New Roman"/>
          <w:sz w:val="72"/>
          <w:szCs w:val="72"/>
        </w:rPr>
      </w:pPr>
    </w:p>
    <w:p w:rsidR="006524C8" w:rsidRDefault="006524C8" w:rsidP="006524C8">
      <w:pPr>
        <w:jc w:val="center"/>
        <w:rPr>
          <w:rFonts w:ascii="Times New Roman" w:hAnsi="Times New Roman" w:cs="Times New Roman"/>
          <w:sz w:val="72"/>
          <w:szCs w:val="72"/>
        </w:rPr>
      </w:pPr>
    </w:p>
    <w:p w:rsidR="006524C8" w:rsidRDefault="006524C8" w:rsidP="006524C8">
      <w:pPr>
        <w:jc w:val="center"/>
        <w:rPr>
          <w:rFonts w:ascii="Times New Roman" w:hAnsi="Times New Roman" w:cs="Times New Roman"/>
          <w:sz w:val="72"/>
          <w:szCs w:val="72"/>
        </w:rPr>
      </w:pPr>
    </w:p>
    <w:p w:rsidR="006524C8" w:rsidRDefault="006524C8" w:rsidP="006524C8">
      <w:pPr>
        <w:rPr>
          <w:rFonts w:ascii="Times New Roman" w:hAnsi="Times New Roman" w:cs="Times New Roman"/>
          <w:sz w:val="72"/>
          <w:szCs w:val="72"/>
        </w:rPr>
      </w:pPr>
    </w:p>
    <w:p w:rsidR="006524C8" w:rsidRDefault="006524C8" w:rsidP="006524C8">
      <w:pPr>
        <w:pStyle w:val="Default"/>
        <w:jc w:val="center"/>
        <w:rPr>
          <w:rFonts w:ascii="Times New Roman" w:hAnsi="Times New Roman" w:cs="Times New Roman"/>
          <w:sz w:val="84"/>
          <w:szCs w:val="84"/>
        </w:rPr>
      </w:pPr>
    </w:p>
    <w:p w:rsidR="006524C8" w:rsidRDefault="006524C8" w:rsidP="006524C8">
      <w:pPr>
        <w:pStyle w:val="Default"/>
        <w:jc w:val="center"/>
        <w:rPr>
          <w:rFonts w:ascii="Times New Roman" w:hAnsi="Times New Roman" w:cs="Times New Roman"/>
          <w:sz w:val="84"/>
          <w:szCs w:val="84"/>
        </w:rPr>
      </w:pPr>
    </w:p>
    <w:p w:rsidR="006524C8" w:rsidRDefault="006524C8" w:rsidP="006524C8">
      <w:pPr>
        <w:pStyle w:val="Default"/>
        <w:jc w:val="center"/>
        <w:rPr>
          <w:rFonts w:ascii="Times New Roman" w:hAnsi="Times New Roman" w:cs="Times New Roman"/>
          <w:sz w:val="84"/>
          <w:szCs w:val="84"/>
        </w:rPr>
      </w:pPr>
    </w:p>
    <w:p w:rsidR="006524C8" w:rsidRDefault="006524C8" w:rsidP="006524C8">
      <w:pPr>
        <w:pStyle w:val="Default"/>
        <w:jc w:val="center"/>
        <w:rPr>
          <w:rFonts w:ascii="Times New Roman" w:hAnsi="Times New Roman" w:cs="Times New Roman"/>
          <w:sz w:val="84"/>
          <w:szCs w:val="84"/>
        </w:rPr>
      </w:pPr>
    </w:p>
    <w:p w:rsidR="006524C8" w:rsidRDefault="006524C8" w:rsidP="006524C8">
      <w:pPr>
        <w:jc w:val="center"/>
        <w:rPr>
          <w:rFonts w:ascii="Times New Roman" w:hAnsi="Times New Roman" w:cs="Times New Roman"/>
          <w:sz w:val="72"/>
          <w:szCs w:val="72"/>
        </w:rPr>
        <w:sectPr w:rsidR="006524C8">
          <w:pgSz w:w="11906" w:h="16838"/>
          <w:pgMar w:top="2098" w:right="1474" w:bottom="1984" w:left="1587" w:header="851" w:footer="992" w:gutter="0"/>
          <w:cols w:space="0"/>
          <w:docGrid w:type="lines" w:linePitch="312"/>
        </w:sectPr>
      </w:pPr>
    </w:p>
    <w:p w:rsidR="006524C8" w:rsidRDefault="006524C8" w:rsidP="006524C8">
      <w:pPr>
        <w:pStyle w:val="2"/>
        <w:ind w:firstLine="480"/>
      </w:pPr>
    </w:p>
    <w:p w:rsidR="006524C8" w:rsidRDefault="006524C8" w:rsidP="006524C8">
      <w:pPr>
        <w:jc w:val="center"/>
        <w:rPr>
          <w:rFonts w:ascii="Times New Roman" w:hAnsi="Times New Roman" w:cs="Times New Roman"/>
          <w:sz w:val="72"/>
          <w:szCs w:val="72"/>
        </w:rPr>
      </w:pPr>
    </w:p>
    <w:p w:rsidR="006524C8" w:rsidRDefault="006524C8" w:rsidP="006524C8">
      <w:pPr>
        <w:jc w:val="center"/>
        <w:rPr>
          <w:rFonts w:ascii="Times New Roman" w:hAnsi="Times New Roman" w:cs="Times New Roman"/>
          <w:sz w:val="72"/>
          <w:szCs w:val="72"/>
        </w:rPr>
      </w:pPr>
    </w:p>
    <w:p w:rsidR="006524C8" w:rsidRDefault="006524C8" w:rsidP="006524C8">
      <w:pPr>
        <w:jc w:val="center"/>
        <w:rPr>
          <w:rFonts w:ascii="Times New Roman" w:hAnsi="Times New Roman" w:cs="Times New Roman"/>
          <w:sz w:val="72"/>
          <w:szCs w:val="72"/>
        </w:rPr>
      </w:pPr>
    </w:p>
    <w:p w:rsidR="006524C8" w:rsidRDefault="006524C8" w:rsidP="006524C8">
      <w:pPr>
        <w:pStyle w:val="Default"/>
        <w:jc w:val="center"/>
        <w:rPr>
          <w:rFonts w:ascii="Times New Roman" w:eastAsia="方正小标宋简体" w:hAnsi="Times New Roman" w:cs="Times New Roman"/>
          <w:sz w:val="70"/>
          <w:szCs w:val="70"/>
        </w:rPr>
      </w:pPr>
      <w:r>
        <w:rPr>
          <w:rFonts w:ascii="Times New Roman" w:eastAsia="方正小标宋简体" w:hAnsi="Times New Roman" w:cs="Times New Roman"/>
          <w:sz w:val="70"/>
          <w:szCs w:val="70"/>
        </w:rPr>
        <w:t>第一部分</w:t>
      </w:r>
    </w:p>
    <w:p w:rsidR="006524C8" w:rsidRDefault="006524C8" w:rsidP="006524C8">
      <w:pPr>
        <w:pStyle w:val="Default"/>
        <w:jc w:val="center"/>
        <w:rPr>
          <w:rFonts w:ascii="Times New Roman" w:eastAsia="方正小标宋简体" w:hAnsi="Times New Roman" w:cs="Times New Roman"/>
          <w:sz w:val="70"/>
          <w:szCs w:val="70"/>
        </w:rPr>
      </w:pPr>
    </w:p>
    <w:p w:rsidR="006524C8" w:rsidRDefault="006524C8" w:rsidP="006524C8">
      <w:pPr>
        <w:pStyle w:val="Default"/>
        <w:jc w:val="center"/>
        <w:rPr>
          <w:rFonts w:ascii="Times New Roman" w:eastAsia="方正小标宋简体" w:hAnsi="Times New Roman" w:cs="Times New Roman"/>
          <w:sz w:val="70"/>
          <w:szCs w:val="70"/>
        </w:rPr>
      </w:pPr>
      <w:r>
        <w:rPr>
          <w:rFonts w:ascii="Times New Roman" w:eastAsia="方正小标宋简体" w:hAnsi="Times New Roman" w:cs="Times New Roman" w:hint="eastAsia"/>
          <w:sz w:val="70"/>
          <w:szCs w:val="70"/>
        </w:rPr>
        <w:t>湖南</w:t>
      </w:r>
      <w:r>
        <w:rPr>
          <w:rFonts w:ascii="Times New Roman" w:eastAsia="方正小标宋简体" w:hAnsi="Times New Roman" w:cs="Times New Roman"/>
          <w:sz w:val="70"/>
          <w:szCs w:val="70"/>
        </w:rPr>
        <w:t>韶山干部学院单位概况</w:t>
      </w:r>
    </w:p>
    <w:p w:rsidR="006524C8" w:rsidRDefault="006524C8" w:rsidP="006524C8">
      <w:pPr>
        <w:pStyle w:val="2"/>
        <w:ind w:firstLine="1440"/>
        <w:rPr>
          <w:rFonts w:ascii="Times New Roman" w:eastAsia="方正小标宋简体" w:hAnsi="Times New Roman" w:cs="Times New Roman"/>
          <w:sz w:val="72"/>
          <w:szCs w:val="72"/>
        </w:rPr>
      </w:pPr>
    </w:p>
    <w:p w:rsidR="006524C8" w:rsidRDefault="006524C8" w:rsidP="006524C8">
      <w:pPr>
        <w:pStyle w:val="2"/>
        <w:ind w:firstLine="1440"/>
        <w:rPr>
          <w:rFonts w:ascii="Times New Roman" w:hAnsi="Times New Roman" w:cs="Times New Roman"/>
          <w:sz w:val="72"/>
          <w:szCs w:val="72"/>
        </w:rPr>
      </w:pPr>
    </w:p>
    <w:p w:rsidR="006524C8" w:rsidRDefault="006524C8" w:rsidP="006524C8">
      <w:pPr>
        <w:pStyle w:val="2"/>
        <w:ind w:firstLine="1440"/>
        <w:rPr>
          <w:rFonts w:ascii="Times New Roman" w:hAnsi="Times New Roman" w:cs="Times New Roman"/>
          <w:sz w:val="72"/>
          <w:szCs w:val="72"/>
        </w:rPr>
      </w:pPr>
    </w:p>
    <w:p w:rsidR="006524C8" w:rsidRDefault="006524C8" w:rsidP="006524C8">
      <w:pPr>
        <w:pStyle w:val="2"/>
        <w:ind w:firstLine="1440"/>
        <w:rPr>
          <w:rFonts w:ascii="Times New Roman" w:hAnsi="Times New Roman" w:cs="Times New Roman"/>
          <w:sz w:val="72"/>
          <w:szCs w:val="72"/>
        </w:rPr>
      </w:pPr>
    </w:p>
    <w:p w:rsidR="006524C8" w:rsidRDefault="006524C8" w:rsidP="006524C8">
      <w:pPr>
        <w:rPr>
          <w:rFonts w:ascii="Times New Roman" w:eastAsia="仿宋_GB2312" w:hAnsi="Times New Roman" w:cs="Times New Roman"/>
          <w:color w:val="333333"/>
          <w:kern w:val="0"/>
          <w:sz w:val="32"/>
          <w:szCs w:val="32"/>
          <w:shd w:val="clear" w:color="auto" w:fill="FFFFFF"/>
          <w:lang w:bidi="ar"/>
        </w:rPr>
      </w:pPr>
      <w:r>
        <w:rPr>
          <w:rFonts w:ascii="Times New Roman" w:eastAsia="仿宋_GB2312" w:hAnsi="Times New Roman" w:cs="Times New Roman"/>
          <w:color w:val="333333"/>
          <w:kern w:val="0"/>
          <w:sz w:val="32"/>
          <w:szCs w:val="32"/>
          <w:shd w:val="clear" w:color="auto" w:fill="FFFFFF"/>
          <w:lang w:bidi="ar"/>
        </w:rPr>
        <w:br w:type="page"/>
      </w:r>
    </w:p>
    <w:p w:rsidR="006524C8" w:rsidRDefault="00F63355" w:rsidP="005C1812">
      <w:pPr>
        <w:pStyle w:val="aa"/>
        <w:spacing w:line="600" w:lineRule="exact"/>
        <w:ind w:firstLine="640"/>
        <w:jc w:val="left"/>
        <w:rPr>
          <w:rFonts w:ascii="Times New Roman" w:eastAsia="仿宋_GB2312" w:hAnsi="Times New Roman" w:cs="Times New Roman"/>
          <w:color w:val="333333"/>
          <w:kern w:val="0"/>
          <w:sz w:val="32"/>
          <w:szCs w:val="32"/>
          <w:shd w:val="clear" w:color="auto" w:fill="FFFFFF"/>
          <w:lang w:bidi="ar"/>
        </w:rPr>
      </w:pPr>
      <w:r w:rsidRPr="00F63355">
        <w:rPr>
          <w:rFonts w:ascii="Times New Roman" w:eastAsia="仿宋_GB2312" w:hAnsi="Times New Roman" w:cs="Times New Roman" w:hint="eastAsia"/>
          <w:color w:val="333333"/>
          <w:kern w:val="0"/>
          <w:sz w:val="32"/>
          <w:szCs w:val="32"/>
          <w:shd w:val="clear" w:color="auto" w:fill="FFFFFF"/>
          <w:lang w:bidi="ar"/>
        </w:rPr>
        <w:lastRenderedPageBreak/>
        <w:t>湖南韶山干部学院是中央编办</w:t>
      </w:r>
      <w:r w:rsidRPr="00F63355">
        <w:rPr>
          <w:rFonts w:ascii="Times New Roman" w:eastAsia="仿宋_GB2312" w:hAnsi="Times New Roman" w:cs="Times New Roman" w:hint="eastAsia"/>
          <w:color w:val="333333"/>
          <w:kern w:val="0"/>
          <w:sz w:val="32"/>
          <w:szCs w:val="32"/>
          <w:shd w:val="clear" w:color="auto" w:fill="FFFFFF"/>
          <w:lang w:bidi="ar"/>
        </w:rPr>
        <w:t>2018</w:t>
      </w:r>
      <w:r w:rsidRPr="00F63355">
        <w:rPr>
          <w:rFonts w:ascii="Times New Roman" w:eastAsia="仿宋_GB2312" w:hAnsi="Times New Roman" w:cs="Times New Roman" w:hint="eastAsia"/>
          <w:color w:val="333333"/>
          <w:kern w:val="0"/>
          <w:sz w:val="32"/>
          <w:szCs w:val="32"/>
          <w:shd w:val="clear" w:color="auto" w:fill="FFFFFF"/>
          <w:lang w:bidi="ar"/>
        </w:rPr>
        <w:t>年</w:t>
      </w:r>
      <w:r w:rsidRPr="00F63355">
        <w:rPr>
          <w:rFonts w:ascii="Times New Roman" w:eastAsia="仿宋_GB2312" w:hAnsi="Times New Roman" w:cs="Times New Roman" w:hint="eastAsia"/>
          <w:color w:val="333333"/>
          <w:kern w:val="0"/>
          <w:sz w:val="32"/>
          <w:szCs w:val="32"/>
          <w:shd w:val="clear" w:color="auto" w:fill="FFFFFF"/>
          <w:lang w:bidi="ar"/>
        </w:rPr>
        <w:t>12</w:t>
      </w:r>
      <w:r w:rsidRPr="00F63355">
        <w:rPr>
          <w:rFonts w:ascii="Times New Roman" w:eastAsia="仿宋_GB2312" w:hAnsi="Times New Roman" w:cs="Times New Roman" w:hint="eastAsia"/>
          <w:color w:val="333333"/>
          <w:kern w:val="0"/>
          <w:sz w:val="32"/>
          <w:szCs w:val="32"/>
          <w:shd w:val="clear" w:color="auto" w:fill="FFFFFF"/>
          <w:lang w:bidi="ar"/>
        </w:rPr>
        <w:t>月批准成立、中共湖南省委党校（湖南行政学院）管理的副厅级公益一类事业单位，接受湖南省委组织部业务指导，是纳入中组部印发目录的省级党性教育干部学院、共青团中央挂牌的全国团干部教育培训基地、省委组织部授牌的第一批全省党员教育培训示范基地。</w:t>
      </w:r>
    </w:p>
    <w:p w:rsidR="006524C8" w:rsidRDefault="006524C8" w:rsidP="005C1812">
      <w:pPr>
        <w:pStyle w:val="aa"/>
        <w:spacing w:line="600" w:lineRule="exact"/>
        <w:ind w:firstLine="640"/>
        <w:jc w:val="left"/>
        <w:rPr>
          <w:rFonts w:ascii="Times New Roman" w:eastAsia="黑体" w:hAnsi="Times New Roman" w:cs="Times New Roman"/>
          <w:color w:val="333333"/>
          <w:kern w:val="0"/>
          <w:sz w:val="32"/>
          <w:szCs w:val="32"/>
          <w:shd w:val="clear" w:color="auto" w:fill="FFFFFF"/>
          <w:lang w:bidi="ar"/>
        </w:rPr>
      </w:pPr>
      <w:r>
        <w:rPr>
          <w:rFonts w:ascii="Times New Roman" w:eastAsia="黑体" w:hAnsi="Times New Roman" w:cs="Times New Roman"/>
          <w:color w:val="333333"/>
          <w:kern w:val="0"/>
          <w:sz w:val="32"/>
          <w:szCs w:val="32"/>
          <w:shd w:val="clear" w:color="auto" w:fill="FFFFFF"/>
          <w:lang w:bidi="ar"/>
        </w:rPr>
        <w:t>一、部门职责</w:t>
      </w:r>
    </w:p>
    <w:p w:rsidR="006524C8" w:rsidRDefault="006524C8" w:rsidP="005C1812">
      <w:pPr>
        <w:pStyle w:val="aa"/>
        <w:spacing w:line="600" w:lineRule="exact"/>
        <w:ind w:firstLine="640"/>
        <w:jc w:val="left"/>
        <w:rPr>
          <w:rFonts w:ascii="Times New Roman" w:eastAsia="仿宋_GB2312" w:hAnsi="Times New Roman" w:cs="Times New Roman"/>
          <w:color w:val="333333"/>
          <w:kern w:val="0"/>
          <w:sz w:val="32"/>
          <w:szCs w:val="32"/>
          <w:shd w:val="clear" w:color="auto" w:fill="FFFFFF"/>
          <w:lang w:bidi="ar"/>
        </w:rPr>
      </w:pPr>
      <w:r>
        <w:rPr>
          <w:rFonts w:ascii="Times New Roman" w:eastAsia="仿宋_GB2312" w:hAnsi="Times New Roman" w:cs="Times New Roman"/>
          <w:color w:val="333333"/>
          <w:kern w:val="0"/>
          <w:sz w:val="32"/>
          <w:szCs w:val="32"/>
          <w:shd w:val="clear" w:color="auto" w:fill="FFFFFF"/>
          <w:lang w:bidi="ar"/>
        </w:rPr>
        <w:t>（一</w:t>
      </w:r>
      <w:r>
        <w:rPr>
          <w:rFonts w:ascii="Times New Roman" w:eastAsia="仿宋_GB2312" w:hAnsi="Times New Roman" w:cs="Times New Roman" w:hint="eastAsia"/>
          <w:color w:val="333333"/>
          <w:kern w:val="0"/>
          <w:sz w:val="32"/>
          <w:szCs w:val="32"/>
          <w:shd w:val="clear" w:color="auto" w:fill="FFFFFF"/>
          <w:lang w:bidi="ar"/>
        </w:rPr>
        <w:t>）</w:t>
      </w:r>
      <w:r>
        <w:rPr>
          <w:rFonts w:ascii="Times New Roman" w:eastAsia="仿宋_GB2312" w:hAnsi="Times New Roman" w:cs="Times New Roman"/>
          <w:color w:val="333333"/>
          <w:kern w:val="0"/>
          <w:sz w:val="32"/>
          <w:szCs w:val="32"/>
          <w:shd w:val="clear" w:color="auto" w:fill="FFFFFF"/>
          <w:lang w:bidi="ar"/>
        </w:rPr>
        <w:t>面向省内外党员干部开展培训；</w:t>
      </w:r>
    </w:p>
    <w:p w:rsidR="006524C8" w:rsidRDefault="006524C8" w:rsidP="005C1812">
      <w:pPr>
        <w:pStyle w:val="aa"/>
        <w:spacing w:line="600" w:lineRule="exact"/>
        <w:ind w:firstLine="640"/>
        <w:jc w:val="left"/>
        <w:rPr>
          <w:rFonts w:ascii="Times New Roman" w:eastAsia="仿宋_GB2312" w:hAnsi="Times New Roman" w:cs="Times New Roman"/>
          <w:color w:val="333333"/>
          <w:kern w:val="0"/>
          <w:sz w:val="32"/>
          <w:szCs w:val="32"/>
          <w:shd w:val="clear" w:color="auto" w:fill="FFFFFF"/>
          <w:lang w:bidi="ar"/>
        </w:rPr>
      </w:pPr>
      <w:r>
        <w:rPr>
          <w:rFonts w:ascii="Times New Roman" w:eastAsia="仿宋_GB2312" w:hAnsi="Times New Roman" w:cs="Times New Roman"/>
          <w:color w:val="333333"/>
          <w:kern w:val="0"/>
          <w:sz w:val="32"/>
          <w:szCs w:val="32"/>
          <w:shd w:val="clear" w:color="auto" w:fill="FFFFFF"/>
          <w:lang w:bidi="ar"/>
        </w:rPr>
        <w:t>（二）开展理想信念、革命传统和党史党风党纪等党性教育；</w:t>
      </w:r>
    </w:p>
    <w:p w:rsidR="006524C8" w:rsidRDefault="006524C8" w:rsidP="005C1812">
      <w:pPr>
        <w:pStyle w:val="aa"/>
        <w:spacing w:line="600" w:lineRule="exact"/>
        <w:ind w:firstLine="640"/>
        <w:jc w:val="left"/>
        <w:rPr>
          <w:rFonts w:ascii="Times New Roman" w:eastAsia="仿宋_GB2312" w:hAnsi="Times New Roman" w:cs="Times New Roman"/>
          <w:color w:val="333333"/>
          <w:kern w:val="0"/>
          <w:sz w:val="32"/>
          <w:szCs w:val="32"/>
          <w:shd w:val="clear" w:color="auto" w:fill="FFFFFF"/>
          <w:lang w:bidi="ar"/>
        </w:rPr>
      </w:pPr>
      <w:r>
        <w:rPr>
          <w:rFonts w:ascii="Times New Roman" w:eastAsia="仿宋_GB2312" w:hAnsi="Times New Roman" w:cs="Times New Roman"/>
          <w:color w:val="333333"/>
          <w:kern w:val="0"/>
          <w:sz w:val="32"/>
          <w:szCs w:val="32"/>
          <w:shd w:val="clear" w:color="auto" w:fill="FFFFFF"/>
          <w:lang w:bidi="ar"/>
        </w:rPr>
        <w:t>（三）开展以毛泽东同志为代表的老一辈湘籍无产阶级革命家的红色文化教育，研究和弘扬湖湘红色文化；</w:t>
      </w:r>
    </w:p>
    <w:p w:rsidR="006524C8" w:rsidRDefault="006524C8" w:rsidP="005C1812">
      <w:pPr>
        <w:pStyle w:val="aa"/>
        <w:spacing w:line="600" w:lineRule="exact"/>
        <w:ind w:firstLine="640"/>
        <w:jc w:val="left"/>
        <w:rPr>
          <w:rFonts w:ascii="Times New Roman" w:eastAsia="仿宋_GB2312" w:hAnsi="Times New Roman" w:cs="Times New Roman"/>
          <w:color w:val="333333"/>
          <w:kern w:val="0"/>
          <w:sz w:val="32"/>
          <w:szCs w:val="32"/>
          <w:shd w:val="clear" w:color="auto" w:fill="FFFFFF"/>
          <w:lang w:bidi="ar"/>
        </w:rPr>
      </w:pPr>
      <w:r>
        <w:rPr>
          <w:rFonts w:ascii="Times New Roman" w:eastAsia="仿宋_GB2312" w:hAnsi="Times New Roman" w:cs="Times New Roman"/>
          <w:color w:val="333333"/>
          <w:kern w:val="0"/>
          <w:sz w:val="32"/>
          <w:szCs w:val="32"/>
          <w:shd w:val="clear" w:color="auto" w:fill="FFFFFF"/>
          <w:lang w:bidi="ar"/>
        </w:rPr>
        <w:t>（四）开展对外培训合作与交流；</w:t>
      </w:r>
    </w:p>
    <w:p w:rsidR="006524C8" w:rsidRDefault="006524C8" w:rsidP="005C1812">
      <w:pPr>
        <w:pStyle w:val="aa"/>
        <w:spacing w:line="600" w:lineRule="exact"/>
        <w:ind w:firstLine="640"/>
        <w:jc w:val="left"/>
        <w:rPr>
          <w:rFonts w:ascii="Times New Roman" w:eastAsia="仿宋_GB2312" w:hAnsi="Times New Roman" w:cs="Times New Roman"/>
          <w:color w:val="333333"/>
          <w:kern w:val="0"/>
          <w:sz w:val="32"/>
          <w:szCs w:val="32"/>
          <w:shd w:val="clear" w:color="auto" w:fill="FFFFFF"/>
          <w:lang w:bidi="ar"/>
        </w:rPr>
      </w:pPr>
      <w:r>
        <w:rPr>
          <w:rFonts w:ascii="Times New Roman" w:eastAsia="仿宋_GB2312" w:hAnsi="Times New Roman" w:cs="Times New Roman"/>
          <w:color w:val="333333"/>
          <w:kern w:val="0"/>
          <w:sz w:val="32"/>
          <w:szCs w:val="32"/>
          <w:shd w:val="clear" w:color="auto" w:fill="FFFFFF"/>
          <w:lang w:bidi="ar"/>
        </w:rPr>
        <w:t>（五）承担省委省政府及省委党校</w:t>
      </w:r>
      <w:r>
        <w:rPr>
          <w:rFonts w:ascii="Times New Roman" w:eastAsia="仿宋_GB2312" w:hAnsi="Times New Roman" w:cs="Times New Roman"/>
          <w:color w:val="333333"/>
          <w:kern w:val="0"/>
          <w:sz w:val="32"/>
          <w:szCs w:val="32"/>
          <w:shd w:val="clear" w:color="auto" w:fill="FFFFFF"/>
          <w:lang w:bidi="ar"/>
        </w:rPr>
        <w:t>(</w:t>
      </w:r>
      <w:r>
        <w:rPr>
          <w:rFonts w:ascii="Times New Roman" w:eastAsia="仿宋_GB2312" w:hAnsi="Times New Roman" w:cs="Times New Roman"/>
          <w:color w:val="333333"/>
          <w:kern w:val="0"/>
          <w:sz w:val="32"/>
          <w:szCs w:val="32"/>
          <w:shd w:val="clear" w:color="auto" w:fill="FFFFFF"/>
          <w:lang w:bidi="ar"/>
        </w:rPr>
        <w:t>湖南行政学院</w:t>
      </w:r>
      <w:r>
        <w:rPr>
          <w:rFonts w:ascii="Times New Roman" w:eastAsia="仿宋_GB2312" w:hAnsi="Times New Roman" w:cs="Times New Roman"/>
          <w:color w:val="333333"/>
          <w:kern w:val="0"/>
          <w:sz w:val="32"/>
          <w:szCs w:val="32"/>
          <w:shd w:val="clear" w:color="auto" w:fill="FFFFFF"/>
          <w:lang w:bidi="ar"/>
        </w:rPr>
        <w:t>)</w:t>
      </w:r>
      <w:r>
        <w:rPr>
          <w:rFonts w:ascii="Times New Roman" w:eastAsia="仿宋_GB2312" w:hAnsi="Times New Roman" w:cs="Times New Roman"/>
          <w:color w:val="333333"/>
          <w:kern w:val="0"/>
          <w:sz w:val="32"/>
          <w:szCs w:val="32"/>
          <w:shd w:val="clear" w:color="auto" w:fill="FFFFFF"/>
          <w:lang w:bidi="ar"/>
        </w:rPr>
        <w:t>交办的其他工作。</w:t>
      </w:r>
    </w:p>
    <w:p w:rsidR="00933ECF" w:rsidRDefault="006524C8" w:rsidP="005C1812">
      <w:pPr>
        <w:pStyle w:val="aa"/>
        <w:spacing w:line="600" w:lineRule="exact"/>
        <w:ind w:firstLine="640"/>
        <w:jc w:val="left"/>
        <w:rPr>
          <w:rFonts w:ascii="Times New Roman" w:eastAsia="黑体" w:hAnsi="Times New Roman" w:cs="Times New Roman"/>
          <w:color w:val="333333"/>
          <w:kern w:val="0"/>
          <w:sz w:val="32"/>
          <w:szCs w:val="32"/>
          <w:shd w:val="clear" w:color="auto" w:fill="FFFFFF"/>
          <w:lang w:bidi="ar"/>
        </w:rPr>
      </w:pPr>
      <w:r>
        <w:rPr>
          <w:rFonts w:ascii="Times New Roman" w:eastAsia="黑体" w:hAnsi="Times New Roman" w:cs="Times New Roman"/>
          <w:color w:val="333333"/>
          <w:kern w:val="0"/>
          <w:sz w:val="32"/>
          <w:szCs w:val="32"/>
          <w:shd w:val="clear" w:color="auto" w:fill="FFFFFF"/>
          <w:lang w:bidi="ar"/>
        </w:rPr>
        <w:t>二、机构设置</w:t>
      </w:r>
    </w:p>
    <w:p w:rsidR="006524C8" w:rsidRDefault="006524C8" w:rsidP="005C1812">
      <w:pPr>
        <w:pStyle w:val="aa"/>
        <w:spacing w:line="600" w:lineRule="exact"/>
        <w:ind w:firstLine="640"/>
        <w:jc w:val="left"/>
        <w:rPr>
          <w:rFonts w:ascii="Times New Roman" w:eastAsia="仿宋_GB2312" w:hAnsi="Times New Roman" w:cs="Times New Roman"/>
          <w:color w:val="333333"/>
          <w:kern w:val="0"/>
          <w:sz w:val="32"/>
          <w:szCs w:val="32"/>
          <w:shd w:val="clear" w:color="auto" w:fill="FFFFFF"/>
          <w:lang w:bidi="ar"/>
        </w:rPr>
      </w:pPr>
      <w:r>
        <w:rPr>
          <w:rFonts w:ascii="Times New Roman" w:eastAsia="仿宋_GB2312" w:hAnsi="Times New Roman" w:cs="Times New Roman"/>
          <w:color w:val="333333"/>
          <w:kern w:val="0"/>
          <w:sz w:val="32"/>
          <w:szCs w:val="32"/>
          <w:shd w:val="clear" w:color="auto" w:fill="FFFFFF"/>
          <w:lang w:bidi="ar"/>
        </w:rPr>
        <w:t>（一）内设机构。</w:t>
      </w:r>
      <w:r>
        <w:rPr>
          <w:rFonts w:ascii="Times New Roman" w:eastAsia="仿宋_GB2312" w:hAnsi="Times New Roman" w:cs="Times New Roman" w:hint="eastAsia"/>
          <w:color w:val="333333"/>
          <w:kern w:val="0"/>
          <w:sz w:val="32"/>
          <w:szCs w:val="32"/>
          <w:shd w:val="clear" w:color="auto" w:fill="FFFFFF"/>
          <w:lang w:bidi="ar"/>
        </w:rPr>
        <w:t>湖南</w:t>
      </w:r>
      <w:r>
        <w:rPr>
          <w:rFonts w:ascii="Times New Roman" w:eastAsia="仿宋_GB2312" w:hAnsi="Times New Roman" w:cs="Times New Roman"/>
          <w:color w:val="333333"/>
          <w:kern w:val="0"/>
          <w:sz w:val="32"/>
          <w:szCs w:val="32"/>
          <w:shd w:val="clear" w:color="auto" w:fill="FFFFFF"/>
          <w:lang w:bidi="ar"/>
        </w:rPr>
        <w:t>韶山干部学院内设</w:t>
      </w:r>
      <w:r>
        <w:rPr>
          <w:rFonts w:ascii="Times New Roman" w:eastAsia="仿宋_GB2312" w:hAnsi="Times New Roman" w:cs="Times New Roman"/>
          <w:color w:val="333333"/>
          <w:kern w:val="0"/>
          <w:sz w:val="32"/>
          <w:szCs w:val="32"/>
          <w:shd w:val="clear" w:color="auto" w:fill="FFFFFF"/>
          <w:lang w:bidi="ar"/>
        </w:rPr>
        <w:t>6</w:t>
      </w:r>
      <w:r>
        <w:rPr>
          <w:rFonts w:ascii="Times New Roman" w:eastAsia="仿宋_GB2312" w:hAnsi="Times New Roman" w:cs="Times New Roman"/>
          <w:color w:val="333333"/>
          <w:kern w:val="0"/>
          <w:sz w:val="32"/>
          <w:szCs w:val="32"/>
          <w:shd w:val="clear" w:color="auto" w:fill="FFFFFF"/>
          <w:lang w:bidi="ar"/>
        </w:rPr>
        <w:t>个部门，分别是办公室、</w:t>
      </w:r>
      <w:r w:rsidR="00D260AD">
        <w:rPr>
          <w:rFonts w:ascii="Times New Roman" w:eastAsia="仿宋_GB2312" w:hAnsi="Times New Roman" w:cs="Times New Roman" w:hint="eastAsia"/>
          <w:color w:val="333333"/>
          <w:kern w:val="0"/>
          <w:sz w:val="32"/>
          <w:szCs w:val="32"/>
          <w:shd w:val="clear" w:color="auto" w:fill="FFFFFF"/>
          <w:lang w:bidi="ar"/>
        </w:rPr>
        <w:t>党</w:t>
      </w:r>
      <w:r>
        <w:rPr>
          <w:rFonts w:ascii="Times New Roman" w:eastAsia="仿宋_GB2312" w:hAnsi="Times New Roman" w:cs="Times New Roman"/>
          <w:color w:val="333333"/>
          <w:kern w:val="0"/>
          <w:sz w:val="32"/>
          <w:szCs w:val="32"/>
          <w:shd w:val="clear" w:color="auto" w:fill="FFFFFF"/>
          <w:lang w:bidi="ar"/>
        </w:rPr>
        <w:t>群工作部（组织人事部）、教务部、培训联络部、教学科研部、行财保障部。</w:t>
      </w:r>
    </w:p>
    <w:p w:rsidR="006524C8" w:rsidRDefault="006524C8" w:rsidP="005C1812">
      <w:pPr>
        <w:pStyle w:val="aa"/>
        <w:spacing w:line="600" w:lineRule="exact"/>
        <w:ind w:firstLine="640"/>
        <w:jc w:val="left"/>
        <w:rPr>
          <w:rFonts w:ascii="Times New Roman" w:eastAsia="仿宋_GB2312" w:hAnsi="Times New Roman" w:cs="Times New Roman"/>
          <w:color w:val="333333"/>
          <w:kern w:val="0"/>
          <w:sz w:val="32"/>
          <w:szCs w:val="32"/>
          <w:shd w:val="clear" w:color="auto" w:fill="FFFFFF"/>
          <w:lang w:bidi="ar"/>
        </w:rPr>
        <w:sectPr w:rsidR="006524C8">
          <w:footerReference w:type="default" r:id="rId18"/>
          <w:pgSz w:w="11906" w:h="16838"/>
          <w:pgMar w:top="2098" w:right="1474" w:bottom="1984" w:left="1587" w:header="851" w:footer="992" w:gutter="0"/>
          <w:pgNumType w:start="1"/>
          <w:cols w:space="0"/>
          <w:docGrid w:type="lines" w:linePitch="312"/>
        </w:sectPr>
      </w:pPr>
      <w:r>
        <w:rPr>
          <w:rFonts w:ascii="Times New Roman" w:eastAsia="仿宋_GB2312" w:hAnsi="Times New Roman" w:cs="Times New Roman"/>
          <w:color w:val="333333"/>
          <w:kern w:val="0"/>
          <w:sz w:val="32"/>
          <w:szCs w:val="32"/>
          <w:shd w:val="clear" w:color="auto" w:fill="FFFFFF"/>
          <w:lang w:bidi="ar"/>
        </w:rPr>
        <w:t>（二）决算单位构成。</w:t>
      </w:r>
      <w:r>
        <w:rPr>
          <w:rFonts w:ascii="Times New Roman" w:eastAsia="仿宋_GB2312" w:hAnsi="Times New Roman" w:cs="Times New Roman" w:hint="eastAsia"/>
          <w:color w:val="333333"/>
          <w:kern w:val="0"/>
          <w:sz w:val="32"/>
          <w:szCs w:val="32"/>
          <w:shd w:val="clear" w:color="auto" w:fill="FFFFFF"/>
          <w:lang w:bidi="ar"/>
        </w:rPr>
        <w:t>湖南</w:t>
      </w:r>
      <w:r>
        <w:rPr>
          <w:rFonts w:ascii="Times New Roman" w:eastAsia="仿宋_GB2312" w:hAnsi="Times New Roman" w:cs="Times New Roman"/>
          <w:color w:val="333333"/>
          <w:kern w:val="0"/>
          <w:sz w:val="32"/>
          <w:szCs w:val="32"/>
          <w:shd w:val="clear" w:color="auto" w:fill="FFFFFF"/>
          <w:lang w:bidi="ar"/>
        </w:rPr>
        <w:t>韶山干部学院</w:t>
      </w:r>
      <w:r>
        <w:rPr>
          <w:rFonts w:ascii="Times New Roman" w:eastAsia="仿宋_GB2312" w:hAnsi="Times New Roman" w:cs="Times New Roman"/>
          <w:color w:val="333333"/>
          <w:kern w:val="0"/>
          <w:sz w:val="32"/>
          <w:szCs w:val="32"/>
          <w:shd w:val="clear" w:color="auto" w:fill="FFFFFF"/>
          <w:lang w:bidi="ar"/>
        </w:rPr>
        <w:t>2023</w:t>
      </w:r>
      <w:r>
        <w:rPr>
          <w:rFonts w:ascii="Times New Roman" w:eastAsia="仿宋_GB2312" w:hAnsi="Times New Roman" w:cs="Times New Roman"/>
          <w:color w:val="333333"/>
          <w:kern w:val="0"/>
          <w:sz w:val="32"/>
          <w:szCs w:val="32"/>
          <w:shd w:val="clear" w:color="auto" w:fill="FFFFFF"/>
          <w:lang w:bidi="ar"/>
        </w:rPr>
        <w:t>年部门决算</w:t>
      </w:r>
      <w:r w:rsidR="00D260AD">
        <w:rPr>
          <w:rFonts w:ascii="Times New Roman" w:eastAsia="仿宋_GB2312" w:hAnsi="Times New Roman" w:cs="Times New Roman" w:hint="eastAsia"/>
          <w:color w:val="333333"/>
          <w:kern w:val="0"/>
          <w:sz w:val="32"/>
          <w:szCs w:val="32"/>
          <w:shd w:val="clear" w:color="auto" w:fill="FFFFFF"/>
          <w:lang w:bidi="ar"/>
        </w:rPr>
        <w:t>单位范围</w:t>
      </w:r>
      <w:r>
        <w:rPr>
          <w:rFonts w:ascii="Times New Roman" w:eastAsia="仿宋_GB2312" w:hAnsi="Times New Roman" w:cs="Times New Roman"/>
          <w:color w:val="333333"/>
          <w:kern w:val="0"/>
          <w:sz w:val="32"/>
          <w:szCs w:val="32"/>
          <w:shd w:val="clear" w:color="auto" w:fill="FFFFFF"/>
          <w:lang w:bidi="ar"/>
        </w:rPr>
        <w:t>只包括</w:t>
      </w:r>
      <w:r w:rsidR="00D260AD">
        <w:rPr>
          <w:rFonts w:ascii="Times New Roman" w:eastAsia="仿宋_GB2312" w:hAnsi="Times New Roman" w:cs="Times New Roman" w:hint="eastAsia"/>
          <w:color w:val="333333"/>
          <w:kern w:val="0"/>
          <w:sz w:val="32"/>
          <w:szCs w:val="32"/>
          <w:shd w:val="clear" w:color="auto" w:fill="FFFFFF"/>
          <w:lang w:bidi="ar"/>
        </w:rPr>
        <w:t>湖南</w:t>
      </w:r>
      <w:r w:rsidR="00D260AD">
        <w:rPr>
          <w:rFonts w:ascii="Times New Roman" w:eastAsia="仿宋_GB2312" w:hAnsi="Times New Roman" w:cs="Times New Roman"/>
          <w:color w:val="333333"/>
          <w:kern w:val="0"/>
          <w:sz w:val="32"/>
          <w:szCs w:val="32"/>
          <w:shd w:val="clear" w:color="auto" w:fill="FFFFFF"/>
          <w:lang w:bidi="ar"/>
        </w:rPr>
        <w:t>韶山干部学院</w:t>
      </w:r>
      <w:r>
        <w:rPr>
          <w:rFonts w:ascii="Times New Roman" w:eastAsia="仿宋_GB2312" w:hAnsi="Times New Roman" w:cs="Times New Roman"/>
          <w:color w:val="333333"/>
          <w:kern w:val="0"/>
          <w:sz w:val="32"/>
          <w:szCs w:val="32"/>
          <w:shd w:val="clear" w:color="auto" w:fill="FFFFFF"/>
          <w:lang w:bidi="ar"/>
        </w:rPr>
        <w:t>本级，无下级</w:t>
      </w:r>
      <w:r w:rsidR="00D645F9">
        <w:rPr>
          <w:rFonts w:ascii="Times New Roman" w:eastAsia="仿宋_GB2312" w:hAnsi="Times New Roman" w:cs="Times New Roman" w:hint="eastAsia"/>
          <w:color w:val="333333"/>
          <w:kern w:val="0"/>
          <w:sz w:val="32"/>
          <w:szCs w:val="32"/>
          <w:shd w:val="clear" w:color="auto" w:fill="FFFFFF"/>
          <w:lang w:bidi="ar"/>
        </w:rPr>
        <w:t>决算</w:t>
      </w:r>
      <w:r>
        <w:rPr>
          <w:rFonts w:ascii="Times New Roman" w:eastAsia="仿宋_GB2312" w:hAnsi="Times New Roman" w:cs="Times New Roman"/>
          <w:color w:val="333333"/>
          <w:kern w:val="0"/>
          <w:sz w:val="32"/>
          <w:szCs w:val="32"/>
          <w:shd w:val="clear" w:color="auto" w:fill="FFFFFF"/>
          <w:lang w:bidi="ar"/>
        </w:rPr>
        <w:t>单位。</w:t>
      </w:r>
    </w:p>
    <w:p w:rsidR="006524C8" w:rsidRDefault="006524C8" w:rsidP="006524C8">
      <w:pPr>
        <w:jc w:val="center"/>
        <w:rPr>
          <w:rFonts w:ascii="Times New Roman" w:hAnsi="Times New Roman" w:cs="Times New Roman"/>
          <w:sz w:val="72"/>
          <w:szCs w:val="72"/>
        </w:rPr>
      </w:pPr>
    </w:p>
    <w:p w:rsidR="006524C8" w:rsidRDefault="006524C8" w:rsidP="006524C8">
      <w:pPr>
        <w:pStyle w:val="2"/>
        <w:ind w:firstLine="1440"/>
        <w:rPr>
          <w:rFonts w:ascii="Times New Roman" w:hAnsi="Times New Roman" w:cs="Times New Roman"/>
          <w:sz w:val="72"/>
          <w:szCs w:val="72"/>
        </w:rPr>
      </w:pPr>
    </w:p>
    <w:p w:rsidR="006524C8" w:rsidRDefault="006524C8" w:rsidP="006524C8">
      <w:pPr>
        <w:pStyle w:val="2"/>
        <w:ind w:firstLine="1440"/>
        <w:rPr>
          <w:rFonts w:ascii="Times New Roman" w:hAnsi="Times New Roman" w:cs="Times New Roman"/>
          <w:sz w:val="72"/>
          <w:szCs w:val="72"/>
        </w:rPr>
      </w:pPr>
    </w:p>
    <w:p w:rsidR="006524C8" w:rsidRDefault="006524C8" w:rsidP="006524C8">
      <w:pPr>
        <w:pStyle w:val="2"/>
        <w:ind w:firstLine="1440"/>
        <w:rPr>
          <w:rFonts w:ascii="Times New Roman" w:hAnsi="Times New Roman" w:cs="Times New Roman"/>
          <w:sz w:val="72"/>
          <w:szCs w:val="72"/>
        </w:rPr>
      </w:pPr>
    </w:p>
    <w:p w:rsidR="006524C8" w:rsidRDefault="006524C8" w:rsidP="006524C8">
      <w:pPr>
        <w:pStyle w:val="Default"/>
        <w:jc w:val="center"/>
        <w:rPr>
          <w:rFonts w:ascii="Times New Roman" w:eastAsia="方正小标宋简体" w:hAnsi="Times New Roman" w:cs="Times New Roman"/>
          <w:sz w:val="70"/>
          <w:szCs w:val="70"/>
        </w:rPr>
      </w:pPr>
      <w:r>
        <w:rPr>
          <w:rFonts w:ascii="Times New Roman" w:eastAsia="方正小标宋简体" w:hAnsi="Times New Roman" w:cs="Times New Roman"/>
          <w:sz w:val="70"/>
          <w:szCs w:val="70"/>
        </w:rPr>
        <w:t>第二部分</w:t>
      </w:r>
    </w:p>
    <w:p w:rsidR="006524C8" w:rsidRDefault="006524C8" w:rsidP="006524C8">
      <w:pPr>
        <w:pStyle w:val="Default"/>
        <w:jc w:val="center"/>
        <w:rPr>
          <w:rFonts w:ascii="Times New Roman" w:eastAsia="方正小标宋简体" w:hAnsi="Times New Roman" w:cs="Times New Roman"/>
          <w:sz w:val="70"/>
          <w:szCs w:val="70"/>
        </w:rPr>
      </w:pPr>
    </w:p>
    <w:p w:rsidR="006524C8" w:rsidRDefault="006524C8" w:rsidP="006524C8">
      <w:pPr>
        <w:pStyle w:val="Default"/>
        <w:jc w:val="center"/>
        <w:rPr>
          <w:rFonts w:ascii="Times New Roman" w:eastAsia="方正小标宋简体" w:hAnsi="Times New Roman" w:cs="Times New Roman"/>
          <w:sz w:val="70"/>
          <w:szCs w:val="70"/>
        </w:rPr>
      </w:pPr>
      <w:r>
        <w:rPr>
          <w:rFonts w:ascii="Times New Roman" w:eastAsia="方正小标宋简体" w:hAnsi="Times New Roman" w:cs="Times New Roman"/>
          <w:sz w:val="70"/>
          <w:szCs w:val="70"/>
        </w:rPr>
        <w:t>部门决算表</w:t>
      </w:r>
    </w:p>
    <w:p w:rsidR="006524C8" w:rsidRDefault="006524C8" w:rsidP="006524C8">
      <w:pPr>
        <w:pStyle w:val="Default"/>
        <w:jc w:val="center"/>
        <w:rPr>
          <w:rFonts w:ascii="Times New Roman" w:eastAsia="方正小标宋简体" w:hAnsi="Times New Roman" w:cs="Times New Roman"/>
          <w:sz w:val="70"/>
          <w:szCs w:val="70"/>
        </w:rPr>
      </w:pPr>
    </w:p>
    <w:p w:rsidR="006524C8" w:rsidRDefault="006524C8" w:rsidP="006524C8">
      <w:pPr>
        <w:jc w:val="center"/>
        <w:rPr>
          <w:rFonts w:ascii="Times New Roman" w:hAnsi="Times New Roman" w:cs="Times New Roman"/>
          <w:sz w:val="72"/>
          <w:szCs w:val="72"/>
        </w:rPr>
      </w:pPr>
    </w:p>
    <w:p w:rsidR="006524C8" w:rsidRDefault="006524C8" w:rsidP="006524C8">
      <w:pPr>
        <w:rPr>
          <w:rFonts w:ascii="Times New Roman" w:hAnsi="Times New Roman" w:cs="Times New Roman"/>
          <w:sz w:val="72"/>
          <w:szCs w:val="72"/>
        </w:rPr>
      </w:pPr>
    </w:p>
    <w:p w:rsidR="006524C8" w:rsidRDefault="006524C8" w:rsidP="006524C8">
      <w:pPr>
        <w:jc w:val="left"/>
        <w:rPr>
          <w:rFonts w:ascii="Times New Roman" w:hAnsi="Times New Roman" w:cs="Times New Roman"/>
          <w:sz w:val="32"/>
          <w:szCs w:val="32"/>
        </w:rPr>
      </w:pPr>
    </w:p>
    <w:p w:rsidR="00BA43DF" w:rsidRDefault="00BA43DF">
      <w:pPr>
        <w:spacing w:line="600" w:lineRule="exact"/>
        <w:ind w:firstLineChars="200" w:firstLine="880"/>
        <w:rPr>
          <w:rFonts w:ascii="方正小标宋简体" w:eastAsia="方正小标宋简体" w:hAnsi="方正小标宋简体" w:cs="方正小标宋简体"/>
          <w:sz w:val="44"/>
          <w:szCs w:val="44"/>
        </w:rPr>
      </w:pPr>
    </w:p>
    <w:p w:rsidR="00BA43DF" w:rsidRDefault="00BA43DF">
      <w:pPr>
        <w:sectPr w:rsidR="00BA43DF">
          <w:footerReference w:type="default" r:id="rId19"/>
          <w:pgSz w:w="12240" w:h="15840"/>
          <w:pgMar w:top="2098" w:right="1474" w:bottom="1984" w:left="1587" w:header="720" w:footer="1559" w:gutter="0"/>
          <w:cols w:space="0"/>
          <w:docGrid w:type="lines" w:linePitch="312"/>
        </w:sectPr>
      </w:pPr>
    </w:p>
    <w:p w:rsidR="00BA43DF" w:rsidRDefault="0035051B">
      <w:pPr>
        <w:tabs>
          <w:tab w:val="left" w:pos="4215"/>
          <w:tab w:val="left" w:pos="4785"/>
          <w:tab w:val="left" w:pos="7035"/>
          <w:tab w:val="left" w:pos="11250"/>
          <w:tab w:val="left" w:pos="11820"/>
        </w:tabs>
        <w:spacing w:line="560" w:lineRule="exact"/>
        <w:jc w:val="center"/>
        <w:rPr>
          <w:rFonts w:ascii="方正小标宋简体" w:eastAsia="方正小标宋简体" w:hAnsi="方正小标宋简体" w:cs="方正小标宋简体"/>
          <w:color w:val="000000"/>
          <w:sz w:val="22"/>
          <w:szCs w:val="22"/>
        </w:rPr>
      </w:pPr>
      <w:r>
        <w:rPr>
          <w:rFonts w:ascii="方正小标宋简体" w:eastAsia="方正小标宋简体" w:hAnsi="方正小标宋简体" w:cs="方正小标宋简体" w:hint="eastAsia"/>
          <w:color w:val="000000"/>
          <w:kern w:val="0"/>
          <w:sz w:val="40"/>
          <w:szCs w:val="40"/>
          <w:lang w:bidi="ar"/>
        </w:rPr>
        <w:lastRenderedPageBreak/>
        <w:t>收入支出决算</w:t>
      </w:r>
      <w:r w:rsidR="004B0E63">
        <w:rPr>
          <w:rFonts w:ascii="方正小标宋简体" w:eastAsia="方正小标宋简体" w:hAnsi="方正小标宋简体" w:cs="方正小标宋简体" w:hint="eastAsia"/>
          <w:color w:val="000000"/>
          <w:kern w:val="0"/>
          <w:sz w:val="40"/>
          <w:szCs w:val="40"/>
          <w:lang w:bidi="ar"/>
        </w:rPr>
        <w:t>总</w:t>
      </w:r>
      <w:r>
        <w:rPr>
          <w:rFonts w:ascii="方正小标宋简体" w:eastAsia="方正小标宋简体" w:hAnsi="方正小标宋简体" w:cs="方正小标宋简体" w:hint="eastAsia"/>
          <w:color w:val="000000"/>
          <w:kern w:val="0"/>
          <w:sz w:val="40"/>
          <w:szCs w:val="40"/>
          <w:lang w:bidi="ar"/>
        </w:rPr>
        <w:t>表</w:t>
      </w:r>
    </w:p>
    <w:p w:rsidR="004B0E63" w:rsidRDefault="004B0E63" w:rsidP="004B0E63">
      <w:pPr>
        <w:tabs>
          <w:tab w:val="left" w:pos="4215"/>
          <w:tab w:val="left" w:pos="4785"/>
          <w:tab w:val="left" w:pos="7035"/>
          <w:tab w:val="left" w:pos="11250"/>
          <w:tab w:val="left" w:pos="11820"/>
        </w:tabs>
        <w:spacing w:line="440" w:lineRule="exact"/>
        <w:ind w:firstLineChars="100" w:firstLine="240"/>
        <w:textAlignment w:val="bottom"/>
        <w:rPr>
          <w:rFonts w:ascii="Times New Roman" w:eastAsia="仿宋_GB2312" w:hAnsi="Times New Roman" w:cs="Times New Roman"/>
          <w:color w:val="000000"/>
          <w:kern w:val="0"/>
          <w:sz w:val="28"/>
          <w:szCs w:val="28"/>
          <w:lang w:bidi="ar"/>
        </w:rPr>
      </w:pPr>
      <w:r w:rsidRPr="00694D38">
        <w:rPr>
          <w:rFonts w:ascii="仿宋_GB2312" w:eastAsia="仿宋_GB2312" w:hAnsi="仿宋_GB2312" w:cs="仿宋_GB2312" w:hint="eastAsia"/>
          <w:color w:val="000000"/>
          <w:kern w:val="0"/>
          <w:sz w:val="24"/>
          <w:szCs w:val="24"/>
          <w:lang w:bidi="ar"/>
        </w:rPr>
        <w:t>编制单位：湖南韶山干部学院</w:t>
      </w:r>
      <w:r w:rsidRPr="00694D38">
        <w:rPr>
          <w:rFonts w:ascii="仿宋_GB2312" w:eastAsia="仿宋_GB2312" w:hAnsi="仿宋_GB2312" w:cs="仿宋_GB2312" w:hint="eastAsia"/>
          <w:color w:val="000000"/>
          <w:kern w:val="0"/>
          <w:sz w:val="24"/>
          <w:szCs w:val="24"/>
          <w:lang w:bidi="ar"/>
        </w:rPr>
        <w:tab/>
      </w:r>
      <w:r w:rsidRPr="00694D38">
        <w:rPr>
          <w:rFonts w:ascii="仿宋_GB2312" w:eastAsia="仿宋_GB2312" w:hAnsi="仿宋_GB2312" w:cs="仿宋_GB2312" w:hint="eastAsia"/>
          <w:color w:val="000000"/>
          <w:kern w:val="0"/>
          <w:sz w:val="24"/>
          <w:szCs w:val="24"/>
          <w:lang w:bidi="ar"/>
        </w:rPr>
        <w:tab/>
      </w:r>
      <w:r>
        <w:rPr>
          <w:rFonts w:ascii="仿宋_GB2312" w:eastAsia="仿宋_GB2312" w:hAnsi="仿宋_GB2312" w:cs="仿宋_GB2312" w:hint="eastAsia"/>
          <w:color w:val="000000"/>
          <w:kern w:val="0"/>
          <w:sz w:val="28"/>
          <w:szCs w:val="28"/>
          <w:lang w:bidi="ar"/>
        </w:rPr>
        <w:tab/>
        <w:t xml:space="preserve">                            </w:t>
      </w:r>
      <w:r>
        <w:rPr>
          <w:rFonts w:ascii="Times New Roman" w:eastAsia="仿宋_GB2312" w:hAnsi="Times New Roman" w:cs="Times New Roman"/>
          <w:color w:val="000000"/>
          <w:kern w:val="0"/>
          <w:sz w:val="28"/>
          <w:szCs w:val="28"/>
          <w:lang w:bidi="ar"/>
        </w:rPr>
        <w:t xml:space="preserve">   </w:t>
      </w:r>
      <w:r>
        <w:rPr>
          <w:rFonts w:ascii="Times New Roman" w:eastAsia="仿宋_GB2312" w:hAnsi="Times New Roman" w:cs="Times New Roman"/>
          <w:color w:val="000000"/>
          <w:kern w:val="0"/>
          <w:sz w:val="24"/>
          <w:szCs w:val="24"/>
          <w:lang w:bidi="ar"/>
        </w:rPr>
        <w:t xml:space="preserve"> </w:t>
      </w:r>
      <w:r w:rsidRPr="00694D38">
        <w:rPr>
          <w:rFonts w:ascii="仿宋_GB2312" w:eastAsia="仿宋_GB2312" w:hAnsi="Times New Roman" w:cs="Times New Roman" w:hint="eastAsia"/>
          <w:color w:val="000000"/>
          <w:kern w:val="0"/>
          <w:sz w:val="24"/>
          <w:szCs w:val="24"/>
          <w:lang w:bidi="ar"/>
        </w:rPr>
        <w:t>公开01表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1"/>
        <w:gridCol w:w="793"/>
        <w:gridCol w:w="1206"/>
        <w:gridCol w:w="4278"/>
        <w:gridCol w:w="780"/>
        <w:gridCol w:w="1188"/>
      </w:tblGrid>
      <w:tr w:rsidR="00BA43DF" w:rsidTr="005C1812">
        <w:trPr>
          <w:trHeight w:val="397"/>
          <w:tblHeader/>
          <w:jc w:val="center"/>
        </w:trPr>
        <w:tc>
          <w:tcPr>
            <w:tcW w:w="2550" w:type="pct"/>
            <w:gridSpan w:val="3"/>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收入</w:t>
            </w:r>
          </w:p>
        </w:tc>
        <w:tc>
          <w:tcPr>
            <w:tcW w:w="2450" w:type="pct"/>
            <w:gridSpan w:val="3"/>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支出</w:t>
            </w:r>
          </w:p>
        </w:tc>
      </w:tr>
      <w:tr w:rsidR="00BA43DF" w:rsidTr="005C1812">
        <w:trPr>
          <w:trHeight w:val="397"/>
          <w:tblHeader/>
          <w:jc w:val="center"/>
        </w:trPr>
        <w:tc>
          <w:tcPr>
            <w:tcW w:w="1766" w:type="pct"/>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项目</w:t>
            </w:r>
          </w:p>
        </w:tc>
        <w:tc>
          <w:tcPr>
            <w:tcW w:w="311" w:type="pct"/>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行次</w:t>
            </w:r>
          </w:p>
        </w:tc>
        <w:tc>
          <w:tcPr>
            <w:tcW w:w="473" w:type="pct"/>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金额</w:t>
            </w:r>
          </w:p>
        </w:tc>
        <w:tc>
          <w:tcPr>
            <w:tcW w:w="1678" w:type="pct"/>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项目</w:t>
            </w:r>
          </w:p>
        </w:tc>
        <w:tc>
          <w:tcPr>
            <w:tcW w:w="306" w:type="pct"/>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行次</w:t>
            </w:r>
          </w:p>
        </w:tc>
        <w:tc>
          <w:tcPr>
            <w:tcW w:w="467" w:type="pct"/>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金额</w:t>
            </w:r>
          </w:p>
        </w:tc>
      </w:tr>
      <w:tr w:rsidR="00BA43DF" w:rsidTr="005C1812">
        <w:trPr>
          <w:trHeight w:val="397"/>
          <w:jc w:val="center"/>
        </w:trPr>
        <w:tc>
          <w:tcPr>
            <w:tcW w:w="176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栏次</w:t>
            </w:r>
          </w:p>
        </w:tc>
        <w:tc>
          <w:tcPr>
            <w:tcW w:w="311" w:type="pct"/>
            <w:shd w:val="clear" w:color="auto" w:fill="auto"/>
            <w:noWrap/>
            <w:vAlign w:val="center"/>
          </w:tcPr>
          <w:p w:rsidR="00BA43DF" w:rsidRDefault="00BA43DF">
            <w:pPr>
              <w:jc w:val="center"/>
              <w:rPr>
                <w:rFonts w:ascii="Times New Roman" w:eastAsia="仿宋_GB2312" w:hAnsi="Times New Roman" w:cs="Times New Roman"/>
                <w:color w:val="000000"/>
                <w:sz w:val="24"/>
                <w:szCs w:val="24"/>
              </w:rPr>
            </w:pPr>
          </w:p>
        </w:tc>
        <w:tc>
          <w:tcPr>
            <w:tcW w:w="473"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w:t>
            </w:r>
          </w:p>
        </w:tc>
        <w:tc>
          <w:tcPr>
            <w:tcW w:w="1678"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栏次</w:t>
            </w:r>
          </w:p>
        </w:tc>
        <w:tc>
          <w:tcPr>
            <w:tcW w:w="306" w:type="pct"/>
            <w:shd w:val="clear" w:color="auto" w:fill="auto"/>
            <w:noWrap/>
            <w:vAlign w:val="center"/>
          </w:tcPr>
          <w:p w:rsidR="00BA43DF" w:rsidRDefault="00BA43DF">
            <w:pPr>
              <w:jc w:val="center"/>
              <w:rPr>
                <w:rFonts w:ascii="Times New Roman" w:eastAsia="仿宋_GB2312" w:hAnsi="Times New Roman" w:cs="Times New Roman"/>
                <w:color w:val="000000"/>
                <w:sz w:val="24"/>
                <w:szCs w:val="24"/>
              </w:rPr>
            </w:pPr>
          </w:p>
        </w:tc>
        <w:tc>
          <w:tcPr>
            <w:tcW w:w="467"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一、一般公共预算财政拨款收入</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1,429.94</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一、一般公共服务支出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32</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416.35</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二、政府性基金预算财政拨款收入</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二、外交支出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33</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三、国有资本经营预算财政拨款收入</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三、国防支出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34</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四、上级补助收入</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四、公共安全支出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35</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五、事业收入</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2,401.08</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五、教育支出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36</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3,503.69</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六、经营收入</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六、科学技术支出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37</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七、附属单位上缴收入</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7</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七、文化旅游体育与传媒支出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38</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八、其他收入</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8</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八、社会保障和就业支出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39</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45.94</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9</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九、卫生健康支出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40</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50.77</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10</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十、节能环保支出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41</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11</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十一、城乡社区支出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42</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12</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十二、农林水支出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43</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13</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十三、交通运输支出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44</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14</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十四、资源勘探工业信息等支出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45</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15</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十五、商业服务业等支出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46</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16</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十六、金融支出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47</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17</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十七、援助其他地区支出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48</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18</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十八、自然资源海洋气象等支出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49</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19</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十九、住房保障支出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50</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51.29</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二十、粮油物资储备支出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51</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21</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二十一、国有资本经营预算支出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52</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22</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二十二、灾害防治及应急管理支出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53</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17.60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23</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二十三、其他支出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54</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center"/>
              <w:rPr>
                <w:rFonts w:ascii="Times New Roman" w:eastAsia="仿宋_GB2312" w:hAnsi="Times New Roman" w:cs="Times New Roman"/>
                <w:b/>
                <w:bCs/>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24</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二十四、债务还本支出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55</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25</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二十五、债务付息支出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56</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26</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二十六、抗疫特别国债安排的支出</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57</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35051B">
            <w:pPr>
              <w:jc w:val="center"/>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本年收入合计</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27</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3,831.02</w:t>
            </w:r>
          </w:p>
        </w:tc>
        <w:tc>
          <w:tcPr>
            <w:tcW w:w="1678" w:type="pct"/>
            <w:shd w:val="clear" w:color="auto" w:fill="auto"/>
            <w:noWrap/>
            <w:vAlign w:val="center"/>
          </w:tcPr>
          <w:p w:rsidR="00BA43DF" w:rsidRDefault="0035051B">
            <w:pPr>
              <w:jc w:val="center"/>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本年支出合计</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58</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4,105.63</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使用非财政拨款结余（含专用结余）</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28</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结余分配</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59</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5C1812">
        <w:trPr>
          <w:trHeight w:val="397"/>
          <w:jc w:val="center"/>
        </w:trPr>
        <w:tc>
          <w:tcPr>
            <w:tcW w:w="1766"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年初结转和结余</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29</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494.23</w:t>
            </w:r>
          </w:p>
        </w:tc>
        <w:tc>
          <w:tcPr>
            <w:tcW w:w="1678"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年末结转和结余</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60</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219.61</w:t>
            </w:r>
          </w:p>
        </w:tc>
      </w:tr>
      <w:tr w:rsidR="00BA43DF" w:rsidTr="005C1812">
        <w:trPr>
          <w:trHeight w:val="397"/>
          <w:jc w:val="center"/>
        </w:trPr>
        <w:tc>
          <w:tcPr>
            <w:tcW w:w="1766"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w:t>
            </w:r>
          </w:p>
        </w:tc>
        <w:tc>
          <w:tcPr>
            <w:tcW w:w="473"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1678"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61</w:t>
            </w:r>
          </w:p>
        </w:tc>
        <w:tc>
          <w:tcPr>
            <w:tcW w:w="467"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r>
      <w:tr w:rsidR="00BA43DF" w:rsidTr="005C1812">
        <w:trPr>
          <w:trHeight w:val="397"/>
          <w:jc w:val="center"/>
        </w:trPr>
        <w:tc>
          <w:tcPr>
            <w:tcW w:w="1766" w:type="pct"/>
            <w:shd w:val="clear" w:color="auto" w:fill="auto"/>
            <w:noWrap/>
            <w:vAlign w:val="center"/>
          </w:tcPr>
          <w:p w:rsidR="00BA43DF" w:rsidRDefault="0035051B">
            <w:pPr>
              <w:jc w:val="center"/>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总计</w:t>
            </w:r>
          </w:p>
        </w:tc>
        <w:tc>
          <w:tcPr>
            <w:tcW w:w="311"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w:t>
            </w:r>
          </w:p>
        </w:tc>
        <w:tc>
          <w:tcPr>
            <w:tcW w:w="473"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4,325.24</w:t>
            </w:r>
          </w:p>
        </w:tc>
        <w:tc>
          <w:tcPr>
            <w:tcW w:w="1678" w:type="pct"/>
            <w:shd w:val="clear" w:color="auto" w:fill="auto"/>
            <w:noWrap/>
            <w:vAlign w:val="center"/>
          </w:tcPr>
          <w:p w:rsidR="00BA43DF" w:rsidRDefault="0035051B">
            <w:pPr>
              <w:jc w:val="center"/>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总计</w:t>
            </w:r>
          </w:p>
        </w:tc>
        <w:tc>
          <w:tcPr>
            <w:tcW w:w="306" w:type="pct"/>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62</w:t>
            </w:r>
          </w:p>
        </w:tc>
        <w:tc>
          <w:tcPr>
            <w:tcW w:w="467"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4,325.24</w:t>
            </w:r>
          </w:p>
        </w:tc>
      </w:tr>
      <w:tr w:rsidR="00BA43DF" w:rsidTr="005C1812">
        <w:trPr>
          <w:trHeight w:val="397"/>
          <w:jc w:val="center"/>
        </w:trPr>
        <w:tc>
          <w:tcPr>
            <w:tcW w:w="5000" w:type="pct"/>
            <w:gridSpan w:val="6"/>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注：</w:t>
            </w:r>
            <w:r w:rsidR="004B0E63">
              <w:rPr>
                <w:rFonts w:ascii="Times New Roman" w:eastAsia="仿宋_GB2312" w:hAnsi="Times New Roman" w:cs="Times New Roman"/>
                <w:color w:val="000000"/>
                <w:kern w:val="0"/>
                <w:sz w:val="24"/>
                <w:szCs w:val="24"/>
                <w:lang w:bidi="ar"/>
              </w:rPr>
              <w:t>1.</w:t>
            </w:r>
            <w:r w:rsidR="004B0E63">
              <w:rPr>
                <w:rFonts w:ascii="Times New Roman" w:eastAsia="仿宋_GB2312" w:hAnsi="Times New Roman" w:cs="Times New Roman"/>
                <w:color w:val="000000"/>
                <w:kern w:val="0"/>
                <w:sz w:val="24"/>
                <w:szCs w:val="24"/>
                <w:lang w:bidi="ar"/>
              </w:rPr>
              <w:t>本表以</w:t>
            </w:r>
            <w:r w:rsidR="004B0E63">
              <w:rPr>
                <w:rFonts w:ascii="Times New Roman" w:eastAsia="仿宋_GB2312" w:hAnsi="Times New Roman" w:cs="Times New Roman"/>
                <w:color w:val="000000"/>
                <w:kern w:val="0"/>
                <w:sz w:val="24"/>
                <w:szCs w:val="24"/>
                <w:lang w:bidi="ar"/>
              </w:rPr>
              <w:t>“</w:t>
            </w:r>
            <w:r w:rsidR="004B0E63">
              <w:rPr>
                <w:rFonts w:ascii="Times New Roman" w:eastAsia="仿宋_GB2312" w:hAnsi="Times New Roman" w:cs="Times New Roman"/>
                <w:color w:val="000000"/>
                <w:kern w:val="0"/>
                <w:sz w:val="24"/>
                <w:szCs w:val="24"/>
                <w:lang w:bidi="ar"/>
              </w:rPr>
              <w:t>万元</w:t>
            </w:r>
            <w:r w:rsidR="004B0E63">
              <w:rPr>
                <w:rFonts w:ascii="Times New Roman" w:eastAsia="仿宋_GB2312" w:hAnsi="Times New Roman" w:cs="Times New Roman"/>
                <w:color w:val="000000"/>
                <w:kern w:val="0"/>
                <w:sz w:val="24"/>
                <w:szCs w:val="24"/>
                <w:lang w:bidi="ar"/>
              </w:rPr>
              <w:t>”</w:t>
            </w:r>
            <w:r w:rsidR="004B0E63">
              <w:rPr>
                <w:rFonts w:ascii="Times New Roman" w:eastAsia="仿宋_GB2312" w:hAnsi="Times New Roman" w:cs="Times New Roman"/>
                <w:color w:val="000000"/>
                <w:kern w:val="0"/>
                <w:sz w:val="24"/>
                <w:szCs w:val="24"/>
                <w:lang w:bidi="ar"/>
              </w:rPr>
              <w:t>为金额单位（保留两位小数）。</w:t>
            </w:r>
          </w:p>
        </w:tc>
      </w:tr>
    </w:tbl>
    <w:p w:rsidR="00BA43DF" w:rsidRDefault="0035051B">
      <w:r>
        <w:br w:type="page"/>
      </w:r>
    </w:p>
    <w:p w:rsidR="004B0E63" w:rsidRDefault="0035051B" w:rsidP="004B0E63">
      <w:pPr>
        <w:tabs>
          <w:tab w:val="left" w:pos="4215"/>
          <w:tab w:val="left" w:pos="4785"/>
          <w:tab w:val="left" w:pos="7035"/>
          <w:tab w:val="left" w:pos="11250"/>
          <w:tab w:val="left" w:pos="11820"/>
        </w:tabs>
        <w:spacing w:line="560" w:lineRule="exact"/>
        <w:jc w:val="center"/>
        <w:rPr>
          <w:rFonts w:ascii="方正小标宋简体" w:eastAsia="方正小标宋简体" w:hAnsi="方正小标宋简体" w:cs="方正小标宋简体"/>
          <w:color w:val="000000"/>
          <w:kern w:val="0"/>
          <w:sz w:val="40"/>
          <w:szCs w:val="40"/>
          <w:lang w:bidi="ar"/>
        </w:rPr>
      </w:pPr>
      <w:r>
        <w:rPr>
          <w:rFonts w:ascii="方正小标宋简体" w:eastAsia="方正小标宋简体" w:hAnsi="方正小标宋简体" w:cs="方正小标宋简体" w:hint="eastAsia"/>
          <w:color w:val="000000"/>
          <w:kern w:val="0"/>
          <w:sz w:val="40"/>
          <w:szCs w:val="40"/>
          <w:lang w:bidi="ar"/>
        </w:rPr>
        <w:lastRenderedPageBreak/>
        <w:t>收入决算表</w:t>
      </w:r>
    </w:p>
    <w:p w:rsidR="00BA43DF" w:rsidRPr="004B0E63" w:rsidRDefault="004B0E63" w:rsidP="00CD18D7">
      <w:pPr>
        <w:tabs>
          <w:tab w:val="left" w:pos="4215"/>
          <w:tab w:val="left" w:pos="4785"/>
          <w:tab w:val="left" w:pos="7035"/>
          <w:tab w:val="left" w:pos="11250"/>
          <w:tab w:val="left" w:pos="11820"/>
        </w:tabs>
        <w:spacing w:line="560" w:lineRule="exact"/>
        <w:ind w:firstLineChars="100" w:firstLine="240"/>
        <w:rPr>
          <w:rFonts w:ascii="方正小标宋简体" w:eastAsia="方正小标宋简体" w:hAnsi="方正小标宋简体" w:cs="方正小标宋简体"/>
          <w:color w:val="000000"/>
          <w:kern w:val="0"/>
          <w:sz w:val="40"/>
          <w:szCs w:val="40"/>
          <w:lang w:bidi="ar"/>
        </w:rPr>
      </w:pPr>
      <w:r w:rsidRPr="00694D38">
        <w:rPr>
          <w:rFonts w:ascii="仿宋_GB2312" w:eastAsia="仿宋_GB2312" w:hAnsi="仿宋_GB2312" w:cs="仿宋_GB2312" w:hint="eastAsia"/>
          <w:color w:val="000000"/>
          <w:kern w:val="0"/>
          <w:sz w:val="24"/>
          <w:szCs w:val="24"/>
          <w:lang w:bidi="ar"/>
        </w:rPr>
        <w:t>编制单位：湖南韶山干部学院</w:t>
      </w:r>
      <w:r>
        <w:rPr>
          <w:rFonts w:ascii="仿宋_GB2312" w:eastAsia="仿宋_GB2312" w:hAnsi="仿宋_GB2312" w:cs="仿宋_GB2312" w:hint="eastAsia"/>
          <w:color w:val="000000"/>
          <w:kern w:val="0"/>
          <w:sz w:val="24"/>
          <w:szCs w:val="24"/>
          <w:lang w:bidi="ar"/>
        </w:rPr>
        <w:t xml:space="preserve"> </w:t>
      </w:r>
      <w:r>
        <w:rPr>
          <w:rFonts w:ascii="仿宋_GB2312" w:eastAsia="仿宋_GB2312" w:hAnsi="仿宋_GB2312" w:cs="仿宋_GB2312"/>
          <w:color w:val="000000"/>
          <w:kern w:val="0"/>
          <w:sz w:val="24"/>
          <w:szCs w:val="24"/>
          <w:lang w:bidi="ar"/>
        </w:rPr>
        <w:t xml:space="preserve">                                                                   </w:t>
      </w:r>
      <w:r w:rsidRPr="00694D38">
        <w:rPr>
          <w:rFonts w:ascii="仿宋_GB2312" w:eastAsia="仿宋_GB2312" w:hAnsi="Times New Roman" w:cs="Times New Roman" w:hint="eastAsia"/>
          <w:color w:val="000000"/>
          <w:kern w:val="0"/>
          <w:sz w:val="24"/>
          <w:szCs w:val="24"/>
          <w:lang w:bidi="ar"/>
        </w:rPr>
        <w:t>公开0</w:t>
      </w:r>
      <w:r>
        <w:rPr>
          <w:rFonts w:ascii="仿宋_GB2312" w:eastAsia="仿宋_GB2312" w:hAnsi="Times New Roman" w:cs="Times New Roman"/>
          <w:color w:val="000000"/>
          <w:kern w:val="0"/>
          <w:sz w:val="24"/>
          <w:szCs w:val="24"/>
          <w:lang w:bidi="ar"/>
        </w:rPr>
        <w:t>2</w:t>
      </w:r>
      <w:r w:rsidRPr="00694D38">
        <w:rPr>
          <w:rFonts w:ascii="仿宋_GB2312" w:eastAsia="仿宋_GB2312" w:hAnsi="Times New Roman" w:cs="Times New Roman" w:hint="eastAsia"/>
          <w:color w:val="000000"/>
          <w:kern w:val="0"/>
          <w:sz w:val="24"/>
          <w:szCs w:val="24"/>
          <w:lang w:bidi="ar"/>
        </w:rPr>
        <w:t>表</w:t>
      </w:r>
      <w:r>
        <w:rPr>
          <w:rFonts w:ascii="仿宋_GB2312" w:eastAsia="仿宋_GB2312" w:hAnsi="仿宋_GB2312" w:cs="仿宋_GB2312" w:hint="eastAsia"/>
          <w:color w:val="000000"/>
          <w:kern w:val="0"/>
          <w:sz w:val="28"/>
          <w:szCs w:val="28"/>
          <w:lang w:bidi="ar"/>
        </w:rPr>
        <w:t xml:space="preserve">                    </w:t>
      </w:r>
      <w:r>
        <w:rPr>
          <w:rFonts w:ascii="Times New Roman" w:eastAsia="仿宋_GB2312" w:hAnsi="Times New Roman" w:cs="Times New Roman"/>
          <w:color w:val="000000"/>
          <w:kern w:val="0"/>
          <w:sz w:val="28"/>
          <w:szCs w:val="28"/>
          <w:lang w:bidi="ar"/>
        </w:rPr>
        <w:t xml:space="preserve">   </w:t>
      </w:r>
      <w:r>
        <w:rPr>
          <w:rFonts w:ascii="Times New Roman" w:eastAsia="仿宋_GB2312" w:hAnsi="Times New Roman" w:cs="Times New Roman" w:hint="eastAsia"/>
          <w:color w:val="000000"/>
          <w:kern w:val="0"/>
          <w:sz w:val="28"/>
          <w:szCs w:val="28"/>
          <w:lang w:bidi="ar"/>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
        <w:gridCol w:w="436"/>
        <w:gridCol w:w="441"/>
        <w:gridCol w:w="3406"/>
        <w:gridCol w:w="1300"/>
        <w:gridCol w:w="1305"/>
        <w:gridCol w:w="971"/>
        <w:gridCol w:w="1517"/>
        <w:gridCol w:w="841"/>
        <w:gridCol w:w="1190"/>
        <w:gridCol w:w="902"/>
      </w:tblGrid>
      <w:tr w:rsidR="00BA43DF" w:rsidTr="00CD18D7">
        <w:trPr>
          <w:trHeight w:val="706"/>
          <w:jc w:val="center"/>
        </w:trPr>
        <w:tc>
          <w:tcPr>
            <w:tcW w:w="515" w:type="pct"/>
            <w:gridSpan w:val="3"/>
            <w:shd w:val="clear" w:color="auto" w:fill="auto"/>
            <w:noWrap/>
            <w:vAlign w:val="center"/>
          </w:tcPr>
          <w:p w:rsidR="00BA43DF" w:rsidRDefault="0035051B">
            <w:pPr>
              <w:jc w:val="center"/>
              <w:rPr>
                <w:rFonts w:ascii="黑体" w:eastAsia="黑体" w:hAnsi="黑体" w:cs="黑体"/>
                <w:sz w:val="24"/>
                <w:szCs w:val="24"/>
              </w:rPr>
            </w:pPr>
            <w:r>
              <w:rPr>
                <w:rFonts w:ascii="黑体" w:eastAsia="黑体" w:hAnsi="黑体" w:cs="黑体" w:hint="eastAsia"/>
                <w:sz w:val="24"/>
                <w:szCs w:val="24"/>
              </w:rPr>
              <w:t>科目代码</w:t>
            </w:r>
          </w:p>
        </w:tc>
        <w:tc>
          <w:tcPr>
            <w:tcW w:w="1336" w:type="pct"/>
            <w:shd w:val="clear" w:color="auto" w:fill="auto"/>
            <w:noWrap/>
            <w:vAlign w:val="center"/>
          </w:tcPr>
          <w:p w:rsidR="00BA43DF" w:rsidRDefault="0035051B">
            <w:pPr>
              <w:jc w:val="center"/>
              <w:rPr>
                <w:rFonts w:ascii="黑体" w:eastAsia="黑体" w:hAnsi="黑体" w:cs="黑体"/>
                <w:sz w:val="24"/>
                <w:szCs w:val="24"/>
              </w:rPr>
            </w:pPr>
            <w:r>
              <w:rPr>
                <w:rFonts w:ascii="黑体" w:eastAsia="黑体" w:hAnsi="黑体" w:cs="黑体" w:hint="eastAsia"/>
                <w:sz w:val="24"/>
                <w:szCs w:val="24"/>
              </w:rPr>
              <w:t>科目名称</w:t>
            </w:r>
          </w:p>
        </w:tc>
        <w:tc>
          <w:tcPr>
            <w:tcW w:w="510" w:type="pct"/>
            <w:shd w:val="clear" w:color="auto" w:fill="auto"/>
            <w:vAlign w:val="center"/>
          </w:tcPr>
          <w:p w:rsidR="00BA43DF" w:rsidRDefault="0035051B">
            <w:pPr>
              <w:jc w:val="center"/>
              <w:rPr>
                <w:rFonts w:ascii="黑体" w:eastAsia="黑体" w:hAnsi="黑体" w:cs="黑体"/>
                <w:sz w:val="24"/>
                <w:szCs w:val="24"/>
              </w:rPr>
            </w:pPr>
            <w:r>
              <w:rPr>
                <w:rFonts w:ascii="黑体" w:eastAsia="黑体" w:hAnsi="黑体" w:cs="黑体" w:hint="eastAsia"/>
                <w:sz w:val="24"/>
                <w:szCs w:val="24"/>
              </w:rPr>
              <w:t>本年收入合计</w:t>
            </w:r>
          </w:p>
        </w:tc>
        <w:tc>
          <w:tcPr>
            <w:tcW w:w="512" w:type="pct"/>
            <w:shd w:val="clear" w:color="auto" w:fill="auto"/>
            <w:vAlign w:val="center"/>
          </w:tcPr>
          <w:p w:rsidR="00BA43DF" w:rsidRDefault="0035051B">
            <w:pPr>
              <w:jc w:val="center"/>
              <w:rPr>
                <w:rFonts w:ascii="黑体" w:eastAsia="黑体" w:hAnsi="黑体" w:cs="黑体"/>
                <w:sz w:val="24"/>
                <w:szCs w:val="24"/>
              </w:rPr>
            </w:pPr>
            <w:r>
              <w:rPr>
                <w:rFonts w:ascii="黑体" w:eastAsia="黑体" w:hAnsi="黑体" w:cs="黑体" w:hint="eastAsia"/>
                <w:sz w:val="24"/>
                <w:szCs w:val="24"/>
              </w:rPr>
              <w:t>财政拨款收入</w:t>
            </w:r>
          </w:p>
        </w:tc>
        <w:tc>
          <w:tcPr>
            <w:tcW w:w="381" w:type="pct"/>
            <w:shd w:val="clear" w:color="auto" w:fill="auto"/>
            <w:vAlign w:val="center"/>
          </w:tcPr>
          <w:p w:rsidR="00BA43DF" w:rsidRDefault="0035051B">
            <w:pPr>
              <w:jc w:val="center"/>
              <w:rPr>
                <w:rFonts w:ascii="黑体" w:eastAsia="黑体" w:hAnsi="黑体" w:cs="黑体"/>
                <w:sz w:val="24"/>
                <w:szCs w:val="24"/>
              </w:rPr>
            </w:pPr>
            <w:r>
              <w:rPr>
                <w:rFonts w:ascii="黑体" w:eastAsia="黑体" w:hAnsi="黑体" w:cs="黑体" w:hint="eastAsia"/>
                <w:sz w:val="24"/>
                <w:szCs w:val="24"/>
              </w:rPr>
              <w:t>上级补助收入</w:t>
            </w:r>
          </w:p>
        </w:tc>
        <w:tc>
          <w:tcPr>
            <w:tcW w:w="595" w:type="pct"/>
            <w:shd w:val="clear" w:color="auto" w:fill="auto"/>
            <w:vAlign w:val="center"/>
          </w:tcPr>
          <w:p w:rsidR="00BA43DF" w:rsidRDefault="0035051B">
            <w:pPr>
              <w:jc w:val="center"/>
              <w:rPr>
                <w:rFonts w:ascii="黑体" w:eastAsia="黑体" w:hAnsi="黑体" w:cs="黑体"/>
                <w:sz w:val="24"/>
                <w:szCs w:val="24"/>
              </w:rPr>
            </w:pPr>
            <w:r>
              <w:rPr>
                <w:rFonts w:ascii="黑体" w:eastAsia="黑体" w:hAnsi="黑体" w:cs="黑体" w:hint="eastAsia"/>
                <w:sz w:val="24"/>
                <w:szCs w:val="24"/>
              </w:rPr>
              <w:t>事业收入</w:t>
            </w:r>
          </w:p>
        </w:tc>
        <w:tc>
          <w:tcPr>
            <w:tcW w:w="330" w:type="pct"/>
            <w:shd w:val="clear" w:color="auto" w:fill="auto"/>
            <w:vAlign w:val="center"/>
          </w:tcPr>
          <w:p w:rsidR="00BA43DF" w:rsidRDefault="0035051B">
            <w:pPr>
              <w:jc w:val="center"/>
              <w:rPr>
                <w:rFonts w:ascii="黑体" w:eastAsia="黑体" w:hAnsi="黑体" w:cs="黑体"/>
                <w:sz w:val="24"/>
                <w:szCs w:val="24"/>
              </w:rPr>
            </w:pPr>
            <w:r>
              <w:rPr>
                <w:rFonts w:ascii="黑体" w:eastAsia="黑体" w:hAnsi="黑体" w:cs="黑体" w:hint="eastAsia"/>
                <w:sz w:val="24"/>
                <w:szCs w:val="24"/>
              </w:rPr>
              <w:t>经营收入</w:t>
            </w:r>
          </w:p>
        </w:tc>
        <w:tc>
          <w:tcPr>
            <w:tcW w:w="467" w:type="pct"/>
            <w:shd w:val="clear" w:color="auto" w:fill="auto"/>
            <w:vAlign w:val="center"/>
          </w:tcPr>
          <w:p w:rsidR="00BA43DF" w:rsidRDefault="0035051B">
            <w:pPr>
              <w:jc w:val="center"/>
              <w:rPr>
                <w:rFonts w:ascii="黑体" w:eastAsia="黑体" w:hAnsi="黑体" w:cs="黑体"/>
                <w:sz w:val="24"/>
                <w:szCs w:val="24"/>
              </w:rPr>
            </w:pPr>
            <w:r>
              <w:rPr>
                <w:rFonts w:ascii="黑体" w:eastAsia="黑体" w:hAnsi="黑体" w:cs="黑体" w:hint="eastAsia"/>
                <w:sz w:val="24"/>
                <w:szCs w:val="24"/>
              </w:rPr>
              <w:t>附属单位上缴收入</w:t>
            </w:r>
          </w:p>
        </w:tc>
        <w:tc>
          <w:tcPr>
            <w:tcW w:w="353" w:type="pct"/>
            <w:shd w:val="clear" w:color="auto" w:fill="auto"/>
            <w:vAlign w:val="center"/>
          </w:tcPr>
          <w:p w:rsidR="00BA43DF" w:rsidRDefault="0035051B">
            <w:pPr>
              <w:jc w:val="center"/>
              <w:rPr>
                <w:rFonts w:ascii="黑体" w:eastAsia="黑体" w:hAnsi="黑体" w:cs="黑体"/>
                <w:sz w:val="24"/>
                <w:szCs w:val="24"/>
              </w:rPr>
            </w:pPr>
            <w:r>
              <w:rPr>
                <w:rFonts w:ascii="黑体" w:eastAsia="黑体" w:hAnsi="黑体" w:cs="黑体" w:hint="eastAsia"/>
                <w:sz w:val="24"/>
                <w:szCs w:val="24"/>
              </w:rPr>
              <w:t>其他收入</w:t>
            </w:r>
          </w:p>
        </w:tc>
      </w:tr>
      <w:tr w:rsidR="00BA43DF" w:rsidTr="00CD18D7">
        <w:trPr>
          <w:trHeight w:val="516"/>
          <w:jc w:val="center"/>
        </w:trPr>
        <w:tc>
          <w:tcPr>
            <w:tcW w:w="171" w:type="pct"/>
            <w:vMerge w:val="restart"/>
            <w:shd w:val="clear" w:color="auto" w:fill="auto"/>
            <w:noWrap/>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类</w:t>
            </w:r>
          </w:p>
        </w:tc>
        <w:tc>
          <w:tcPr>
            <w:tcW w:w="171" w:type="pct"/>
            <w:vMerge w:val="restart"/>
            <w:shd w:val="clear" w:color="auto" w:fill="auto"/>
            <w:noWrap/>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款</w:t>
            </w:r>
          </w:p>
        </w:tc>
        <w:tc>
          <w:tcPr>
            <w:tcW w:w="173" w:type="pct"/>
            <w:vMerge w:val="restart"/>
            <w:shd w:val="clear" w:color="auto" w:fill="auto"/>
            <w:noWrap/>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项</w:t>
            </w:r>
          </w:p>
        </w:tc>
        <w:tc>
          <w:tcPr>
            <w:tcW w:w="1336" w:type="pct"/>
            <w:shd w:val="clear" w:color="auto" w:fill="auto"/>
            <w:noWrap/>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栏次</w:t>
            </w:r>
          </w:p>
        </w:tc>
        <w:tc>
          <w:tcPr>
            <w:tcW w:w="510" w:type="pct"/>
            <w:shd w:val="clear" w:color="auto" w:fill="auto"/>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w:t>
            </w:r>
          </w:p>
        </w:tc>
        <w:tc>
          <w:tcPr>
            <w:tcW w:w="512" w:type="pct"/>
            <w:shd w:val="clear" w:color="auto" w:fill="auto"/>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w:t>
            </w:r>
          </w:p>
        </w:tc>
        <w:tc>
          <w:tcPr>
            <w:tcW w:w="381" w:type="pct"/>
            <w:shd w:val="clear" w:color="auto" w:fill="auto"/>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w:t>
            </w:r>
          </w:p>
        </w:tc>
        <w:tc>
          <w:tcPr>
            <w:tcW w:w="595" w:type="pct"/>
            <w:shd w:val="clear" w:color="auto" w:fill="auto"/>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w:t>
            </w:r>
          </w:p>
        </w:tc>
        <w:tc>
          <w:tcPr>
            <w:tcW w:w="330" w:type="pct"/>
            <w:shd w:val="clear" w:color="auto" w:fill="auto"/>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w:t>
            </w:r>
          </w:p>
        </w:tc>
        <w:tc>
          <w:tcPr>
            <w:tcW w:w="467" w:type="pct"/>
            <w:shd w:val="clear" w:color="auto" w:fill="auto"/>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w:t>
            </w:r>
          </w:p>
        </w:tc>
        <w:tc>
          <w:tcPr>
            <w:tcW w:w="353" w:type="pct"/>
            <w:shd w:val="clear" w:color="auto" w:fill="auto"/>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7</w:t>
            </w:r>
          </w:p>
        </w:tc>
      </w:tr>
      <w:tr w:rsidR="00BA43DF" w:rsidTr="00CD18D7">
        <w:trPr>
          <w:trHeight w:val="516"/>
          <w:jc w:val="center"/>
        </w:trPr>
        <w:tc>
          <w:tcPr>
            <w:tcW w:w="171" w:type="pct"/>
            <w:vMerge/>
            <w:shd w:val="clear" w:color="auto" w:fill="auto"/>
            <w:noWrap/>
            <w:vAlign w:val="center"/>
          </w:tcPr>
          <w:p w:rsidR="00BA43DF" w:rsidRDefault="00BA43DF">
            <w:pPr>
              <w:spacing w:line="0" w:lineRule="atLeast"/>
              <w:jc w:val="center"/>
              <w:rPr>
                <w:rFonts w:ascii="Times New Roman" w:eastAsia="仿宋_GB2312" w:hAnsi="Times New Roman" w:cs="Times New Roman"/>
                <w:color w:val="000000"/>
                <w:sz w:val="24"/>
                <w:szCs w:val="24"/>
              </w:rPr>
            </w:pPr>
          </w:p>
        </w:tc>
        <w:tc>
          <w:tcPr>
            <w:tcW w:w="171" w:type="pct"/>
            <w:vMerge/>
            <w:shd w:val="clear" w:color="auto" w:fill="auto"/>
            <w:noWrap/>
            <w:vAlign w:val="center"/>
          </w:tcPr>
          <w:p w:rsidR="00BA43DF" w:rsidRDefault="00BA43DF">
            <w:pPr>
              <w:spacing w:line="0" w:lineRule="atLeast"/>
              <w:jc w:val="center"/>
              <w:rPr>
                <w:rFonts w:ascii="Times New Roman" w:eastAsia="仿宋_GB2312" w:hAnsi="Times New Roman" w:cs="Times New Roman"/>
                <w:color w:val="000000"/>
                <w:sz w:val="24"/>
                <w:szCs w:val="24"/>
              </w:rPr>
            </w:pPr>
          </w:p>
        </w:tc>
        <w:tc>
          <w:tcPr>
            <w:tcW w:w="173" w:type="pct"/>
            <w:vMerge/>
            <w:shd w:val="clear" w:color="auto" w:fill="auto"/>
            <w:noWrap/>
            <w:vAlign w:val="center"/>
          </w:tcPr>
          <w:p w:rsidR="00BA43DF" w:rsidRDefault="00BA43DF">
            <w:pPr>
              <w:spacing w:line="0" w:lineRule="atLeast"/>
              <w:jc w:val="center"/>
              <w:rPr>
                <w:rFonts w:ascii="Times New Roman" w:eastAsia="仿宋_GB2312" w:hAnsi="Times New Roman" w:cs="Times New Roman"/>
                <w:color w:val="000000"/>
                <w:sz w:val="24"/>
                <w:szCs w:val="24"/>
              </w:rPr>
            </w:pPr>
          </w:p>
        </w:tc>
        <w:tc>
          <w:tcPr>
            <w:tcW w:w="1336" w:type="pct"/>
            <w:shd w:val="clear" w:color="auto" w:fill="auto"/>
            <w:noWrap/>
            <w:vAlign w:val="center"/>
          </w:tcPr>
          <w:p w:rsidR="00BA43DF" w:rsidRDefault="0035051B">
            <w:pPr>
              <w:spacing w:line="0" w:lineRule="atLeast"/>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合计</w:t>
            </w:r>
          </w:p>
        </w:tc>
        <w:tc>
          <w:tcPr>
            <w:tcW w:w="51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3,831.02</w:t>
            </w:r>
          </w:p>
        </w:tc>
        <w:tc>
          <w:tcPr>
            <w:tcW w:w="512"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1,429.94</w:t>
            </w:r>
          </w:p>
        </w:tc>
        <w:tc>
          <w:tcPr>
            <w:tcW w:w="381"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0.00</w:t>
            </w:r>
          </w:p>
        </w:tc>
        <w:tc>
          <w:tcPr>
            <w:tcW w:w="595"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2,401.08</w:t>
            </w:r>
          </w:p>
        </w:tc>
        <w:tc>
          <w:tcPr>
            <w:tcW w:w="33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0.00</w:t>
            </w:r>
          </w:p>
        </w:tc>
        <w:tc>
          <w:tcPr>
            <w:tcW w:w="467"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0.00</w:t>
            </w:r>
          </w:p>
        </w:tc>
        <w:tc>
          <w:tcPr>
            <w:tcW w:w="353"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0.00</w:t>
            </w:r>
          </w:p>
        </w:tc>
      </w:tr>
      <w:tr w:rsidR="00BA43DF" w:rsidTr="00CD18D7">
        <w:trPr>
          <w:trHeight w:val="516"/>
          <w:jc w:val="center"/>
        </w:trPr>
        <w:tc>
          <w:tcPr>
            <w:tcW w:w="515" w:type="pct"/>
            <w:gridSpan w:val="3"/>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2111001</w:t>
            </w:r>
          </w:p>
        </w:tc>
        <w:tc>
          <w:tcPr>
            <w:tcW w:w="1336" w:type="pct"/>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能源节约利用</w:t>
            </w:r>
          </w:p>
        </w:tc>
        <w:tc>
          <w:tcPr>
            <w:tcW w:w="51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20.00</w:t>
            </w:r>
          </w:p>
        </w:tc>
        <w:tc>
          <w:tcPr>
            <w:tcW w:w="512"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20.00</w:t>
            </w:r>
          </w:p>
        </w:tc>
        <w:tc>
          <w:tcPr>
            <w:tcW w:w="381"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5"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3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67"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53"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516"/>
          <w:jc w:val="center"/>
        </w:trPr>
        <w:tc>
          <w:tcPr>
            <w:tcW w:w="515" w:type="pct"/>
            <w:gridSpan w:val="3"/>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2050802</w:t>
            </w:r>
          </w:p>
        </w:tc>
        <w:tc>
          <w:tcPr>
            <w:tcW w:w="1336" w:type="pct"/>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干部教育</w:t>
            </w:r>
          </w:p>
        </w:tc>
        <w:tc>
          <w:tcPr>
            <w:tcW w:w="51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3,654.23</w:t>
            </w:r>
          </w:p>
        </w:tc>
        <w:tc>
          <w:tcPr>
            <w:tcW w:w="512"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1,253.15</w:t>
            </w:r>
          </w:p>
        </w:tc>
        <w:tc>
          <w:tcPr>
            <w:tcW w:w="381"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5"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2,401.08</w:t>
            </w:r>
          </w:p>
        </w:tc>
        <w:tc>
          <w:tcPr>
            <w:tcW w:w="33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67"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53"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704"/>
          <w:jc w:val="center"/>
        </w:trPr>
        <w:tc>
          <w:tcPr>
            <w:tcW w:w="515" w:type="pct"/>
            <w:gridSpan w:val="3"/>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2080199</w:t>
            </w:r>
          </w:p>
        </w:tc>
        <w:tc>
          <w:tcPr>
            <w:tcW w:w="1336" w:type="pct"/>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其他人力资源和社会保障管理事务支出</w:t>
            </w:r>
          </w:p>
        </w:tc>
        <w:tc>
          <w:tcPr>
            <w:tcW w:w="51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13.00</w:t>
            </w:r>
          </w:p>
        </w:tc>
        <w:tc>
          <w:tcPr>
            <w:tcW w:w="512"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13.00</w:t>
            </w:r>
          </w:p>
        </w:tc>
        <w:tc>
          <w:tcPr>
            <w:tcW w:w="381"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5"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3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67"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53"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516"/>
          <w:jc w:val="center"/>
        </w:trPr>
        <w:tc>
          <w:tcPr>
            <w:tcW w:w="515" w:type="pct"/>
            <w:gridSpan w:val="3"/>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2210201</w:t>
            </w:r>
          </w:p>
        </w:tc>
        <w:tc>
          <w:tcPr>
            <w:tcW w:w="1336" w:type="pct"/>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住房公积金</w:t>
            </w:r>
          </w:p>
        </w:tc>
        <w:tc>
          <w:tcPr>
            <w:tcW w:w="51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51.29</w:t>
            </w:r>
          </w:p>
        </w:tc>
        <w:tc>
          <w:tcPr>
            <w:tcW w:w="512"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51.29</w:t>
            </w:r>
          </w:p>
        </w:tc>
        <w:tc>
          <w:tcPr>
            <w:tcW w:w="381"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5"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3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67"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53"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704"/>
          <w:jc w:val="center"/>
        </w:trPr>
        <w:tc>
          <w:tcPr>
            <w:tcW w:w="515" w:type="pct"/>
            <w:gridSpan w:val="3"/>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2080505</w:t>
            </w:r>
          </w:p>
        </w:tc>
        <w:tc>
          <w:tcPr>
            <w:tcW w:w="1336" w:type="pct"/>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机关事业单位基本养老保险缴费支出</w:t>
            </w:r>
          </w:p>
        </w:tc>
        <w:tc>
          <w:tcPr>
            <w:tcW w:w="51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41.73</w:t>
            </w:r>
          </w:p>
        </w:tc>
        <w:tc>
          <w:tcPr>
            <w:tcW w:w="512"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41.73</w:t>
            </w:r>
          </w:p>
        </w:tc>
        <w:tc>
          <w:tcPr>
            <w:tcW w:w="381"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5"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3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67"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53"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516"/>
          <w:jc w:val="center"/>
        </w:trPr>
        <w:tc>
          <w:tcPr>
            <w:tcW w:w="515" w:type="pct"/>
            <w:gridSpan w:val="3"/>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2101103</w:t>
            </w:r>
          </w:p>
        </w:tc>
        <w:tc>
          <w:tcPr>
            <w:tcW w:w="1336" w:type="pct"/>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公务员医疗补助</w:t>
            </w:r>
          </w:p>
        </w:tc>
        <w:tc>
          <w:tcPr>
            <w:tcW w:w="51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24.82</w:t>
            </w:r>
          </w:p>
        </w:tc>
        <w:tc>
          <w:tcPr>
            <w:tcW w:w="512"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24.82</w:t>
            </w:r>
          </w:p>
        </w:tc>
        <w:tc>
          <w:tcPr>
            <w:tcW w:w="381"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5"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3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67"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53"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516"/>
          <w:jc w:val="center"/>
        </w:trPr>
        <w:tc>
          <w:tcPr>
            <w:tcW w:w="515" w:type="pct"/>
            <w:gridSpan w:val="3"/>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2101102</w:t>
            </w:r>
          </w:p>
        </w:tc>
        <w:tc>
          <w:tcPr>
            <w:tcW w:w="1336" w:type="pct"/>
            <w:shd w:val="clear" w:color="auto" w:fill="auto"/>
            <w:noWrap/>
            <w:vAlign w:val="center"/>
          </w:tcPr>
          <w:p w:rsidR="00BA43DF" w:rsidRDefault="0035051B">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事业单位医疗</w:t>
            </w:r>
          </w:p>
        </w:tc>
        <w:tc>
          <w:tcPr>
            <w:tcW w:w="51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25.95</w:t>
            </w:r>
          </w:p>
        </w:tc>
        <w:tc>
          <w:tcPr>
            <w:tcW w:w="512"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25.95</w:t>
            </w:r>
          </w:p>
        </w:tc>
        <w:tc>
          <w:tcPr>
            <w:tcW w:w="381"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5"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30"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67"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353" w:type="pct"/>
            <w:shd w:val="clear" w:color="auto" w:fill="auto"/>
            <w:noWrap/>
            <w:vAlign w:val="center"/>
          </w:tcPr>
          <w:p w:rsidR="00BA43DF" w:rsidRDefault="0035051B">
            <w:pPr>
              <w:spacing w:line="0" w:lineRule="atLeast"/>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528"/>
          <w:jc w:val="center"/>
        </w:trPr>
        <w:tc>
          <w:tcPr>
            <w:tcW w:w="5000" w:type="pct"/>
            <w:gridSpan w:val="11"/>
            <w:shd w:val="clear" w:color="auto" w:fill="auto"/>
            <w:noWrap/>
            <w:vAlign w:val="center"/>
          </w:tcPr>
          <w:p w:rsidR="00BA43DF" w:rsidRDefault="00C5146F" w:rsidP="00C5146F">
            <w:pPr>
              <w:spacing w:line="0" w:lineRule="atLeast"/>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kern w:val="0"/>
                <w:sz w:val="24"/>
                <w:szCs w:val="24"/>
                <w:lang w:bidi="ar"/>
              </w:rPr>
              <w:t>注：</w:t>
            </w:r>
            <w:r>
              <w:rPr>
                <w:rFonts w:ascii="Times New Roman" w:eastAsia="仿宋_GB2312" w:hAnsi="Times New Roman" w:cs="Times New Roman"/>
                <w:color w:val="000000"/>
                <w:kern w:val="0"/>
                <w:sz w:val="24"/>
                <w:szCs w:val="24"/>
                <w:lang w:bidi="ar"/>
              </w:rPr>
              <w:t>1</w:t>
            </w:r>
            <w:r w:rsidR="0035051B">
              <w:rPr>
                <w:rFonts w:ascii="Times New Roman" w:eastAsia="仿宋_GB2312" w:hAnsi="Times New Roman" w:cs="Times New Roman"/>
                <w:color w:val="000000"/>
                <w:kern w:val="0"/>
                <w:sz w:val="24"/>
                <w:szCs w:val="24"/>
                <w:lang w:bidi="ar"/>
              </w:rPr>
              <w:t>.</w:t>
            </w:r>
            <w:r w:rsidR="0035051B">
              <w:rPr>
                <w:rFonts w:ascii="Times New Roman" w:eastAsia="仿宋_GB2312" w:hAnsi="Times New Roman" w:cs="Times New Roman"/>
                <w:color w:val="000000"/>
                <w:kern w:val="0"/>
                <w:sz w:val="24"/>
                <w:szCs w:val="24"/>
                <w:lang w:bidi="ar"/>
              </w:rPr>
              <w:t>本表以</w:t>
            </w:r>
            <w:r w:rsidR="0035051B">
              <w:rPr>
                <w:rFonts w:ascii="Times New Roman" w:eastAsia="仿宋_GB2312" w:hAnsi="Times New Roman" w:cs="Times New Roman"/>
                <w:color w:val="000000"/>
                <w:kern w:val="0"/>
                <w:sz w:val="24"/>
                <w:szCs w:val="24"/>
                <w:lang w:bidi="ar"/>
              </w:rPr>
              <w:t>“</w:t>
            </w:r>
            <w:r w:rsidR="0035051B">
              <w:rPr>
                <w:rFonts w:ascii="Times New Roman" w:eastAsia="仿宋_GB2312" w:hAnsi="Times New Roman" w:cs="Times New Roman"/>
                <w:color w:val="000000"/>
                <w:kern w:val="0"/>
                <w:sz w:val="24"/>
                <w:szCs w:val="24"/>
                <w:lang w:bidi="ar"/>
              </w:rPr>
              <w:t>万元</w:t>
            </w:r>
            <w:r w:rsidR="0035051B">
              <w:rPr>
                <w:rFonts w:ascii="Times New Roman" w:eastAsia="仿宋_GB2312" w:hAnsi="Times New Roman" w:cs="Times New Roman"/>
                <w:color w:val="000000"/>
                <w:kern w:val="0"/>
                <w:sz w:val="24"/>
                <w:szCs w:val="24"/>
                <w:lang w:bidi="ar"/>
              </w:rPr>
              <w:t>”</w:t>
            </w:r>
            <w:r w:rsidR="0035051B">
              <w:rPr>
                <w:rFonts w:ascii="Times New Roman" w:eastAsia="仿宋_GB2312" w:hAnsi="Times New Roman" w:cs="Times New Roman"/>
                <w:color w:val="000000"/>
                <w:kern w:val="0"/>
                <w:sz w:val="24"/>
                <w:szCs w:val="24"/>
                <w:lang w:bidi="ar"/>
              </w:rPr>
              <w:t>为金额单位（保留两位小数）。</w:t>
            </w:r>
          </w:p>
        </w:tc>
      </w:tr>
    </w:tbl>
    <w:p w:rsidR="00BA43DF" w:rsidRDefault="00BA43DF"/>
    <w:p w:rsidR="00C5146F" w:rsidRDefault="00C5146F">
      <w:pPr>
        <w:spacing w:line="560" w:lineRule="exact"/>
        <w:jc w:val="center"/>
        <w:textAlignment w:val="center"/>
        <w:rPr>
          <w:rFonts w:ascii="方正小标宋简体" w:eastAsia="方正小标宋简体" w:hAnsi="方正小标宋简体" w:cs="方正小标宋简体"/>
          <w:color w:val="000000"/>
          <w:kern w:val="0"/>
          <w:sz w:val="44"/>
          <w:szCs w:val="44"/>
          <w:lang w:bidi="ar"/>
        </w:rPr>
      </w:pPr>
    </w:p>
    <w:p w:rsidR="00C5146F" w:rsidRDefault="00C5146F">
      <w:pPr>
        <w:spacing w:line="560" w:lineRule="exact"/>
        <w:jc w:val="center"/>
        <w:textAlignment w:val="center"/>
        <w:rPr>
          <w:rFonts w:ascii="方正小标宋简体" w:eastAsia="方正小标宋简体" w:hAnsi="方正小标宋简体" w:cs="方正小标宋简体"/>
          <w:color w:val="000000"/>
          <w:kern w:val="0"/>
          <w:sz w:val="44"/>
          <w:szCs w:val="44"/>
          <w:lang w:bidi="ar"/>
        </w:rPr>
      </w:pPr>
    </w:p>
    <w:p w:rsidR="00BA43DF" w:rsidRDefault="0035051B">
      <w:pPr>
        <w:spacing w:line="560" w:lineRule="exact"/>
        <w:jc w:val="center"/>
        <w:textAlignment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kern w:val="0"/>
          <w:sz w:val="44"/>
          <w:szCs w:val="44"/>
          <w:lang w:bidi="ar"/>
        </w:rPr>
        <w:lastRenderedPageBreak/>
        <w:t>支出决算表</w:t>
      </w:r>
    </w:p>
    <w:p w:rsidR="00BA43DF" w:rsidRDefault="00C5146F" w:rsidP="00C5146F">
      <w:pPr>
        <w:tabs>
          <w:tab w:val="left" w:pos="50"/>
          <w:tab w:val="left" w:pos="100"/>
          <w:tab w:val="left" w:pos="150"/>
          <w:tab w:val="left" w:pos="200"/>
          <w:tab w:val="left" w:pos="2000"/>
          <w:tab w:val="left" w:pos="3800"/>
          <w:tab w:val="left" w:pos="5600"/>
          <w:tab w:val="left" w:pos="7400"/>
          <w:tab w:val="left" w:pos="9200"/>
        </w:tabs>
        <w:spacing w:line="440" w:lineRule="exact"/>
        <w:ind w:firstLineChars="100" w:firstLine="240"/>
        <w:jc w:val="left"/>
        <w:textAlignment w:val="bottom"/>
        <w:rPr>
          <w:rFonts w:ascii="Times New Roman" w:eastAsia="仿宋_GB2312" w:hAnsi="Times New Roman" w:cs="Times New Roman"/>
          <w:color w:val="000000"/>
          <w:sz w:val="28"/>
          <w:szCs w:val="28"/>
        </w:rPr>
      </w:pPr>
      <w:r w:rsidRPr="00694D38">
        <w:rPr>
          <w:rFonts w:ascii="仿宋_GB2312" w:eastAsia="仿宋_GB2312" w:hAnsi="仿宋_GB2312" w:cs="仿宋_GB2312" w:hint="eastAsia"/>
          <w:color w:val="000000"/>
          <w:kern w:val="0"/>
          <w:sz w:val="24"/>
          <w:szCs w:val="24"/>
          <w:lang w:bidi="ar"/>
        </w:rPr>
        <w:t>编制单位：湖南韶山干部学院</w:t>
      </w:r>
      <w:r>
        <w:rPr>
          <w:rFonts w:ascii="仿宋_GB2312" w:eastAsia="仿宋_GB2312" w:hAnsi="仿宋_GB2312" w:cs="仿宋_GB2312" w:hint="eastAsia"/>
          <w:color w:val="000000"/>
          <w:kern w:val="0"/>
          <w:sz w:val="24"/>
          <w:szCs w:val="24"/>
          <w:lang w:bidi="ar"/>
        </w:rPr>
        <w:t xml:space="preserve"> </w:t>
      </w:r>
      <w:r>
        <w:rPr>
          <w:rFonts w:ascii="仿宋_GB2312" w:eastAsia="仿宋_GB2312" w:hAnsi="仿宋_GB2312" w:cs="仿宋_GB2312"/>
          <w:color w:val="000000"/>
          <w:kern w:val="0"/>
          <w:sz w:val="24"/>
          <w:szCs w:val="24"/>
          <w:lang w:bidi="ar"/>
        </w:rPr>
        <w:t xml:space="preserve">                                                                  </w:t>
      </w:r>
      <w:r w:rsidRPr="00A7441A">
        <w:rPr>
          <w:rFonts w:ascii="仿宋_GB2312" w:eastAsia="仿宋_GB2312" w:hAnsi="Times New Roman" w:cs="Times New Roman" w:hint="eastAsia"/>
          <w:color w:val="000000"/>
          <w:kern w:val="0"/>
          <w:sz w:val="24"/>
          <w:szCs w:val="24"/>
          <w:lang w:bidi="ar"/>
        </w:rPr>
        <w:t>公开0</w:t>
      </w:r>
      <w:r w:rsidRPr="00A7441A">
        <w:rPr>
          <w:rFonts w:ascii="仿宋_GB2312" w:eastAsia="仿宋_GB2312" w:hAnsi="Times New Roman" w:cs="Times New Roman"/>
          <w:color w:val="000000"/>
          <w:kern w:val="0"/>
          <w:sz w:val="24"/>
          <w:szCs w:val="24"/>
          <w:lang w:bidi="ar"/>
        </w:rPr>
        <w:t>3</w:t>
      </w:r>
      <w:r w:rsidRPr="00A7441A">
        <w:rPr>
          <w:rFonts w:ascii="仿宋_GB2312" w:eastAsia="仿宋_GB2312" w:hAnsi="Times New Roman" w:cs="Times New Roman" w:hint="eastAsia"/>
          <w:color w:val="000000"/>
          <w:kern w:val="0"/>
          <w:sz w:val="24"/>
          <w:szCs w:val="24"/>
          <w:lang w:bidi="ar"/>
        </w:rPr>
        <w:t>表</w:t>
      </w:r>
      <w:r>
        <w:rPr>
          <w:rFonts w:ascii="仿宋_GB2312" w:eastAsia="仿宋_GB2312" w:hAnsi="仿宋_GB2312" w:cs="仿宋_GB2312" w:hint="eastAsia"/>
          <w:color w:val="000000"/>
          <w:kern w:val="0"/>
          <w:sz w:val="28"/>
          <w:szCs w:val="28"/>
          <w:lang w:bidi="ar"/>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456"/>
        <w:gridCol w:w="456"/>
        <w:gridCol w:w="4296"/>
        <w:gridCol w:w="1224"/>
        <w:gridCol w:w="1208"/>
        <w:gridCol w:w="1221"/>
        <w:gridCol w:w="1106"/>
        <w:gridCol w:w="1165"/>
        <w:gridCol w:w="1157"/>
      </w:tblGrid>
      <w:tr w:rsidR="00BA43DF" w:rsidTr="00C5146F">
        <w:trPr>
          <w:trHeight w:val="454"/>
          <w:jc w:val="center"/>
        </w:trPr>
        <w:tc>
          <w:tcPr>
            <w:tcW w:w="537" w:type="pct"/>
            <w:gridSpan w:val="3"/>
            <w:shd w:val="clear" w:color="auto" w:fill="auto"/>
            <w:noWrap/>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科目代码</w:t>
            </w:r>
          </w:p>
        </w:tc>
        <w:tc>
          <w:tcPr>
            <w:tcW w:w="1685" w:type="pct"/>
            <w:shd w:val="clear" w:color="auto" w:fill="auto"/>
            <w:noWrap/>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科目名称</w:t>
            </w:r>
          </w:p>
        </w:tc>
        <w:tc>
          <w:tcPr>
            <w:tcW w:w="480" w:type="pct"/>
            <w:shd w:val="clear" w:color="auto" w:fill="auto"/>
            <w:vAlign w:val="center"/>
          </w:tcPr>
          <w:p w:rsidR="00BA43DF" w:rsidRDefault="0035051B">
            <w:pPr>
              <w:jc w:val="center"/>
              <w:textAlignment w:val="center"/>
              <w:rPr>
                <w:rFonts w:ascii="Times New Roman" w:eastAsia="黑体" w:hAnsi="Times New Roman" w:cs="Times New Roman"/>
                <w:color w:val="000000"/>
                <w:kern w:val="0"/>
                <w:sz w:val="24"/>
                <w:szCs w:val="24"/>
                <w:lang w:bidi="ar"/>
              </w:rPr>
            </w:pPr>
            <w:r>
              <w:rPr>
                <w:rFonts w:ascii="Times New Roman" w:eastAsia="黑体" w:hAnsi="Times New Roman" w:cs="Times New Roman"/>
                <w:color w:val="000000"/>
                <w:kern w:val="0"/>
                <w:sz w:val="24"/>
                <w:szCs w:val="24"/>
                <w:lang w:bidi="ar"/>
              </w:rPr>
              <w:t>本年支出</w:t>
            </w:r>
          </w:p>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合计</w:t>
            </w:r>
          </w:p>
        </w:tc>
        <w:tc>
          <w:tcPr>
            <w:tcW w:w="474" w:type="pc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基本支出</w:t>
            </w:r>
          </w:p>
        </w:tc>
        <w:tc>
          <w:tcPr>
            <w:tcW w:w="479" w:type="pc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项目支出</w:t>
            </w:r>
          </w:p>
        </w:tc>
        <w:tc>
          <w:tcPr>
            <w:tcW w:w="434" w:type="pc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上缴上级支出</w:t>
            </w:r>
          </w:p>
        </w:tc>
        <w:tc>
          <w:tcPr>
            <w:tcW w:w="457" w:type="pc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经营支出</w:t>
            </w:r>
          </w:p>
        </w:tc>
        <w:tc>
          <w:tcPr>
            <w:tcW w:w="453" w:type="pct"/>
            <w:shd w:val="clear" w:color="auto" w:fill="auto"/>
            <w:vAlign w:val="center"/>
          </w:tcPr>
          <w:p w:rsidR="00BA43DF" w:rsidRDefault="0035051B">
            <w:pPr>
              <w:ind w:leftChars="-50" w:left="-105" w:rightChars="-50" w:right="-105"/>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对附属单位补助支出</w:t>
            </w:r>
          </w:p>
        </w:tc>
      </w:tr>
      <w:tr w:rsidR="00BA43DF" w:rsidTr="00C5146F">
        <w:trPr>
          <w:trHeight w:val="454"/>
          <w:jc w:val="center"/>
        </w:trPr>
        <w:tc>
          <w:tcPr>
            <w:tcW w:w="179" w:type="pct"/>
            <w:vMerge w:val="restart"/>
            <w:shd w:val="clear" w:color="auto" w:fill="auto"/>
            <w:noWrap/>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类</w:t>
            </w:r>
          </w:p>
        </w:tc>
        <w:tc>
          <w:tcPr>
            <w:tcW w:w="179" w:type="pct"/>
            <w:vMerge w:val="restart"/>
            <w:shd w:val="clear" w:color="auto" w:fill="auto"/>
            <w:noWrap/>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款</w:t>
            </w:r>
          </w:p>
        </w:tc>
        <w:tc>
          <w:tcPr>
            <w:tcW w:w="179" w:type="pct"/>
            <w:vMerge w:val="restart"/>
            <w:shd w:val="clear" w:color="auto" w:fill="auto"/>
            <w:noWrap/>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项</w:t>
            </w:r>
          </w:p>
        </w:tc>
        <w:tc>
          <w:tcPr>
            <w:tcW w:w="1685" w:type="pct"/>
            <w:shd w:val="clear" w:color="auto" w:fill="auto"/>
            <w:noWrap/>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栏次</w:t>
            </w:r>
          </w:p>
        </w:tc>
        <w:tc>
          <w:tcPr>
            <w:tcW w:w="480" w:type="pct"/>
            <w:shd w:val="clear" w:color="auto" w:fill="auto"/>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1</w:t>
            </w:r>
          </w:p>
        </w:tc>
        <w:tc>
          <w:tcPr>
            <w:tcW w:w="474" w:type="pct"/>
            <w:shd w:val="clear" w:color="auto" w:fill="auto"/>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w:t>
            </w:r>
          </w:p>
        </w:tc>
        <w:tc>
          <w:tcPr>
            <w:tcW w:w="479" w:type="pct"/>
            <w:shd w:val="clear" w:color="auto" w:fill="auto"/>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3</w:t>
            </w:r>
          </w:p>
        </w:tc>
        <w:tc>
          <w:tcPr>
            <w:tcW w:w="434" w:type="pct"/>
            <w:shd w:val="clear" w:color="auto" w:fill="auto"/>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4</w:t>
            </w:r>
          </w:p>
        </w:tc>
        <w:tc>
          <w:tcPr>
            <w:tcW w:w="457" w:type="pct"/>
            <w:shd w:val="clear" w:color="auto" w:fill="auto"/>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5</w:t>
            </w:r>
          </w:p>
        </w:tc>
        <w:tc>
          <w:tcPr>
            <w:tcW w:w="453" w:type="pct"/>
            <w:shd w:val="clear" w:color="auto" w:fill="auto"/>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6</w:t>
            </w:r>
          </w:p>
        </w:tc>
      </w:tr>
      <w:tr w:rsidR="00BA43DF" w:rsidTr="00C5146F">
        <w:trPr>
          <w:trHeight w:val="454"/>
          <w:jc w:val="center"/>
        </w:trPr>
        <w:tc>
          <w:tcPr>
            <w:tcW w:w="179" w:type="pct"/>
            <w:vMerge/>
            <w:shd w:val="clear" w:color="auto" w:fill="auto"/>
            <w:noWrap/>
            <w:vAlign w:val="center"/>
          </w:tcPr>
          <w:p w:rsidR="00BA43DF" w:rsidRDefault="00BA43DF">
            <w:pPr>
              <w:jc w:val="center"/>
              <w:rPr>
                <w:rFonts w:ascii="Times New Roman" w:hAnsi="Times New Roman" w:cs="Times New Roman"/>
                <w:color w:val="000000"/>
                <w:sz w:val="24"/>
                <w:szCs w:val="24"/>
              </w:rPr>
            </w:pPr>
          </w:p>
        </w:tc>
        <w:tc>
          <w:tcPr>
            <w:tcW w:w="179" w:type="pct"/>
            <w:vMerge/>
            <w:shd w:val="clear" w:color="auto" w:fill="auto"/>
            <w:noWrap/>
            <w:vAlign w:val="center"/>
          </w:tcPr>
          <w:p w:rsidR="00BA43DF" w:rsidRDefault="00BA43DF">
            <w:pPr>
              <w:jc w:val="center"/>
              <w:rPr>
                <w:rFonts w:ascii="Times New Roman" w:hAnsi="Times New Roman" w:cs="Times New Roman"/>
                <w:color w:val="000000"/>
                <w:sz w:val="24"/>
                <w:szCs w:val="24"/>
              </w:rPr>
            </w:pPr>
          </w:p>
        </w:tc>
        <w:tc>
          <w:tcPr>
            <w:tcW w:w="179" w:type="pct"/>
            <w:vMerge/>
            <w:shd w:val="clear" w:color="auto" w:fill="auto"/>
            <w:noWrap/>
            <w:vAlign w:val="center"/>
          </w:tcPr>
          <w:p w:rsidR="00BA43DF" w:rsidRDefault="00BA43DF">
            <w:pPr>
              <w:jc w:val="center"/>
              <w:rPr>
                <w:rFonts w:ascii="Times New Roman" w:hAnsi="Times New Roman" w:cs="Times New Roman"/>
                <w:color w:val="000000"/>
                <w:sz w:val="24"/>
                <w:szCs w:val="24"/>
              </w:rPr>
            </w:pPr>
          </w:p>
        </w:tc>
        <w:tc>
          <w:tcPr>
            <w:tcW w:w="1685" w:type="pct"/>
            <w:shd w:val="clear" w:color="auto" w:fill="auto"/>
            <w:noWrap/>
            <w:vAlign w:val="center"/>
          </w:tcPr>
          <w:p w:rsidR="00BA43DF" w:rsidRDefault="0035051B">
            <w:pPr>
              <w:jc w:val="center"/>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合计</w:t>
            </w:r>
          </w:p>
        </w:tc>
        <w:tc>
          <w:tcPr>
            <w:tcW w:w="480" w:type="pct"/>
            <w:shd w:val="clear" w:color="auto" w:fill="auto"/>
            <w:noWrap/>
            <w:vAlign w:val="center"/>
          </w:tcPr>
          <w:p w:rsidR="00BA43DF" w:rsidRDefault="0035051B">
            <w:pPr>
              <w:jc w:val="right"/>
              <w:textAlignment w:val="center"/>
              <w:rPr>
                <w:rFonts w:ascii="Times New Roman" w:hAnsi="Times New Roman" w:cs="Times New Roman"/>
                <w:b/>
                <w:bCs/>
                <w:color w:val="000000"/>
                <w:sz w:val="24"/>
                <w:szCs w:val="24"/>
              </w:rPr>
            </w:pPr>
            <w:r>
              <w:rPr>
                <w:rFonts w:ascii="Times New Roman" w:hAnsi="Times New Roman" w:cs="Times New Roman"/>
                <w:b/>
                <w:bCs/>
                <w:color w:val="000000"/>
                <w:kern w:val="0"/>
                <w:sz w:val="24"/>
                <w:szCs w:val="24"/>
                <w:lang w:bidi="ar"/>
              </w:rPr>
              <w:t>4,105.63</w:t>
            </w:r>
          </w:p>
        </w:tc>
        <w:tc>
          <w:tcPr>
            <w:tcW w:w="474" w:type="pct"/>
            <w:shd w:val="clear" w:color="auto" w:fill="auto"/>
            <w:noWrap/>
            <w:vAlign w:val="center"/>
          </w:tcPr>
          <w:p w:rsidR="00BA43DF" w:rsidRDefault="0035051B">
            <w:pPr>
              <w:jc w:val="right"/>
              <w:textAlignment w:val="center"/>
              <w:rPr>
                <w:rFonts w:ascii="Times New Roman" w:hAnsi="Times New Roman" w:cs="Times New Roman"/>
                <w:b/>
                <w:bCs/>
                <w:color w:val="000000"/>
                <w:sz w:val="24"/>
                <w:szCs w:val="24"/>
              </w:rPr>
            </w:pPr>
            <w:r>
              <w:rPr>
                <w:rFonts w:ascii="Times New Roman" w:hAnsi="Times New Roman" w:cs="Times New Roman"/>
                <w:b/>
                <w:bCs/>
                <w:color w:val="000000"/>
                <w:kern w:val="0"/>
                <w:sz w:val="24"/>
                <w:szCs w:val="24"/>
                <w:lang w:bidi="ar"/>
              </w:rPr>
              <w:t>1,539.43</w:t>
            </w:r>
          </w:p>
        </w:tc>
        <w:tc>
          <w:tcPr>
            <w:tcW w:w="479" w:type="pct"/>
            <w:shd w:val="clear" w:color="auto" w:fill="auto"/>
            <w:noWrap/>
            <w:vAlign w:val="center"/>
          </w:tcPr>
          <w:p w:rsidR="00BA43DF" w:rsidRDefault="0035051B">
            <w:pPr>
              <w:jc w:val="right"/>
              <w:textAlignment w:val="center"/>
              <w:rPr>
                <w:rFonts w:ascii="Times New Roman" w:hAnsi="Times New Roman" w:cs="Times New Roman"/>
                <w:b/>
                <w:bCs/>
                <w:color w:val="000000"/>
                <w:sz w:val="24"/>
                <w:szCs w:val="24"/>
              </w:rPr>
            </w:pPr>
            <w:r>
              <w:rPr>
                <w:rFonts w:ascii="Times New Roman" w:hAnsi="Times New Roman" w:cs="Times New Roman"/>
                <w:b/>
                <w:bCs/>
                <w:color w:val="000000"/>
                <w:kern w:val="0"/>
                <w:sz w:val="24"/>
                <w:szCs w:val="24"/>
                <w:lang w:bidi="ar"/>
              </w:rPr>
              <w:t>2,566.20</w:t>
            </w:r>
          </w:p>
        </w:tc>
        <w:tc>
          <w:tcPr>
            <w:tcW w:w="434" w:type="pct"/>
            <w:shd w:val="clear" w:color="auto" w:fill="auto"/>
            <w:noWrap/>
            <w:vAlign w:val="center"/>
          </w:tcPr>
          <w:p w:rsidR="00BA43DF" w:rsidRDefault="0035051B">
            <w:pPr>
              <w:jc w:val="right"/>
              <w:textAlignment w:val="center"/>
              <w:rPr>
                <w:rFonts w:ascii="Times New Roman" w:hAnsi="Times New Roman" w:cs="Times New Roman"/>
                <w:b/>
                <w:bCs/>
                <w:color w:val="000000"/>
                <w:sz w:val="24"/>
                <w:szCs w:val="24"/>
              </w:rPr>
            </w:pPr>
            <w:r>
              <w:rPr>
                <w:rFonts w:ascii="Times New Roman" w:hAnsi="Times New Roman" w:cs="Times New Roman"/>
                <w:b/>
                <w:bCs/>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b/>
                <w:bCs/>
                <w:color w:val="000000"/>
                <w:sz w:val="24"/>
                <w:szCs w:val="24"/>
              </w:rPr>
            </w:pPr>
            <w:r>
              <w:rPr>
                <w:rFonts w:ascii="Times New Roman" w:hAnsi="Times New Roman" w:cs="Times New Roman"/>
                <w:b/>
                <w:bCs/>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b/>
                <w:bCs/>
                <w:color w:val="000000"/>
                <w:sz w:val="24"/>
                <w:szCs w:val="24"/>
              </w:rPr>
            </w:pPr>
            <w:r>
              <w:rPr>
                <w:rFonts w:ascii="Times New Roman" w:hAnsi="Times New Roman" w:cs="Times New Roman"/>
                <w:b/>
                <w:bCs/>
                <w:color w:val="000000"/>
                <w:kern w:val="0"/>
                <w:sz w:val="24"/>
                <w:szCs w:val="24"/>
                <w:lang w:bidi="ar"/>
              </w:rPr>
              <w:t>0.00</w:t>
            </w:r>
          </w:p>
        </w:tc>
      </w:tr>
      <w:tr w:rsidR="00BA43DF" w:rsidTr="00C5146F">
        <w:trPr>
          <w:trHeight w:val="454"/>
          <w:jc w:val="center"/>
        </w:trPr>
        <w:tc>
          <w:tcPr>
            <w:tcW w:w="537" w:type="pct"/>
            <w:gridSpan w:val="3"/>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2111001</w:t>
            </w:r>
          </w:p>
        </w:tc>
        <w:tc>
          <w:tcPr>
            <w:tcW w:w="1685" w:type="pct"/>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能源节约利用</w:t>
            </w:r>
          </w:p>
        </w:tc>
        <w:tc>
          <w:tcPr>
            <w:tcW w:w="480"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20.00</w:t>
            </w:r>
          </w:p>
        </w:tc>
        <w:tc>
          <w:tcPr>
            <w:tcW w:w="47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79"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20.00</w:t>
            </w:r>
          </w:p>
        </w:tc>
        <w:tc>
          <w:tcPr>
            <w:tcW w:w="43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r>
      <w:tr w:rsidR="00BA43DF" w:rsidTr="00C5146F">
        <w:trPr>
          <w:trHeight w:val="454"/>
          <w:jc w:val="center"/>
        </w:trPr>
        <w:tc>
          <w:tcPr>
            <w:tcW w:w="537" w:type="pct"/>
            <w:gridSpan w:val="3"/>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2050802</w:t>
            </w:r>
          </w:p>
        </w:tc>
        <w:tc>
          <w:tcPr>
            <w:tcW w:w="1685" w:type="pct"/>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干部教育</w:t>
            </w:r>
          </w:p>
        </w:tc>
        <w:tc>
          <w:tcPr>
            <w:tcW w:w="480"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3,503.69</w:t>
            </w:r>
          </w:p>
        </w:tc>
        <w:tc>
          <w:tcPr>
            <w:tcW w:w="47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1,395.64</w:t>
            </w:r>
          </w:p>
        </w:tc>
        <w:tc>
          <w:tcPr>
            <w:tcW w:w="479"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2,108.05</w:t>
            </w:r>
          </w:p>
        </w:tc>
        <w:tc>
          <w:tcPr>
            <w:tcW w:w="43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r>
      <w:tr w:rsidR="00BA43DF" w:rsidTr="00C5146F">
        <w:trPr>
          <w:trHeight w:val="454"/>
          <w:jc w:val="center"/>
        </w:trPr>
        <w:tc>
          <w:tcPr>
            <w:tcW w:w="537" w:type="pct"/>
            <w:gridSpan w:val="3"/>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2080199</w:t>
            </w:r>
          </w:p>
        </w:tc>
        <w:tc>
          <w:tcPr>
            <w:tcW w:w="1685" w:type="pct"/>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其他人力资源和社会保障管理事务支出</w:t>
            </w:r>
          </w:p>
        </w:tc>
        <w:tc>
          <w:tcPr>
            <w:tcW w:w="480"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4.21</w:t>
            </w:r>
          </w:p>
        </w:tc>
        <w:tc>
          <w:tcPr>
            <w:tcW w:w="47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79"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4.21</w:t>
            </w:r>
          </w:p>
        </w:tc>
        <w:tc>
          <w:tcPr>
            <w:tcW w:w="43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r>
      <w:tr w:rsidR="00BA43DF" w:rsidTr="00C5146F">
        <w:trPr>
          <w:trHeight w:val="454"/>
          <w:jc w:val="center"/>
        </w:trPr>
        <w:tc>
          <w:tcPr>
            <w:tcW w:w="537" w:type="pct"/>
            <w:gridSpan w:val="3"/>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2010499</w:t>
            </w:r>
          </w:p>
        </w:tc>
        <w:tc>
          <w:tcPr>
            <w:tcW w:w="1685" w:type="pct"/>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其他发展与改革事务支出</w:t>
            </w:r>
          </w:p>
        </w:tc>
        <w:tc>
          <w:tcPr>
            <w:tcW w:w="480"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416.35</w:t>
            </w:r>
          </w:p>
        </w:tc>
        <w:tc>
          <w:tcPr>
            <w:tcW w:w="47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79"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416.35</w:t>
            </w:r>
          </w:p>
        </w:tc>
        <w:tc>
          <w:tcPr>
            <w:tcW w:w="43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r>
      <w:tr w:rsidR="00BA43DF" w:rsidTr="00C5146F">
        <w:trPr>
          <w:trHeight w:val="454"/>
          <w:jc w:val="center"/>
        </w:trPr>
        <w:tc>
          <w:tcPr>
            <w:tcW w:w="537" w:type="pct"/>
            <w:gridSpan w:val="3"/>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2210201</w:t>
            </w:r>
          </w:p>
        </w:tc>
        <w:tc>
          <w:tcPr>
            <w:tcW w:w="1685" w:type="pct"/>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住房公积金</w:t>
            </w:r>
          </w:p>
        </w:tc>
        <w:tc>
          <w:tcPr>
            <w:tcW w:w="480"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51.29</w:t>
            </w:r>
          </w:p>
        </w:tc>
        <w:tc>
          <w:tcPr>
            <w:tcW w:w="47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51.29</w:t>
            </w:r>
          </w:p>
        </w:tc>
        <w:tc>
          <w:tcPr>
            <w:tcW w:w="479"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3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r>
      <w:tr w:rsidR="00BA43DF" w:rsidTr="00C5146F">
        <w:trPr>
          <w:trHeight w:val="454"/>
          <w:jc w:val="center"/>
        </w:trPr>
        <w:tc>
          <w:tcPr>
            <w:tcW w:w="537" w:type="pct"/>
            <w:gridSpan w:val="3"/>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2240601</w:t>
            </w:r>
          </w:p>
        </w:tc>
        <w:tc>
          <w:tcPr>
            <w:tcW w:w="1685" w:type="pct"/>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地质灾害防治</w:t>
            </w:r>
          </w:p>
        </w:tc>
        <w:tc>
          <w:tcPr>
            <w:tcW w:w="480"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17.60</w:t>
            </w:r>
          </w:p>
        </w:tc>
        <w:tc>
          <w:tcPr>
            <w:tcW w:w="47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79"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17.60</w:t>
            </w:r>
          </w:p>
        </w:tc>
        <w:tc>
          <w:tcPr>
            <w:tcW w:w="43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r>
      <w:tr w:rsidR="00BA43DF" w:rsidTr="00C5146F">
        <w:trPr>
          <w:trHeight w:val="454"/>
          <w:jc w:val="center"/>
        </w:trPr>
        <w:tc>
          <w:tcPr>
            <w:tcW w:w="537" w:type="pct"/>
            <w:gridSpan w:val="3"/>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2080505</w:t>
            </w:r>
          </w:p>
        </w:tc>
        <w:tc>
          <w:tcPr>
            <w:tcW w:w="1685" w:type="pct"/>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机关事业单位基本养老保险缴费支出</w:t>
            </w:r>
          </w:p>
        </w:tc>
        <w:tc>
          <w:tcPr>
            <w:tcW w:w="480"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41.73</w:t>
            </w:r>
          </w:p>
        </w:tc>
        <w:tc>
          <w:tcPr>
            <w:tcW w:w="47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41.73</w:t>
            </w:r>
          </w:p>
        </w:tc>
        <w:tc>
          <w:tcPr>
            <w:tcW w:w="479"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3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r>
      <w:tr w:rsidR="00BA43DF" w:rsidTr="00C5146F">
        <w:trPr>
          <w:trHeight w:val="454"/>
          <w:jc w:val="center"/>
        </w:trPr>
        <w:tc>
          <w:tcPr>
            <w:tcW w:w="537" w:type="pct"/>
            <w:gridSpan w:val="3"/>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2101103</w:t>
            </w:r>
          </w:p>
        </w:tc>
        <w:tc>
          <w:tcPr>
            <w:tcW w:w="1685" w:type="pct"/>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公务员医疗补助</w:t>
            </w:r>
          </w:p>
        </w:tc>
        <w:tc>
          <w:tcPr>
            <w:tcW w:w="480"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24.82</w:t>
            </w:r>
          </w:p>
        </w:tc>
        <w:tc>
          <w:tcPr>
            <w:tcW w:w="47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24.82</w:t>
            </w:r>
          </w:p>
        </w:tc>
        <w:tc>
          <w:tcPr>
            <w:tcW w:w="479"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3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r>
      <w:tr w:rsidR="00BA43DF" w:rsidTr="00C5146F">
        <w:trPr>
          <w:trHeight w:val="454"/>
          <w:jc w:val="center"/>
        </w:trPr>
        <w:tc>
          <w:tcPr>
            <w:tcW w:w="537" w:type="pct"/>
            <w:gridSpan w:val="3"/>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2101102</w:t>
            </w:r>
          </w:p>
        </w:tc>
        <w:tc>
          <w:tcPr>
            <w:tcW w:w="1685" w:type="pct"/>
            <w:shd w:val="clear" w:color="auto" w:fill="auto"/>
            <w:noWrap/>
            <w:vAlign w:val="center"/>
          </w:tcPr>
          <w:p w:rsidR="00BA43DF" w:rsidRDefault="0035051B">
            <w:pPr>
              <w:jc w:val="lef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事业单位医疗</w:t>
            </w:r>
          </w:p>
        </w:tc>
        <w:tc>
          <w:tcPr>
            <w:tcW w:w="480"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25.95</w:t>
            </w:r>
          </w:p>
        </w:tc>
        <w:tc>
          <w:tcPr>
            <w:tcW w:w="47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25.95</w:t>
            </w:r>
          </w:p>
        </w:tc>
        <w:tc>
          <w:tcPr>
            <w:tcW w:w="479"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34"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7"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c>
          <w:tcPr>
            <w:tcW w:w="453" w:type="pct"/>
            <w:shd w:val="clear" w:color="auto" w:fill="auto"/>
            <w:noWrap/>
            <w:vAlign w:val="center"/>
          </w:tcPr>
          <w:p w:rsidR="00BA43DF" w:rsidRDefault="0035051B">
            <w:pPr>
              <w:jc w:val="right"/>
              <w:textAlignment w:val="center"/>
              <w:rPr>
                <w:rFonts w:ascii="Times New Roman" w:hAnsi="Times New Roman" w:cs="Times New Roman"/>
                <w:color w:val="000000"/>
                <w:sz w:val="24"/>
                <w:szCs w:val="24"/>
              </w:rPr>
            </w:pPr>
            <w:r>
              <w:rPr>
                <w:rFonts w:ascii="Times New Roman" w:hAnsi="Times New Roman" w:cs="Times New Roman"/>
                <w:color w:val="000000"/>
                <w:kern w:val="0"/>
                <w:sz w:val="24"/>
                <w:szCs w:val="24"/>
                <w:lang w:bidi="ar"/>
              </w:rPr>
              <w:t>0.00</w:t>
            </w:r>
          </w:p>
        </w:tc>
      </w:tr>
      <w:tr w:rsidR="00BA43DF" w:rsidTr="0035051B">
        <w:trPr>
          <w:trHeight w:val="397"/>
          <w:jc w:val="center"/>
        </w:trPr>
        <w:tc>
          <w:tcPr>
            <w:tcW w:w="5000" w:type="pct"/>
            <w:gridSpan w:val="10"/>
            <w:shd w:val="clear" w:color="auto" w:fill="auto"/>
            <w:noWrap/>
            <w:vAlign w:val="center"/>
          </w:tcPr>
          <w:p w:rsidR="00BA43DF" w:rsidRDefault="00C5146F" w:rsidP="00C5146F">
            <w:pPr>
              <w:jc w:val="left"/>
              <w:textAlignment w:val="center"/>
              <w:rPr>
                <w:rFonts w:ascii="Times New Roman" w:hAnsi="Times New Roman" w:cs="Times New Roman"/>
                <w:color w:val="000000"/>
                <w:sz w:val="24"/>
                <w:szCs w:val="24"/>
              </w:rPr>
            </w:pPr>
            <w:r>
              <w:rPr>
                <w:rFonts w:ascii="Times New Roman" w:hAnsi="Times New Roman" w:cs="Times New Roman" w:hint="eastAsia"/>
                <w:color w:val="000000"/>
                <w:kern w:val="0"/>
                <w:sz w:val="24"/>
                <w:szCs w:val="24"/>
                <w:lang w:bidi="ar"/>
              </w:rPr>
              <w:t>注：</w:t>
            </w:r>
            <w:r>
              <w:rPr>
                <w:rFonts w:ascii="Times New Roman" w:hAnsi="Times New Roman" w:cs="Times New Roman"/>
                <w:color w:val="000000"/>
                <w:kern w:val="0"/>
                <w:sz w:val="24"/>
                <w:szCs w:val="24"/>
                <w:lang w:bidi="ar"/>
              </w:rPr>
              <w:t>1</w:t>
            </w:r>
            <w:r w:rsidR="0035051B">
              <w:rPr>
                <w:rFonts w:ascii="Times New Roman" w:hAnsi="Times New Roman" w:cs="Times New Roman"/>
                <w:color w:val="000000"/>
                <w:kern w:val="0"/>
                <w:sz w:val="24"/>
                <w:szCs w:val="24"/>
                <w:lang w:bidi="ar"/>
              </w:rPr>
              <w:t>.</w:t>
            </w:r>
            <w:r w:rsidR="0035051B">
              <w:rPr>
                <w:rFonts w:ascii="Times New Roman" w:hAnsi="Times New Roman" w:cs="Times New Roman"/>
                <w:color w:val="000000"/>
                <w:kern w:val="0"/>
                <w:sz w:val="24"/>
                <w:szCs w:val="24"/>
                <w:lang w:bidi="ar"/>
              </w:rPr>
              <w:t>本表以</w:t>
            </w:r>
            <w:r w:rsidR="0035051B">
              <w:rPr>
                <w:rFonts w:ascii="Times New Roman" w:hAnsi="Times New Roman" w:cs="Times New Roman"/>
                <w:color w:val="000000"/>
                <w:kern w:val="0"/>
                <w:sz w:val="24"/>
                <w:szCs w:val="24"/>
                <w:lang w:bidi="ar"/>
              </w:rPr>
              <w:t>“</w:t>
            </w:r>
            <w:r w:rsidR="0035051B">
              <w:rPr>
                <w:rFonts w:ascii="Times New Roman" w:hAnsi="Times New Roman" w:cs="Times New Roman"/>
                <w:color w:val="000000"/>
                <w:kern w:val="0"/>
                <w:sz w:val="24"/>
                <w:szCs w:val="24"/>
                <w:lang w:bidi="ar"/>
              </w:rPr>
              <w:t>万元</w:t>
            </w:r>
            <w:r w:rsidR="0035051B">
              <w:rPr>
                <w:rFonts w:ascii="Times New Roman" w:hAnsi="Times New Roman" w:cs="Times New Roman"/>
                <w:color w:val="000000"/>
                <w:kern w:val="0"/>
                <w:sz w:val="24"/>
                <w:szCs w:val="24"/>
                <w:lang w:bidi="ar"/>
              </w:rPr>
              <w:t>”</w:t>
            </w:r>
            <w:r w:rsidR="0035051B">
              <w:rPr>
                <w:rFonts w:ascii="Times New Roman" w:hAnsi="Times New Roman" w:cs="Times New Roman"/>
                <w:color w:val="000000"/>
                <w:kern w:val="0"/>
                <w:sz w:val="24"/>
                <w:szCs w:val="24"/>
                <w:lang w:bidi="ar"/>
              </w:rPr>
              <w:t>为金额单位（保留两位小数）。</w:t>
            </w:r>
          </w:p>
        </w:tc>
      </w:tr>
    </w:tbl>
    <w:p w:rsidR="00BA43DF" w:rsidRDefault="00BA43DF">
      <w:pPr>
        <w:rPr>
          <w:rFonts w:ascii="方正小标宋简体" w:eastAsia="方正小标宋简体" w:hAnsi="方正小标宋简体" w:cs="方正小标宋简体"/>
          <w:color w:val="000000"/>
          <w:kern w:val="0"/>
          <w:sz w:val="44"/>
          <w:szCs w:val="44"/>
          <w:lang w:bidi="ar"/>
        </w:rPr>
      </w:pPr>
    </w:p>
    <w:p w:rsidR="00C5146F" w:rsidRDefault="00C5146F">
      <w:pPr>
        <w:spacing w:line="560" w:lineRule="exact"/>
        <w:jc w:val="center"/>
        <w:textAlignment w:val="center"/>
        <w:rPr>
          <w:rFonts w:ascii="方正小标宋简体" w:eastAsia="方正小标宋简体" w:hAnsi="方正小标宋简体" w:cs="方正小标宋简体"/>
          <w:color w:val="000000"/>
          <w:kern w:val="0"/>
          <w:sz w:val="44"/>
          <w:szCs w:val="44"/>
          <w:lang w:bidi="ar"/>
        </w:rPr>
      </w:pPr>
    </w:p>
    <w:p w:rsidR="00C5146F" w:rsidRDefault="0035051B" w:rsidP="00C5146F">
      <w:pPr>
        <w:spacing w:line="560" w:lineRule="exact"/>
        <w:jc w:val="center"/>
        <w:textAlignment w:val="center"/>
        <w:rPr>
          <w:rFonts w:ascii="方正小标宋简体" w:eastAsia="方正小标宋简体" w:hAnsi="方正小标宋简体" w:cs="方正小标宋简体"/>
          <w:color w:val="000000"/>
          <w:kern w:val="0"/>
          <w:sz w:val="44"/>
          <w:szCs w:val="44"/>
          <w:lang w:bidi="ar"/>
        </w:rPr>
      </w:pPr>
      <w:r>
        <w:rPr>
          <w:rFonts w:ascii="方正小标宋简体" w:eastAsia="方正小标宋简体" w:hAnsi="方正小标宋简体" w:cs="方正小标宋简体" w:hint="eastAsia"/>
          <w:color w:val="000000"/>
          <w:kern w:val="0"/>
          <w:sz w:val="44"/>
          <w:szCs w:val="44"/>
          <w:lang w:bidi="ar"/>
        </w:rPr>
        <w:lastRenderedPageBreak/>
        <w:t>财政拨款收入支出决算</w:t>
      </w:r>
      <w:r w:rsidR="00C5146F">
        <w:rPr>
          <w:rFonts w:ascii="方正小标宋简体" w:eastAsia="方正小标宋简体" w:hAnsi="方正小标宋简体" w:cs="方正小标宋简体" w:hint="eastAsia"/>
          <w:color w:val="000000"/>
          <w:kern w:val="0"/>
          <w:sz w:val="44"/>
          <w:szCs w:val="44"/>
          <w:lang w:bidi="ar"/>
        </w:rPr>
        <w:t>总</w:t>
      </w:r>
      <w:r>
        <w:rPr>
          <w:rFonts w:ascii="方正小标宋简体" w:eastAsia="方正小标宋简体" w:hAnsi="方正小标宋简体" w:cs="方正小标宋简体" w:hint="eastAsia"/>
          <w:color w:val="000000"/>
          <w:kern w:val="0"/>
          <w:sz w:val="44"/>
          <w:szCs w:val="44"/>
          <w:lang w:bidi="ar"/>
        </w:rPr>
        <w:t>表</w:t>
      </w:r>
    </w:p>
    <w:p w:rsidR="00BA43DF" w:rsidRPr="00C5146F" w:rsidRDefault="00C5146F" w:rsidP="00CD18D7">
      <w:pPr>
        <w:spacing w:line="560" w:lineRule="exact"/>
        <w:ind w:firstLineChars="100" w:firstLine="240"/>
        <w:textAlignment w:val="center"/>
        <w:rPr>
          <w:rFonts w:ascii="方正小标宋简体" w:eastAsia="方正小标宋简体" w:hAnsi="方正小标宋简体" w:cs="方正小标宋简体"/>
          <w:color w:val="000000"/>
          <w:kern w:val="0"/>
          <w:sz w:val="44"/>
          <w:szCs w:val="44"/>
          <w:lang w:bidi="ar"/>
        </w:rPr>
      </w:pPr>
      <w:r w:rsidRPr="00694D38">
        <w:rPr>
          <w:rFonts w:ascii="仿宋_GB2312" w:eastAsia="仿宋_GB2312" w:hAnsi="仿宋_GB2312" w:cs="仿宋_GB2312" w:hint="eastAsia"/>
          <w:color w:val="000000"/>
          <w:kern w:val="0"/>
          <w:sz w:val="24"/>
          <w:szCs w:val="24"/>
          <w:lang w:bidi="ar"/>
        </w:rPr>
        <w:t>编制单位：湖南韶山干部学院</w:t>
      </w:r>
      <w:r>
        <w:rPr>
          <w:rFonts w:ascii="仿宋_GB2312" w:eastAsia="仿宋_GB2312" w:hAnsi="仿宋_GB2312" w:cs="仿宋_GB2312" w:hint="eastAsia"/>
          <w:color w:val="000000"/>
          <w:kern w:val="0"/>
          <w:sz w:val="24"/>
          <w:szCs w:val="24"/>
          <w:lang w:bidi="ar"/>
        </w:rPr>
        <w:t xml:space="preserve"> </w:t>
      </w:r>
      <w:r>
        <w:rPr>
          <w:rFonts w:ascii="仿宋_GB2312" w:eastAsia="仿宋_GB2312" w:hAnsi="仿宋_GB2312" w:cs="仿宋_GB2312"/>
          <w:color w:val="000000"/>
          <w:kern w:val="0"/>
          <w:sz w:val="24"/>
          <w:szCs w:val="24"/>
          <w:lang w:bidi="ar"/>
        </w:rPr>
        <w:t xml:space="preserve">                                                                   </w:t>
      </w:r>
      <w:r w:rsidRPr="00694D38">
        <w:rPr>
          <w:rFonts w:ascii="仿宋_GB2312" w:eastAsia="仿宋_GB2312" w:hAnsi="Times New Roman" w:cs="Times New Roman" w:hint="eastAsia"/>
          <w:color w:val="000000"/>
          <w:kern w:val="0"/>
          <w:sz w:val="24"/>
          <w:szCs w:val="24"/>
          <w:lang w:bidi="ar"/>
        </w:rPr>
        <w:t>公开0</w:t>
      </w:r>
      <w:r>
        <w:rPr>
          <w:rFonts w:ascii="仿宋_GB2312" w:eastAsia="仿宋_GB2312" w:hAnsi="Times New Roman" w:cs="Times New Roman"/>
          <w:color w:val="000000"/>
          <w:kern w:val="0"/>
          <w:sz w:val="24"/>
          <w:szCs w:val="24"/>
          <w:lang w:bidi="ar"/>
        </w:rPr>
        <w:t>4</w:t>
      </w:r>
      <w:r w:rsidRPr="00694D38">
        <w:rPr>
          <w:rFonts w:ascii="仿宋_GB2312" w:eastAsia="仿宋_GB2312" w:hAnsi="Times New Roman" w:cs="Times New Roman" w:hint="eastAsia"/>
          <w:color w:val="000000"/>
          <w:kern w:val="0"/>
          <w:sz w:val="24"/>
          <w:szCs w:val="24"/>
          <w:lang w:bidi="ar"/>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91"/>
        <w:gridCol w:w="1106"/>
        <w:gridCol w:w="2758"/>
        <w:gridCol w:w="790"/>
        <w:gridCol w:w="1150"/>
        <w:gridCol w:w="1356"/>
        <w:gridCol w:w="1320"/>
        <w:gridCol w:w="1524"/>
      </w:tblGrid>
      <w:tr w:rsidR="00BA43DF" w:rsidTr="00CD18D7">
        <w:trPr>
          <w:trHeight w:val="587"/>
          <w:tblHeader/>
          <w:jc w:val="center"/>
        </w:trPr>
        <w:tc>
          <w:tcPr>
            <w:tcW w:w="1509" w:type="pct"/>
            <w:gridSpan w:val="3"/>
            <w:shd w:val="clear" w:color="auto" w:fill="auto"/>
            <w:noWrap/>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收     入</w:t>
            </w:r>
          </w:p>
        </w:tc>
        <w:tc>
          <w:tcPr>
            <w:tcW w:w="3491" w:type="pct"/>
            <w:gridSpan w:val="6"/>
            <w:shd w:val="clear" w:color="auto" w:fill="auto"/>
            <w:noWrap/>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支     出</w:t>
            </w:r>
          </w:p>
        </w:tc>
      </w:tr>
      <w:tr w:rsidR="00BA43DF" w:rsidTr="00CD18D7">
        <w:trPr>
          <w:trHeight w:val="397"/>
          <w:tblHeader/>
          <w:jc w:val="center"/>
        </w:trPr>
        <w:tc>
          <w:tcPr>
            <w:tcW w:w="765" w:type="pct"/>
            <w:shd w:val="clear" w:color="auto" w:fill="auto"/>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项目</w:t>
            </w:r>
          </w:p>
        </w:tc>
        <w:tc>
          <w:tcPr>
            <w:tcW w:w="310" w:type="pct"/>
            <w:shd w:val="clear" w:color="auto" w:fill="auto"/>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行次</w:t>
            </w:r>
          </w:p>
        </w:tc>
        <w:tc>
          <w:tcPr>
            <w:tcW w:w="434" w:type="pct"/>
            <w:shd w:val="clear" w:color="auto" w:fill="auto"/>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金额</w:t>
            </w:r>
          </w:p>
        </w:tc>
        <w:tc>
          <w:tcPr>
            <w:tcW w:w="1082" w:type="pct"/>
            <w:shd w:val="clear" w:color="auto" w:fill="auto"/>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项目</w:t>
            </w:r>
          </w:p>
        </w:tc>
        <w:tc>
          <w:tcPr>
            <w:tcW w:w="310" w:type="pct"/>
            <w:shd w:val="clear" w:color="auto" w:fill="auto"/>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行次</w:t>
            </w:r>
          </w:p>
        </w:tc>
        <w:tc>
          <w:tcPr>
            <w:tcW w:w="451" w:type="pct"/>
            <w:shd w:val="clear" w:color="auto" w:fill="auto"/>
            <w:noWrap/>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合计</w:t>
            </w:r>
          </w:p>
        </w:tc>
        <w:tc>
          <w:tcPr>
            <w:tcW w:w="532" w:type="pct"/>
            <w:shd w:val="clear" w:color="auto" w:fill="auto"/>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一般公共预算财政拨款</w:t>
            </w:r>
          </w:p>
        </w:tc>
        <w:tc>
          <w:tcPr>
            <w:tcW w:w="518" w:type="pct"/>
            <w:shd w:val="clear" w:color="auto" w:fill="auto"/>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政府性基金预算财政拨款</w:t>
            </w:r>
          </w:p>
        </w:tc>
        <w:tc>
          <w:tcPr>
            <w:tcW w:w="599" w:type="pct"/>
            <w:shd w:val="clear" w:color="auto" w:fill="auto"/>
            <w:vAlign w:val="center"/>
          </w:tcPr>
          <w:p w:rsidR="00BA43DF" w:rsidRDefault="0035051B">
            <w:pPr>
              <w:ind w:leftChars="-25" w:left="-53" w:rightChars="-25" w:right="-53"/>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国有资本经营预算财政拨款</w:t>
            </w: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栏次</w:t>
            </w:r>
          </w:p>
        </w:tc>
        <w:tc>
          <w:tcPr>
            <w:tcW w:w="310" w:type="pct"/>
            <w:shd w:val="clear" w:color="auto" w:fill="auto"/>
            <w:noWrap/>
            <w:vAlign w:val="center"/>
          </w:tcPr>
          <w:p w:rsidR="00BA43DF" w:rsidRDefault="00BA43DF">
            <w:pPr>
              <w:ind w:leftChars="-25" w:left="-53" w:rightChars="-25" w:right="-53"/>
              <w:jc w:val="center"/>
              <w:rPr>
                <w:rFonts w:ascii="Times New Roman" w:eastAsia="仿宋_GB2312" w:hAnsi="Times New Roman" w:cs="Times New Roman"/>
                <w:color w:val="000000"/>
                <w:sz w:val="24"/>
                <w:szCs w:val="24"/>
              </w:rPr>
            </w:pPr>
          </w:p>
        </w:tc>
        <w:tc>
          <w:tcPr>
            <w:tcW w:w="434"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w:t>
            </w:r>
          </w:p>
        </w:tc>
        <w:tc>
          <w:tcPr>
            <w:tcW w:w="1082"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栏次</w:t>
            </w:r>
          </w:p>
        </w:tc>
        <w:tc>
          <w:tcPr>
            <w:tcW w:w="310" w:type="pct"/>
            <w:shd w:val="clear" w:color="auto" w:fill="auto"/>
            <w:noWrap/>
            <w:vAlign w:val="center"/>
          </w:tcPr>
          <w:p w:rsidR="00BA43DF" w:rsidRDefault="00BA43DF">
            <w:pPr>
              <w:ind w:leftChars="-25" w:left="-53" w:rightChars="-25" w:right="-53"/>
              <w:jc w:val="center"/>
              <w:rPr>
                <w:rFonts w:ascii="Times New Roman" w:eastAsia="仿宋_GB2312" w:hAnsi="Times New Roman" w:cs="Times New Roman"/>
                <w:color w:val="000000"/>
                <w:sz w:val="24"/>
                <w:szCs w:val="24"/>
              </w:rPr>
            </w:pPr>
          </w:p>
        </w:tc>
        <w:tc>
          <w:tcPr>
            <w:tcW w:w="451"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w:t>
            </w:r>
          </w:p>
        </w:tc>
        <w:tc>
          <w:tcPr>
            <w:tcW w:w="532"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w:t>
            </w:r>
          </w:p>
        </w:tc>
        <w:tc>
          <w:tcPr>
            <w:tcW w:w="518"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w:t>
            </w:r>
          </w:p>
        </w:tc>
        <w:tc>
          <w:tcPr>
            <w:tcW w:w="599"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w:t>
            </w: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一、一般公共预算财政拨款</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w:t>
            </w:r>
          </w:p>
        </w:tc>
        <w:tc>
          <w:tcPr>
            <w:tcW w:w="434"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1,429.94</w:t>
            </w: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一、一般公共服务支出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33</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416.35</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416.35</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二、政府性基金预算财政拨款</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w:t>
            </w:r>
          </w:p>
        </w:tc>
        <w:tc>
          <w:tcPr>
            <w:tcW w:w="434"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二、外交支出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34</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三、国有资本经营预算财政拨款</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w:t>
            </w:r>
          </w:p>
        </w:tc>
        <w:tc>
          <w:tcPr>
            <w:tcW w:w="434"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三、国防支出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35</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四、公共安全支出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36</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五、教育支出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37</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1,102.61</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1,102.61</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六、科学技术支出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38</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7</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七、文化旅游体育与传媒支出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39</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8</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八、社会保障和就业支出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40</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45.94</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45.94</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9</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九、卫生健康支出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41</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50.77</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50.77</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10</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十、节能环保支出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42</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11</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十一、城乡社区支出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43</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12</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十二、农林水支出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44</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13</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十三、交通运输支出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45</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14</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十四、资源勘探工业信息等支出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46</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15</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十五、商业服务业等支出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47</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16</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十六、金融支出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48</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17</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十七、援助其他地区支出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49</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18</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十八、自然资源海洋气象等支出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50</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19</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十九、住房保障支出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51</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51.29</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51.29</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二十、粮油物资储备支出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52</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21</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二十一、国有资本经营预算支出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53</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22</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二十二、灾害防治及应急管理支出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54</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17.60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17.60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23</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二十三、其他支出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55</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center"/>
              <w:rPr>
                <w:rFonts w:ascii="Times New Roman" w:eastAsia="仿宋_GB2312" w:hAnsi="Times New Roman" w:cs="Times New Roman"/>
                <w:b/>
                <w:bCs/>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24</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二十四、债务还本支出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56</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25</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二十五、债务付息支出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57</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26</w:t>
            </w:r>
          </w:p>
        </w:tc>
        <w:tc>
          <w:tcPr>
            <w:tcW w:w="434"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二十六、抗疫特别国债安排的支出</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58</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本年收入合计</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27</w:t>
            </w:r>
          </w:p>
        </w:tc>
        <w:tc>
          <w:tcPr>
            <w:tcW w:w="434"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1,429.94</w:t>
            </w:r>
          </w:p>
        </w:tc>
        <w:tc>
          <w:tcPr>
            <w:tcW w:w="1082"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本年支出合计</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59</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1,704.56</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1,704.56</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lastRenderedPageBreak/>
              <w:t>年初结转和结余</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28</w:t>
            </w:r>
          </w:p>
        </w:tc>
        <w:tc>
          <w:tcPr>
            <w:tcW w:w="434"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494.23</w:t>
            </w:r>
          </w:p>
        </w:tc>
        <w:tc>
          <w:tcPr>
            <w:tcW w:w="1082"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年末结转和结余</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60</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219.61</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219.61</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一般公共预算财政拨款</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29</w:t>
            </w:r>
          </w:p>
        </w:tc>
        <w:tc>
          <w:tcPr>
            <w:tcW w:w="434"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494.23</w:t>
            </w:r>
          </w:p>
        </w:tc>
        <w:tc>
          <w:tcPr>
            <w:tcW w:w="1082"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61</w:t>
            </w:r>
          </w:p>
        </w:tc>
        <w:tc>
          <w:tcPr>
            <w:tcW w:w="451"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532"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518"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599"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政府性基金预算财政拨款</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w:t>
            </w:r>
          </w:p>
        </w:tc>
        <w:tc>
          <w:tcPr>
            <w:tcW w:w="434"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082"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62</w:t>
            </w:r>
          </w:p>
        </w:tc>
        <w:tc>
          <w:tcPr>
            <w:tcW w:w="451"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532"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518"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599"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国有资本经营预算财政拨款</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w:t>
            </w:r>
          </w:p>
        </w:tc>
        <w:tc>
          <w:tcPr>
            <w:tcW w:w="434"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1082"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63</w:t>
            </w:r>
          </w:p>
        </w:tc>
        <w:tc>
          <w:tcPr>
            <w:tcW w:w="451"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532"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518"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c>
          <w:tcPr>
            <w:tcW w:w="599" w:type="pct"/>
            <w:shd w:val="clear" w:color="auto" w:fill="auto"/>
            <w:noWrap/>
            <w:vAlign w:val="center"/>
          </w:tcPr>
          <w:p w:rsidR="00BA43DF" w:rsidRDefault="00BA43DF">
            <w:pPr>
              <w:ind w:leftChars="-25" w:left="-53" w:rightChars="-25" w:right="-53"/>
              <w:jc w:val="right"/>
              <w:rPr>
                <w:rFonts w:ascii="Times New Roman" w:eastAsia="仿宋_GB2312" w:hAnsi="Times New Roman" w:cs="Times New Roman"/>
                <w:color w:val="000000"/>
                <w:sz w:val="24"/>
                <w:szCs w:val="24"/>
              </w:rPr>
            </w:pPr>
          </w:p>
        </w:tc>
      </w:tr>
      <w:tr w:rsidR="00BA43DF" w:rsidTr="00CD18D7">
        <w:trPr>
          <w:trHeight w:val="397"/>
          <w:jc w:val="center"/>
        </w:trPr>
        <w:tc>
          <w:tcPr>
            <w:tcW w:w="765"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总计</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32</w:t>
            </w:r>
          </w:p>
        </w:tc>
        <w:tc>
          <w:tcPr>
            <w:tcW w:w="434"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1,924.17</w:t>
            </w:r>
          </w:p>
        </w:tc>
        <w:tc>
          <w:tcPr>
            <w:tcW w:w="1082"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b/>
                <w:bCs/>
                <w:color w:val="000000"/>
                <w:sz w:val="24"/>
                <w:szCs w:val="24"/>
              </w:rPr>
            </w:pPr>
            <w:r>
              <w:rPr>
                <w:rFonts w:ascii="Times New Roman" w:eastAsia="仿宋_GB2312" w:hAnsi="Times New Roman" w:cs="Times New Roman"/>
                <w:b/>
                <w:bCs/>
                <w:color w:val="000000"/>
                <w:kern w:val="0"/>
                <w:sz w:val="24"/>
                <w:szCs w:val="24"/>
                <w:lang w:bidi="ar"/>
              </w:rPr>
              <w:t>总计</w:t>
            </w:r>
          </w:p>
        </w:tc>
        <w:tc>
          <w:tcPr>
            <w:tcW w:w="310" w:type="pct"/>
            <w:shd w:val="clear" w:color="auto" w:fill="auto"/>
            <w:noWrap/>
            <w:vAlign w:val="center"/>
          </w:tcPr>
          <w:p w:rsidR="00BA43DF" w:rsidRDefault="0035051B">
            <w:pPr>
              <w:ind w:leftChars="-25" w:left="-53" w:rightChars="-25" w:right="-53"/>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64</w:t>
            </w:r>
          </w:p>
        </w:tc>
        <w:tc>
          <w:tcPr>
            <w:tcW w:w="451"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1,924.17</w:t>
            </w:r>
          </w:p>
        </w:tc>
        <w:tc>
          <w:tcPr>
            <w:tcW w:w="532"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1,924.17</w:t>
            </w:r>
          </w:p>
        </w:tc>
        <w:tc>
          <w:tcPr>
            <w:tcW w:w="518"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599" w:type="pct"/>
            <w:shd w:val="clear" w:color="auto" w:fill="auto"/>
            <w:noWrap/>
            <w:vAlign w:val="center"/>
          </w:tcPr>
          <w:p w:rsidR="00BA43DF" w:rsidRDefault="0035051B">
            <w:pPr>
              <w:ind w:leftChars="-25" w:left="-53" w:rightChars="-25" w:right="-53"/>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A43DF" w:rsidTr="00CD18D7">
        <w:trPr>
          <w:trHeight w:val="397"/>
          <w:jc w:val="center"/>
        </w:trPr>
        <w:tc>
          <w:tcPr>
            <w:tcW w:w="4401" w:type="pct"/>
            <w:gridSpan w:val="8"/>
            <w:shd w:val="clear" w:color="auto" w:fill="auto"/>
            <w:noWrap/>
            <w:vAlign w:val="center"/>
          </w:tcPr>
          <w:p w:rsidR="00BA43DF" w:rsidRDefault="00C5146F" w:rsidP="00C5146F">
            <w:pPr>
              <w:ind w:leftChars="-25" w:left="-53" w:rightChars="-25" w:right="-53"/>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hint="eastAsia"/>
                <w:color w:val="000000"/>
                <w:kern w:val="0"/>
                <w:sz w:val="24"/>
                <w:szCs w:val="24"/>
                <w:lang w:bidi="ar"/>
              </w:rPr>
              <w:t>注：</w:t>
            </w:r>
            <w:r>
              <w:rPr>
                <w:rFonts w:ascii="Times New Roman" w:eastAsia="仿宋_GB2312" w:hAnsi="Times New Roman" w:cs="Times New Roman"/>
                <w:color w:val="000000"/>
                <w:kern w:val="0"/>
                <w:sz w:val="24"/>
                <w:szCs w:val="24"/>
                <w:lang w:bidi="ar"/>
              </w:rPr>
              <w:t>1.</w:t>
            </w:r>
            <w:r w:rsidR="0035051B">
              <w:rPr>
                <w:rFonts w:ascii="Times New Roman" w:eastAsia="仿宋_GB2312" w:hAnsi="Times New Roman" w:cs="Times New Roman"/>
                <w:color w:val="000000"/>
                <w:kern w:val="0"/>
                <w:sz w:val="24"/>
                <w:szCs w:val="24"/>
                <w:lang w:bidi="ar"/>
              </w:rPr>
              <w:t>本表以</w:t>
            </w:r>
            <w:r w:rsidR="0035051B">
              <w:rPr>
                <w:rFonts w:ascii="Times New Roman" w:eastAsia="仿宋_GB2312" w:hAnsi="Times New Roman" w:cs="Times New Roman"/>
                <w:color w:val="000000"/>
                <w:kern w:val="0"/>
                <w:sz w:val="24"/>
                <w:szCs w:val="24"/>
                <w:lang w:bidi="ar"/>
              </w:rPr>
              <w:t>“</w:t>
            </w:r>
            <w:r w:rsidR="0035051B">
              <w:rPr>
                <w:rFonts w:ascii="Times New Roman" w:eastAsia="仿宋_GB2312" w:hAnsi="Times New Roman" w:cs="Times New Roman"/>
                <w:color w:val="000000"/>
                <w:kern w:val="0"/>
                <w:sz w:val="24"/>
                <w:szCs w:val="24"/>
                <w:lang w:bidi="ar"/>
              </w:rPr>
              <w:t>万元</w:t>
            </w:r>
            <w:r w:rsidR="0035051B">
              <w:rPr>
                <w:rFonts w:ascii="Times New Roman" w:eastAsia="仿宋_GB2312" w:hAnsi="Times New Roman" w:cs="Times New Roman"/>
                <w:color w:val="000000"/>
                <w:kern w:val="0"/>
                <w:sz w:val="24"/>
                <w:szCs w:val="24"/>
                <w:lang w:bidi="ar"/>
              </w:rPr>
              <w:t>”</w:t>
            </w:r>
            <w:r w:rsidR="0035051B">
              <w:rPr>
                <w:rFonts w:ascii="Times New Roman" w:eastAsia="仿宋_GB2312" w:hAnsi="Times New Roman" w:cs="Times New Roman"/>
                <w:color w:val="000000"/>
                <w:kern w:val="0"/>
                <w:sz w:val="24"/>
                <w:szCs w:val="24"/>
                <w:lang w:bidi="ar"/>
              </w:rPr>
              <w:t>为金额单位（保留两位小数）。</w:t>
            </w:r>
          </w:p>
        </w:tc>
        <w:tc>
          <w:tcPr>
            <w:tcW w:w="599" w:type="pct"/>
            <w:shd w:val="clear" w:color="auto" w:fill="auto"/>
            <w:noWrap/>
            <w:vAlign w:val="center"/>
          </w:tcPr>
          <w:p w:rsidR="00BA43DF" w:rsidRDefault="00BA43DF">
            <w:pPr>
              <w:ind w:leftChars="-25" w:left="-53" w:rightChars="-25" w:right="-53"/>
              <w:jc w:val="left"/>
              <w:rPr>
                <w:rFonts w:ascii="Times New Roman" w:eastAsia="仿宋_GB2312" w:hAnsi="Times New Roman" w:cs="Times New Roman"/>
                <w:color w:val="000000"/>
                <w:sz w:val="24"/>
                <w:szCs w:val="24"/>
              </w:rPr>
            </w:pPr>
          </w:p>
        </w:tc>
      </w:tr>
    </w:tbl>
    <w:p w:rsidR="00BA43DF" w:rsidRDefault="0035051B">
      <w:r>
        <w:br w:type="page"/>
      </w:r>
    </w:p>
    <w:p w:rsidR="00BA43DF" w:rsidRDefault="0035051B">
      <w:pPr>
        <w:spacing w:line="560" w:lineRule="exact"/>
        <w:jc w:val="center"/>
        <w:textAlignment w:val="center"/>
        <w:rPr>
          <w:rFonts w:ascii="方正小标宋简体" w:eastAsia="方正小标宋简体" w:hAnsi="方正小标宋简体" w:cs="方正小标宋简体"/>
          <w:color w:val="000000"/>
          <w:kern w:val="0"/>
          <w:sz w:val="44"/>
          <w:szCs w:val="44"/>
          <w:lang w:bidi="ar"/>
        </w:rPr>
      </w:pPr>
      <w:r w:rsidRPr="00FB3365">
        <w:rPr>
          <w:rFonts w:ascii="方正小标宋简体" w:eastAsia="方正小标宋简体" w:hAnsi="方正小标宋简体" w:cs="方正小标宋简体" w:hint="eastAsia"/>
          <w:color w:val="000000"/>
          <w:kern w:val="0"/>
          <w:sz w:val="44"/>
          <w:szCs w:val="44"/>
          <w:lang w:bidi="ar"/>
        </w:rPr>
        <w:lastRenderedPageBreak/>
        <w:t>一般公共预算财政拨款支出决算表</w:t>
      </w:r>
    </w:p>
    <w:p w:rsidR="00E63A1C" w:rsidRPr="00C5146F" w:rsidRDefault="00E63A1C" w:rsidP="00CD18D7">
      <w:pPr>
        <w:spacing w:line="560" w:lineRule="exact"/>
        <w:ind w:firstLineChars="100" w:firstLine="240"/>
        <w:textAlignment w:val="center"/>
        <w:rPr>
          <w:rFonts w:ascii="方正小标宋简体" w:eastAsia="方正小标宋简体" w:hAnsi="方正小标宋简体" w:cs="方正小标宋简体"/>
          <w:color w:val="000000"/>
          <w:kern w:val="0"/>
          <w:sz w:val="44"/>
          <w:szCs w:val="44"/>
          <w:lang w:bidi="ar"/>
        </w:rPr>
      </w:pPr>
      <w:r w:rsidRPr="00694D38">
        <w:rPr>
          <w:rFonts w:ascii="仿宋_GB2312" w:eastAsia="仿宋_GB2312" w:hAnsi="仿宋_GB2312" w:cs="仿宋_GB2312" w:hint="eastAsia"/>
          <w:color w:val="000000"/>
          <w:kern w:val="0"/>
          <w:sz w:val="24"/>
          <w:szCs w:val="24"/>
          <w:lang w:bidi="ar"/>
        </w:rPr>
        <w:t>编制单位：湖南韶山干部学院</w:t>
      </w:r>
      <w:r>
        <w:rPr>
          <w:rFonts w:ascii="仿宋_GB2312" w:eastAsia="仿宋_GB2312" w:hAnsi="仿宋_GB2312" w:cs="仿宋_GB2312" w:hint="eastAsia"/>
          <w:color w:val="000000"/>
          <w:kern w:val="0"/>
          <w:sz w:val="24"/>
          <w:szCs w:val="24"/>
          <w:lang w:bidi="ar"/>
        </w:rPr>
        <w:t xml:space="preserve"> </w:t>
      </w:r>
      <w:r>
        <w:rPr>
          <w:rFonts w:ascii="仿宋_GB2312" w:eastAsia="仿宋_GB2312" w:hAnsi="仿宋_GB2312" w:cs="仿宋_GB2312"/>
          <w:color w:val="000000"/>
          <w:kern w:val="0"/>
          <w:sz w:val="24"/>
          <w:szCs w:val="24"/>
          <w:lang w:bidi="ar"/>
        </w:rPr>
        <w:t xml:space="preserve">                                                                   </w:t>
      </w:r>
      <w:r w:rsidRPr="00694D38">
        <w:rPr>
          <w:rFonts w:ascii="仿宋_GB2312" w:eastAsia="仿宋_GB2312" w:hAnsi="Times New Roman" w:cs="Times New Roman" w:hint="eastAsia"/>
          <w:color w:val="000000"/>
          <w:kern w:val="0"/>
          <w:sz w:val="24"/>
          <w:szCs w:val="24"/>
          <w:lang w:bidi="ar"/>
        </w:rPr>
        <w:t>公开0</w:t>
      </w:r>
      <w:r>
        <w:rPr>
          <w:rFonts w:ascii="仿宋_GB2312" w:eastAsia="仿宋_GB2312" w:hAnsi="Times New Roman" w:cs="Times New Roman"/>
          <w:color w:val="000000"/>
          <w:kern w:val="0"/>
          <w:sz w:val="24"/>
          <w:szCs w:val="24"/>
          <w:lang w:bidi="ar"/>
        </w:rPr>
        <w:t>5</w:t>
      </w:r>
      <w:r w:rsidRPr="00694D38">
        <w:rPr>
          <w:rFonts w:ascii="仿宋_GB2312" w:eastAsia="仿宋_GB2312" w:hAnsi="Times New Roman" w:cs="Times New Roman" w:hint="eastAsia"/>
          <w:color w:val="000000"/>
          <w:kern w:val="0"/>
          <w:sz w:val="24"/>
          <w:szCs w:val="24"/>
          <w:lang w:bidi="ar"/>
        </w:rPr>
        <w:t>表</w:t>
      </w:r>
    </w:p>
    <w:tbl>
      <w:tblPr>
        <w:tblW w:w="5000" w:type="pct"/>
        <w:tblLook w:val="04A0" w:firstRow="1" w:lastRow="0" w:firstColumn="1" w:lastColumn="0" w:noHBand="0" w:noVBand="1"/>
      </w:tblPr>
      <w:tblGrid>
        <w:gridCol w:w="3512"/>
        <w:gridCol w:w="4719"/>
        <w:gridCol w:w="1652"/>
        <w:gridCol w:w="1532"/>
        <w:gridCol w:w="1331"/>
      </w:tblGrid>
      <w:tr w:rsidR="00E63A1C" w:rsidRPr="008C4CEE" w:rsidTr="00CD18D7">
        <w:trPr>
          <w:trHeight w:val="994"/>
        </w:trPr>
        <w:tc>
          <w:tcPr>
            <w:tcW w:w="13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4CEE" w:rsidRPr="008C4CEE" w:rsidRDefault="008C4CEE" w:rsidP="008C4CEE">
            <w:pPr>
              <w:jc w:val="center"/>
              <w:rPr>
                <w:rFonts w:ascii="黑体" w:eastAsia="黑体" w:hAnsi="黑体" w:cs="宋体"/>
                <w:color w:val="000000"/>
                <w:kern w:val="0"/>
                <w:sz w:val="24"/>
                <w:szCs w:val="24"/>
              </w:rPr>
            </w:pPr>
            <w:r w:rsidRPr="008C4CEE">
              <w:rPr>
                <w:rFonts w:ascii="黑体" w:eastAsia="黑体" w:hAnsi="黑体" w:cs="宋体" w:hint="eastAsia"/>
                <w:color w:val="000000"/>
                <w:kern w:val="0"/>
                <w:sz w:val="24"/>
                <w:szCs w:val="24"/>
              </w:rPr>
              <w:t>科目代码</w:t>
            </w:r>
          </w:p>
        </w:tc>
        <w:tc>
          <w:tcPr>
            <w:tcW w:w="18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4CEE" w:rsidRPr="008C4CEE" w:rsidRDefault="008C4CEE" w:rsidP="008C4CEE">
            <w:pPr>
              <w:jc w:val="center"/>
              <w:rPr>
                <w:rFonts w:ascii="黑体" w:eastAsia="黑体" w:hAnsi="黑体" w:cs="宋体"/>
                <w:color w:val="000000"/>
                <w:kern w:val="0"/>
                <w:sz w:val="24"/>
                <w:szCs w:val="24"/>
              </w:rPr>
            </w:pPr>
            <w:r w:rsidRPr="008C4CEE">
              <w:rPr>
                <w:rFonts w:ascii="黑体" w:eastAsia="黑体" w:hAnsi="黑体" w:cs="宋体" w:hint="eastAsia"/>
                <w:color w:val="000000"/>
                <w:kern w:val="0"/>
                <w:sz w:val="24"/>
                <w:szCs w:val="24"/>
              </w:rPr>
              <w:t>科目名称</w:t>
            </w:r>
          </w:p>
        </w:tc>
        <w:tc>
          <w:tcPr>
            <w:tcW w:w="1771" w:type="pct"/>
            <w:gridSpan w:val="3"/>
            <w:tcBorders>
              <w:top w:val="single" w:sz="4" w:space="0" w:color="auto"/>
              <w:left w:val="nil"/>
              <w:bottom w:val="single" w:sz="4" w:space="0" w:color="auto"/>
              <w:right w:val="single" w:sz="4" w:space="0" w:color="auto"/>
            </w:tcBorders>
            <w:shd w:val="clear" w:color="auto" w:fill="auto"/>
            <w:vAlign w:val="center"/>
            <w:hideMark/>
          </w:tcPr>
          <w:p w:rsidR="008C4CEE" w:rsidRPr="008C4CEE" w:rsidRDefault="008C4CEE" w:rsidP="008C4CEE">
            <w:pPr>
              <w:jc w:val="center"/>
              <w:rPr>
                <w:rFonts w:ascii="黑体" w:eastAsia="黑体" w:hAnsi="黑体" w:cs="宋体"/>
                <w:color w:val="000000"/>
                <w:kern w:val="0"/>
                <w:sz w:val="24"/>
                <w:szCs w:val="24"/>
              </w:rPr>
            </w:pPr>
            <w:r w:rsidRPr="008C4CEE">
              <w:rPr>
                <w:rFonts w:ascii="黑体" w:eastAsia="黑体" w:hAnsi="黑体" w:cs="宋体" w:hint="eastAsia"/>
                <w:color w:val="000000"/>
                <w:kern w:val="0"/>
                <w:sz w:val="24"/>
                <w:szCs w:val="24"/>
              </w:rPr>
              <w:t>本年支出</w:t>
            </w:r>
          </w:p>
        </w:tc>
      </w:tr>
      <w:tr w:rsidR="00E63A1C" w:rsidRPr="008C4CEE" w:rsidTr="00CD18D7">
        <w:trPr>
          <w:trHeight w:val="312"/>
        </w:trPr>
        <w:tc>
          <w:tcPr>
            <w:tcW w:w="1378" w:type="pct"/>
            <w:vMerge/>
            <w:tcBorders>
              <w:top w:val="single" w:sz="4" w:space="0" w:color="auto"/>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1851" w:type="pct"/>
            <w:vMerge/>
            <w:tcBorders>
              <w:top w:val="single" w:sz="4" w:space="0" w:color="auto"/>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648" w:type="pct"/>
            <w:vMerge w:val="restart"/>
            <w:tcBorders>
              <w:top w:val="nil"/>
              <w:left w:val="single" w:sz="4" w:space="0" w:color="auto"/>
              <w:bottom w:val="single" w:sz="4" w:space="0" w:color="auto"/>
              <w:right w:val="single" w:sz="4" w:space="0" w:color="auto"/>
            </w:tcBorders>
            <w:shd w:val="clear" w:color="auto" w:fill="auto"/>
            <w:vAlign w:val="center"/>
            <w:hideMark/>
          </w:tcPr>
          <w:p w:rsidR="008C4CEE" w:rsidRPr="008C4CEE" w:rsidRDefault="008C4CEE" w:rsidP="008C4CEE">
            <w:pPr>
              <w:jc w:val="center"/>
              <w:rPr>
                <w:rFonts w:ascii="黑体" w:eastAsia="黑体" w:hAnsi="黑体" w:cs="宋体"/>
                <w:color w:val="000000"/>
                <w:kern w:val="0"/>
                <w:sz w:val="24"/>
                <w:szCs w:val="24"/>
              </w:rPr>
            </w:pPr>
            <w:r w:rsidRPr="008C4CEE">
              <w:rPr>
                <w:rFonts w:ascii="黑体" w:eastAsia="黑体" w:hAnsi="黑体" w:cs="宋体" w:hint="eastAsia"/>
                <w:color w:val="000000"/>
                <w:kern w:val="0"/>
                <w:sz w:val="24"/>
                <w:szCs w:val="24"/>
              </w:rPr>
              <w:t>合计</w:t>
            </w:r>
          </w:p>
        </w:tc>
        <w:tc>
          <w:tcPr>
            <w:tcW w:w="601" w:type="pct"/>
            <w:vMerge w:val="restart"/>
            <w:tcBorders>
              <w:top w:val="nil"/>
              <w:left w:val="single" w:sz="4" w:space="0" w:color="auto"/>
              <w:bottom w:val="single" w:sz="4" w:space="0" w:color="auto"/>
              <w:right w:val="single" w:sz="4" w:space="0" w:color="auto"/>
            </w:tcBorders>
            <w:shd w:val="clear" w:color="auto" w:fill="auto"/>
            <w:vAlign w:val="center"/>
            <w:hideMark/>
          </w:tcPr>
          <w:p w:rsidR="008C4CEE" w:rsidRPr="008C4CEE" w:rsidRDefault="008C4CEE" w:rsidP="008C4CEE">
            <w:pPr>
              <w:jc w:val="center"/>
              <w:rPr>
                <w:rFonts w:ascii="黑体" w:eastAsia="黑体" w:hAnsi="黑体" w:cs="宋体"/>
                <w:color w:val="000000"/>
                <w:kern w:val="0"/>
                <w:sz w:val="24"/>
                <w:szCs w:val="24"/>
              </w:rPr>
            </w:pPr>
            <w:r w:rsidRPr="008C4CEE">
              <w:rPr>
                <w:rFonts w:ascii="黑体" w:eastAsia="黑体" w:hAnsi="黑体" w:cs="宋体" w:hint="eastAsia"/>
                <w:color w:val="000000"/>
                <w:kern w:val="0"/>
                <w:sz w:val="24"/>
                <w:szCs w:val="24"/>
              </w:rPr>
              <w:t>基本支出</w:t>
            </w:r>
          </w:p>
        </w:tc>
        <w:tc>
          <w:tcPr>
            <w:tcW w:w="522" w:type="pct"/>
            <w:vMerge w:val="restart"/>
            <w:tcBorders>
              <w:top w:val="nil"/>
              <w:left w:val="single" w:sz="4" w:space="0" w:color="auto"/>
              <w:bottom w:val="single" w:sz="4" w:space="0" w:color="auto"/>
              <w:right w:val="single" w:sz="4" w:space="0" w:color="auto"/>
            </w:tcBorders>
            <w:shd w:val="clear" w:color="auto" w:fill="auto"/>
            <w:vAlign w:val="center"/>
            <w:hideMark/>
          </w:tcPr>
          <w:p w:rsidR="008C4CEE" w:rsidRPr="008C4CEE" w:rsidRDefault="008C4CEE" w:rsidP="008C4CEE">
            <w:pPr>
              <w:jc w:val="center"/>
              <w:rPr>
                <w:rFonts w:ascii="黑体" w:eastAsia="黑体" w:hAnsi="黑体" w:cs="宋体"/>
                <w:color w:val="000000"/>
                <w:kern w:val="0"/>
                <w:sz w:val="24"/>
                <w:szCs w:val="24"/>
              </w:rPr>
            </w:pPr>
            <w:r w:rsidRPr="008C4CEE">
              <w:rPr>
                <w:rFonts w:ascii="黑体" w:eastAsia="黑体" w:hAnsi="黑体" w:cs="宋体" w:hint="eastAsia"/>
                <w:color w:val="000000"/>
                <w:kern w:val="0"/>
                <w:sz w:val="24"/>
                <w:szCs w:val="24"/>
              </w:rPr>
              <w:t>项目支出</w:t>
            </w:r>
          </w:p>
        </w:tc>
      </w:tr>
      <w:tr w:rsidR="00E63A1C" w:rsidRPr="008C4CEE" w:rsidTr="00CD18D7">
        <w:trPr>
          <w:trHeight w:val="312"/>
        </w:trPr>
        <w:tc>
          <w:tcPr>
            <w:tcW w:w="1378" w:type="pct"/>
            <w:vMerge/>
            <w:tcBorders>
              <w:top w:val="single" w:sz="4" w:space="0" w:color="auto"/>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1851" w:type="pct"/>
            <w:vMerge/>
            <w:tcBorders>
              <w:top w:val="single" w:sz="4" w:space="0" w:color="auto"/>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648" w:type="pct"/>
            <w:vMerge/>
            <w:tcBorders>
              <w:top w:val="nil"/>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601" w:type="pct"/>
            <w:vMerge/>
            <w:tcBorders>
              <w:top w:val="nil"/>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522" w:type="pct"/>
            <w:vMerge/>
            <w:tcBorders>
              <w:top w:val="nil"/>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r>
      <w:tr w:rsidR="00E63A1C" w:rsidRPr="008C4CEE" w:rsidTr="00CD18D7">
        <w:trPr>
          <w:trHeight w:val="312"/>
        </w:trPr>
        <w:tc>
          <w:tcPr>
            <w:tcW w:w="1378" w:type="pct"/>
            <w:vMerge/>
            <w:tcBorders>
              <w:top w:val="single" w:sz="4" w:space="0" w:color="auto"/>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1851" w:type="pct"/>
            <w:vMerge/>
            <w:tcBorders>
              <w:top w:val="single" w:sz="4" w:space="0" w:color="auto"/>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648" w:type="pct"/>
            <w:vMerge/>
            <w:tcBorders>
              <w:top w:val="nil"/>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601" w:type="pct"/>
            <w:vMerge/>
            <w:tcBorders>
              <w:top w:val="nil"/>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c>
          <w:tcPr>
            <w:tcW w:w="522" w:type="pct"/>
            <w:vMerge/>
            <w:tcBorders>
              <w:top w:val="nil"/>
              <w:left w:val="single" w:sz="4" w:space="0" w:color="auto"/>
              <w:bottom w:val="single" w:sz="4" w:space="0" w:color="auto"/>
              <w:right w:val="single" w:sz="4" w:space="0" w:color="auto"/>
            </w:tcBorders>
            <w:vAlign w:val="center"/>
            <w:hideMark/>
          </w:tcPr>
          <w:p w:rsidR="008C4CEE" w:rsidRPr="008C4CEE" w:rsidRDefault="008C4CEE" w:rsidP="008C4CEE">
            <w:pPr>
              <w:jc w:val="left"/>
              <w:rPr>
                <w:rFonts w:ascii="黑体" w:eastAsia="黑体" w:hAnsi="黑体" w:cs="宋体"/>
                <w:color w:val="000000"/>
                <w:kern w:val="0"/>
                <w:sz w:val="24"/>
                <w:szCs w:val="24"/>
              </w:rPr>
            </w:pPr>
          </w:p>
        </w:tc>
      </w:tr>
      <w:tr w:rsidR="00E63A1C" w:rsidRPr="008C4CEE" w:rsidTr="00CD18D7">
        <w:trPr>
          <w:trHeight w:val="442"/>
        </w:trPr>
        <w:tc>
          <w:tcPr>
            <w:tcW w:w="32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3A1C" w:rsidRPr="00587B68" w:rsidRDefault="00E63A1C" w:rsidP="00E63A1C">
            <w:pPr>
              <w:ind w:firstLineChars="1600" w:firstLine="3840"/>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栏次</w:t>
            </w:r>
          </w:p>
        </w:tc>
        <w:tc>
          <w:tcPr>
            <w:tcW w:w="648" w:type="pct"/>
            <w:tcBorders>
              <w:top w:val="nil"/>
              <w:left w:val="nil"/>
              <w:bottom w:val="single" w:sz="4" w:space="0" w:color="auto"/>
              <w:right w:val="single" w:sz="4" w:space="0" w:color="auto"/>
            </w:tcBorders>
            <w:shd w:val="clear" w:color="auto" w:fill="auto"/>
            <w:noWrap/>
            <w:vAlign w:val="center"/>
            <w:hideMark/>
          </w:tcPr>
          <w:p w:rsidR="00E63A1C" w:rsidRPr="00CD18D7" w:rsidRDefault="00010D33" w:rsidP="008C4CEE">
            <w:pPr>
              <w:jc w:val="center"/>
              <w:rPr>
                <w:rFonts w:ascii="仿宋_GB2312" w:eastAsia="仿宋_GB2312" w:hAnsi="Times New Roman" w:cs="Times New Roman"/>
                <w:color w:val="000000"/>
                <w:kern w:val="0"/>
                <w:sz w:val="24"/>
                <w:szCs w:val="24"/>
              </w:rPr>
            </w:pPr>
            <w:r>
              <w:rPr>
                <w:rFonts w:ascii="仿宋_GB2312" w:eastAsia="仿宋_GB2312" w:hAnsi="Times New Roman" w:cs="Times New Roman"/>
                <w:color w:val="000000"/>
                <w:kern w:val="0"/>
                <w:sz w:val="24"/>
                <w:szCs w:val="24"/>
              </w:rPr>
              <w:t>1</w:t>
            </w:r>
          </w:p>
        </w:tc>
        <w:tc>
          <w:tcPr>
            <w:tcW w:w="601" w:type="pct"/>
            <w:tcBorders>
              <w:top w:val="nil"/>
              <w:left w:val="nil"/>
              <w:bottom w:val="single" w:sz="4" w:space="0" w:color="auto"/>
              <w:right w:val="single" w:sz="4" w:space="0" w:color="auto"/>
            </w:tcBorders>
            <w:shd w:val="clear" w:color="auto" w:fill="auto"/>
            <w:noWrap/>
            <w:vAlign w:val="center"/>
            <w:hideMark/>
          </w:tcPr>
          <w:p w:rsidR="00E63A1C" w:rsidRPr="00CD18D7" w:rsidRDefault="00010D33" w:rsidP="008C4CEE">
            <w:pPr>
              <w:jc w:val="center"/>
              <w:rPr>
                <w:rFonts w:ascii="仿宋_GB2312" w:eastAsia="仿宋_GB2312" w:hAnsi="Times New Roman" w:cs="Times New Roman"/>
                <w:color w:val="000000"/>
                <w:kern w:val="0"/>
                <w:sz w:val="24"/>
                <w:szCs w:val="24"/>
              </w:rPr>
            </w:pPr>
            <w:r>
              <w:rPr>
                <w:rFonts w:ascii="仿宋_GB2312" w:eastAsia="仿宋_GB2312" w:hAnsi="Times New Roman" w:cs="Times New Roman"/>
                <w:color w:val="000000"/>
                <w:kern w:val="0"/>
                <w:sz w:val="24"/>
                <w:szCs w:val="24"/>
              </w:rPr>
              <w:t>2</w:t>
            </w:r>
          </w:p>
        </w:tc>
        <w:tc>
          <w:tcPr>
            <w:tcW w:w="522" w:type="pct"/>
            <w:tcBorders>
              <w:top w:val="nil"/>
              <w:left w:val="nil"/>
              <w:bottom w:val="single" w:sz="4" w:space="0" w:color="auto"/>
              <w:right w:val="single" w:sz="4" w:space="0" w:color="auto"/>
            </w:tcBorders>
            <w:shd w:val="clear" w:color="auto" w:fill="auto"/>
            <w:noWrap/>
            <w:vAlign w:val="center"/>
            <w:hideMark/>
          </w:tcPr>
          <w:p w:rsidR="00E63A1C" w:rsidRPr="00CD18D7" w:rsidRDefault="00010D33" w:rsidP="008C4CEE">
            <w:pPr>
              <w:jc w:val="center"/>
              <w:rPr>
                <w:rFonts w:ascii="仿宋_GB2312" w:eastAsia="仿宋_GB2312" w:hAnsi="Times New Roman" w:cs="Times New Roman"/>
                <w:color w:val="000000"/>
                <w:kern w:val="0"/>
                <w:sz w:val="24"/>
                <w:szCs w:val="24"/>
              </w:rPr>
            </w:pPr>
            <w:r>
              <w:rPr>
                <w:rFonts w:ascii="仿宋_GB2312" w:eastAsia="仿宋_GB2312" w:hAnsi="Times New Roman" w:cs="Times New Roman"/>
                <w:color w:val="000000"/>
                <w:kern w:val="0"/>
                <w:sz w:val="24"/>
                <w:szCs w:val="24"/>
              </w:rPr>
              <w:t>3</w:t>
            </w:r>
          </w:p>
        </w:tc>
      </w:tr>
      <w:tr w:rsidR="00E63A1C" w:rsidRPr="008C4CEE" w:rsidTr="00CD18D7">
        <w:trPr>
          <w:trHeight w:val="442"/>
        </w:trPr>
        <w:tc>
          <w:tcPr>
            <w:tcW w:w="322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63A1C" w:rsidRPr="00587B68" w:rsidRDefault="00E63A1C" w:rsidP="00E63A1C">
            <w:pPr>
              <w:ind w:firstLineChars="1500" w:firstLine="3600"/>
              <w:rPr>
                <w:rFonts w:ascii="仿宋_GB2312" w:eastAsia="仿宋_GB2312" w:hAnsi="宋体" w:cs="宋体"/>
                <w:color w:val="000000"/>
                <w:kern w:val="0"/>
                <w:sz w:val="24"/>
                <w:szCs w:val="24"/>
              </w:rPr>
            </w:pPr>
            <w:r w:rsidRPr="00587B68">
              <w:rPr>
                <w:rFonts w:ascii="仿宋_GB2312" w:eastAsia="仿宋_GB2312" w:hAnsi="宋体" w:cs="宋体"/>
                <w:color w:val="000000"/>
                <w:kern w:val="0"/>
                <w:sz w:val="24"/>
                <w:szCs w:val="24"/>
              </w:rPr>
              <w:t xml:space="preserve">  </w:t>
            </w:r>
            <w:r w:rsidRPr="00587B68">
              <w:rPr>
                <w:rFonts w:ascii="仿宋_GB2312" w:eastAsia="仿宋_GB2312" w:hAnsi="宋体" w:cs="宋体" w:hint="eastAsia"/>
                <w:color w:val="000000"/>
                <w:kern w:val="0"/>
                <w:sz w:val="24"/>
                <w:szCs w:val="24"/>
              </w:rPr>
              <w:t>合计</w:t>
            </w:r>
          </w:p>
        </w:tc>
        <w:tc>
          <w:tcPr>
            <w:tcW w:w="648" w:type="pct"/>
            <w:tcBorders>
              <w:top w:val="nil"/>
              <w:left w:val="nil"/>
              <w:bottom w:val="single" w:sz="4" w:space="0" w:color="auto"/>
              <w:right w:val="single" w:sz="4" w:space="0" w:color="auto"/>
            </w:tcBorders>
            <w:shd w:val="clear" w:color="auto" w:fill="auto"/>
            <w:noWrap/>
            <w:vAlign w:val="center"/>
            <w:hideMark/>
          </w:tcPr>
          <w:p w:rsidR="00E63A1C" w:rsidRPr="00CD18D7" w:rsidRDefault="00E63A1C" w:rsidP="00E63A1C">
            <w:pPr>
              <w:jc w:val="center"/>
              <w:rPr>
                <w:rFonts w:ascii="仿宋_GB2312" w:eastAsia="仿宋_GB2312" w:hAnsi="Times New Roman" w:cs="Times New Roman"/>
                <w:b/>
                <w:bCs/>
                <w:color w:val="000000"/>
                <w:kern w:val="0"/>
                <w:sz w:val="24"/>
                <w:szCs w:val="24"/>
              </w:rPr>
            </w:pPr>
            <w:r w:rsidRPr="00CD18D7">
              <w:rPr>
                <w:rFonts w:ascii="仿宋_GB2312" w:eastAsia="仿宋_GB2312" w:hAnsi="Times New Roman" w:cs="Times New Roman"/>
                <w:b/>
                <w:bCs/>
                <w:color w:val="000000"/>
                <w:kern w:val="0"/>
                <w:sz w:val="24"/>
                <w:szCs w:val="24"/>
              </w:rPr>
              <w:t>1,704.56</w:t>
            </w:r>
          </w:p>
        </w:tc>
        <w:tc>
          <w:tcPr>
            <w:tcW w:w="601" w:type="pct"/>
            <w:tcBorders>
              <w:top w:val="nil"/>
              <w:left w:val="nil"/>
              <w:bottom w:val="single" w:sz="4" w:space="0" w:color="auto"/>
              <w:right w:val="single" w:sz="4" w:space="0" w:color="auto"/>
            </w:tcBorders>
            <w:shd w:val="clear" w:color="auto" w:fill="auto"/>
            <w:noWrap/>
            <w:vAlign w:val="center"/>
            <w:hideMark/>
          </w:tcPr>
          <w:p w:rsidR="00E63A1C" w:rsidRPr="00CD18D7" w:rsidRDefault="00E63A1C" w:rsidP="00E63A1C">
            <w:pPr>
              <w:jc w:val="center"/>
              <w:rPr>
                <w:rFonts w:ascii="仿宋_GB2312" w:eastAsia="仿宋_GB2312" w:hAnsi="Times New Roman" w:cs="Times New Roman"/>
                <w:b/>
                <w:bCs/>
                <w:color w:val="000000"/>
                <w:kern w:val="0"/>
                <w:sz w:val="24"/>
                <w:szCs w:val="24"/>
              </w:rPr>
            </w:pPr>
            <w:r w:rsidRPr="00CD18D7">
              <w:rPr>
                <w:rFonts w:ascii="仿宋_GB2312" w:eastAsia="仿宋_GB2312" w:hAnsi="Times New Roman" w:cs="Times New Roman"/>
                <w:b/>
                <w:bCs/>
                <w:color w:val="000000"/>
                <w:kern w:val="0"/>
                <w:sz w:val="24"/>
                <w:szCs w:val="24"/>
              </w:rPr>
              <w:t>879.58</w:t>
            </w:r>
          </w:p>
        </w:tc>
        <w:tc>
          <w:tcPr>
            <w:tcW w:w="522" w:type="pct"/>
            <w:tcBorders>
              <w:top w:val="nil"/>
              <w:left w:val="nil"/>
              <w:bottom w:val="single" w:sz="4" w:space="0" w:color="auto"/>
              <w:right w:val="single" w:sz="4" w:space="0" w:color="auto"/>
            </w:tcBorders>
            <w:shd w:val="clear" w:color="auto" w:fill="auto"/>
            <w:noWrap/>
            <w:vAlign w:val="center"/>
            <w:hideMark/>
          </w:tcPr>
          <w:p w:rsidR="00E63A1C" w:rsidRPr="00CD18D7" w:rsidRDefault="00E63A1C" w:rsidP="00E63A1C">
            <w:pPr>
              <w:jc w:val="center"/>
              <w:rPr>
                <w:rFonts w:ascii="仿宋_GB2312" w:eastAsia="仿宋_GB2312" w:hAnsi="Times New Roman" w:cs="Times New Roman"/>
                <w:b/>
                <w:bCs/>
                <w:color w:val="000000"/>
                <w:kern w:val="0"/>
                <w:sz w:val="24"/>
                <w:szCs w:val="24"/>
              </w:rPr>
            </w:pPr>
            <w:r w:rsidRPr="00CD18D7">
              <w:rPr>
                <w:rFonts w:ascii="仿宋_GB2312" w:eastAsia="仿宋_GB2312" w:hAnsi="Times New Roman" w:cs="Times New Roman"/>
                <w:b/>
                <w:bCs/>
                <w:color w:val="000000"/>
                <w:kern w:val="0"/>
                <w:sz w:val="24"/>
                <w:szCs w:val="24"/>
              </w:rPr>
              <w:t>824.98</w:t>
            </w:r>
          </w:p>
        </w:tc>
      </w:tr>
      <w:tr w:rsidR="00E63A1C" w:rsidRPr="008C4CEE" w:rsidTr="00CD18D7">
        <w:trPr>
          <w:trHeight w:val="442"/>
        </w:trPr>
        <w:tc>
          <w:tcPr>
            <w:tcW w:w="1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2111001</w:t>
            </w: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能源节约利用</w:t>
            </w:r>
          </w:p>
        </w:tc>
        <w:tc>
          <w:tcPr>
            <w:tcW w:w="648"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20</w:t>
            </w:r>
          </w:p>
        </w:tc>
        <w:tc>
          <w:tcPr>
            <w:tcW w:w="601"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0</w:t>
            </w:r>
          </w:p>
        </w:tc>
        <w:tc>
          <w:tcPr>
            <w:tcW w:w="522"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20</w:t>
            </w:r>
          </w:p>
        </w:tc>
      </w:tr>
      <w:tr w:rsidR="00E63A1C" w:rsidRPr="008C4CEE" w:rsidTr="00CD18D7">
        <w:trPr>
          <w:trHeight w:val="442"/>
        </w:trPr>
        <w:tc>
          <w:tcPr>
            <w:tcW w:w="1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2050802</w:t>
            </w: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干部教育</w:t>
            </w:r>
          </w:p>
        </w:tc>
        <w:tc>
          <w:tcPr>
            <w:tcW w:w="648"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1,102.61</w:t>
            </w:r>
          </w:p>
        </w:tc>
        <w:tc>
          <w:tcPr>
            <w:tcW w:w="601"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735.79</w:t>
            </w:r>
          </w:p>
        </w:tc>
        <w:tc>
          <w:tcPr>
            <w:tcW w:w="522"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366.83</w:t>
            </w:r>
          </w:p>
        </w:tc>
      </w:tr>
      <w:tr w:rsidR="00E63A1C" w:rsidRPr="008C4CEE" w:rsidTr="00CD18D7">
        <w:trPr>
          <w:trHeight w:val="442"/>
        </w:trPr>
        <w:tc>
          <w:tcPr>
            <w:tcW w:w="1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2010499</w:t>
            </w: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其他发展与改革事务支出</w:t>
            </w:r>
          </w:p>
        </w:tc>
        <w:tc>
          <w:tcPr>
            <w:tcW w:w="648"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416.35</w:t>
            </w:r>
          </w:p>
        </w:tc>
        <w:tc>
          <w:tcPr>
            <w:tcW w:w="601"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0</w:t>
            </w:r>
          </w:p>
        </w:tc>
        <w:tc>
          <w:tcPr>
            <w:tcW w:w="522"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416.35</w:t>
            </w:r>
          </w:p>
        </w:tc>
      </w:tr>
      <w:tr w:rsidR="00E63A1C" w:rsidRPr="008C4CEE" w:rsidTr="00CD18D7">
        <w:trPr>
          <w:trHeight w:val="442"/>
        </w:trPr>
        <w:tc>
          <w:tcPr>
            <w:tcW w:w="1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2080199</w:t>
            </w: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其他人力资源和社会保障管理事务支出</w:t>
            </w:r>
          </w:p>
        </w:tc>
        <w:tc>
          <w:tcPr>
            <w:tcW w:w="648"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4.21</w:t>
            </w:r>
          </w:p>
        </w:tc>
        <w:tc>
          <w:tcPr>
            <w:tcW w:w="601"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0</w:t>
            </w:r>
          </w:p>
        </w:tc>
        <w:tc>
          <w:tcPr>
            <w:tcW w:w="522"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4.21</w:t>
            </w:r>
          </w:p>
        </w:tc>
      </w:tr>
      <w:tr w:rsidR="00E63A1C" w:rsidRPr="008C4CEE" w:rsidTr="00CD18D7">
        <w:trPr>
          <w:trHeight w:val="442"/>
        </w:trPr>
        <w:tc>
          <w:tcPr>
            <w:tcW w:w="1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2080505</w:t>
            </w: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机关事业单位基本养老保险缴费支出</w:t>
            </w:r>
          </w:p>
        </w:tc>
        <w:tc>
          <w:tcPr>
            <w:tcW w:w="648"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41.73</w:t>
            </w:r>
          </w:p>
        </w:tc>
        <w:tc>
          <w:tcPr>
            <w:tcW w:w="601"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41.73</w:t>
            </w:r>
          </w:p>
        </w:tc>
        <w:tc>
          <w:tcPr>
            <w:tcW w:w="522"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0</w:t>
            </w:r>
          </w:p>
        </w:tc>
      </w:tr>
      <w:tr w:rsidR="00E63A1C" w:rsidRPr="008C4CEE" w:rsidTr="00CD18D7">
        <w:trPr>
          <w:trHeight w:val="442"/>
        </w:trPr>
        <w:tc>
          <w:tcPr>
            <w:tcW w:w="1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2240601</w:t>
            </w: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地质灾害防治</w:t>
            </w:r>
          </w:p>
        </w:tc>
        <w:tc>
          <w:tcPr>
            <w:tcW w:w="648"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17.6</w:t>
            </w:r>
          </w:p>
        </w:tc>
        <w:tc>
          <w:tcPr>
            <w:tcW w:w="601"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0</w:t>
            </w:r>
          </w:p>
        </w:tc>
        <w:tc>
          <w:tcPr>
            <w:tcW w:w="522"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17.6</w:t>
            </w:r>
          </w:p>
        </w:tc>
      </w:tr>
      <w:tr w:rsidR="00E63A1C" w:rsidRPr="008C4CEE" w:rsidTr="00CD18D7">
        <w:trPr>
          <w:trHeight w:val="442"/>
        </w:trPr>
        <w:tc>
          <w:tcPr>
            <w:tcW w:w="1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2210201</w:t>
            </w: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住房公积金</w:t>
            </w:r>
          </w:p>
        </w:tc>
        <w:tc>
          <w:tcPr>
            <w:tcW w:w="648"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51.29</w:t>
            </w:r>
          </w:p>
        </w:tc>
        <w:tc>
          <w:tcPr>
            <w:tcW w:w="601"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51.29</w:t>
            </w:r>
          </w:p>
        </w:tc>
        <w:tc>
          <w:tcPr>
            <w:tcW w:w="522"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0</w:t>
            </w:r>
          </w:p>
        </w:tc>
      </w:tr>
      <w:tr w:rsidR="00E63A1C" w:rsidRPr="008C4CEE" w:rsidTr="00CD18D7">
        <w:trPr>
          <w:trHeight w:val="442"/>
        </w:trPr>
        <w:tc>
          <w:tcPr>
            <w:tcW w:w="137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2101103</w:t>
            </w: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公务员医疗</w:t>
            </w:r>
          </w:p>
        </w:tc>
        <w:tc>
          <w:tcPr>
            <w:tcW w:w="648"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24.82</w:t>
            </w:r>
          </w:p>
        </w:tc>
        <w:tc>
          <w:tcPr>
            <w:tcW w:w="60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24.82</w:t>
            </w:r>
          </w:p>
        </w:tc>
        <w:tc>
          <w:tcPr>
            <w:tcW w:w="52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0</w:t>
            </w:r>
          </w:p>
        </w:tc>
      </w:tr>
      <w:tr w:rsidR="00E63A1C" w:rsidRPr="008C4CEE" w:rsidTr="00CD18D7">
        <w:trPr>
          <w:trHeight w:val="442"/>
        </w:trPr>
        <w:tc>
          <w:tcPr>
            <w:tcW w:w="1378" w:type="pct"/>
            <w:vMerge/>
            <w:tcBorders>
              <w:top w:val="single" w:sz="4" w:space="0" w:color="auto"/>
              <w:left w:val="single" w:sz="4" w:space="0" w:color="auto"/>
              <w:bottom w:val="single" w:sz="4" w:space="0" w:color="auto"/>
              <w:right w:val="single" w:sz="4" w:space="0" w:color="auto"/>
            </w:tcBorders>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补助</w:t>
            </w:r>
          </w:p>
        </w:tc>
        <w:tc>
          <w:tcPr>
            <w:tcW w:w="648" w:type="pct"/>
            <w:vMerge/>
            <w:tcBorders>
              <w:top w:val="nil"/>
              <w:left w:val="single" w:sz="4" w:space="0" w:color="auto"/>
              <w:bottom w:val="single" w:sz="4" w:space="0" w:color="auto"/>
              <w:right w:val="single" w:sz="4" w:space="0" w:color="auto"/>
            </w:tcBorders>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p>
        </w:tc>
        <w:tc>
          <w:tcPr>
            <w:tcW w:w="601" w:type="pct"/>
            <w:vMerge/>
            <w:tcBorders>
              <w:top w:val="nil"/>
              <w:left w:val="single" w:sz="4" w:space="0" w:color="auto"/>
              <w:bottom w:val="single" w:sz="4" w:space="0" w:color="auto"/>
              <w:right w:val="single" w:sz="4" w:space="0" w:color="auto"/>
            </w:tcBorders>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p>
        </w:tc>
        <w:tc>
          <w:tcPr>
            <w:tcW w:w="522" w:type="pct"/>
            <w:vMerge/>
            <w:tcBorders>
              <w:top w:val="nil"/>
              <w:left w:val="single" w:sz="4" w:space="0" w:color="auto"/>
              <w:bottom w:val="single" w:sz="4" w:space="0" w:color="auto"/>
              <w:right w:val="single" w:sz="4" w:space="0" w:color="auto"/>
            </w:tcBorders>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p>
        </w:tc>
      </w:tr>
      <w:tr w:rsidR="00E63A1C" w:rsidRPr="008C4CEE" w:rsidTr="00CD18D7">
        <w:trPr>
          <w:trHeight w:val="442"/>
        </w:trPr>
        <w:tc>
          <w:tcPr>
            <w:tcW w:w="13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2101102</w:t>
            </w:r>
          </w:p>
        </w:tc>
        <w:tc>
          <w:tcPr>
            <w:tcW w:w="1851" w:type="pct"/>
            <w:tcBorders>
              <w:top w:val="nil"/>
              <w:left w:val="nil"/>
              <w:bottom w:val="single" w:sz="4" w:space="0" w:color="auto"/>
              <w:right w:val="single" w:sz="4" w:space="0" w:color="auto"/>
            </w:tcBorders>
            <w:shd w:val="clear" w:color="auto" w:fill="auto"/>
            <w:noWrap/>
            <w:vAlign w:val="center"/>
            <w:hideMark/>
          </w:tcPr>
          <w:p w:rsidR="008C4CEE" w:rsidRPr="00587B68" w:rsidRDefault="008C4CEE" w:rsidP="008C4CEE">
            <w:pPr>
              <w:jc w:val="left"/>
              <w:rPr>
                <w:rFonts w:ascii="仿宋_GB2312" w:eastAsia="仿宋_GB2312" w:hAnsi="宋体" w:cs="宋体"/>
                <w:color w:val="000000"/>
                <w:kern w:val="0"/>
                <w:sz w:val="24"/>
                <w:szCs w:val="24"/>
              </w:rPr>
            </w:pPr>
            <w:r w:rsidRPr="00587B68">
              <w:rPr>
                <w:rFonts w:ascii="仿宋_GB2312" w:eastAsia="仿宋_GB2312" w:hAnsi="宋体" w:cs="宋体" w:hint="eastAsia"/>
                <w:color w:val="000000"/>
                <w:kern w:val="0"/>
                <w:sz w:val="24"/>
                <w:szCs w:val="24"/>
              </w:rPr>
              <w:t>事业单位医疗</w:t>
            </w:r>
          </w:p>
        </w:tc>
        <w:tc>
          <w:tcPr>
            <w:tcW w:w="648"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25.95</w:t>
            </w:r>
          </w:p>
        </w:tc>
        <w:tc>
          <w:tcPr>
            <w:tcW w:w="601"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25.95</w:t>
            </w:r>
          </w:p>
        </w:tc>
        <w:tc>
          <w:tcPr>
            <w:tcW w:w="522" w:type="pct"/>
            <w:tcBorders>
              <w:top w:val="nil"/>
              <w:left w:val="nil"/>
              <w:bottom w:val="single" w:sz="4" w:space="0" w:color="auto"/>
              <w:right w:val="single" w:sz="4" w:space="0" w:color="auto"/>
            </w:tcBorders>
            <w:shd w:val="clear" w:color="auto" w:fill="auto"/>
            <w:noWrap/>
            <w:vAlign w:val="center"/>
            <w:hideMark/>
          </w:tcPr>
          <w:p w:rsidR="008C4CEE" w:rsidRPr="00CD18D7" w:rsidRDefault="008C4CEE" w:rsidP="00E63A1C">
            <w:pPr>
              <w:jc w:val="center"/>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color w:val="000000"/>
                <w:kern w:val="0"/>
                <w:sz w:val="24"/>
                <w:szCs w:val="24"/>
              </w:rPr>
              <w:t>0</w:t>
            </w:r>
          </w:p>
        </w:tc>
      </w:tr>
      <w:tr w:rsidR="008C4CEE" w:rsidRPr="008C4CEE" w:rsidTr="00CD18D7">
        <w:trPr>
          <w:trHeight w:val="44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4CEE" w:rsidRPr="00CD18D7" w:rsidRDefault="00E63A1C" w:rsidP="00E63A1C">
            <w:pPr>
              <w:jc w:val="left"/>
              <w:rPr>
                <w:rFonts w:ascii="仿宋_GB2312" w:eastAsia="仿宋_GB2312" w:hAnsi="Times New Roman" w:cs="Times New Roman"/>
                <w:color w:val="000000"/>
                <w:kern w:val="0"/>
                <w:sz w:val="24"/>
                <w:szCs w:val="24"/>
              </w:rPr>
            </w:pPr>
            <w:r w:rsidRPr="00CD18D7">
              <w:rPr>
                <w:rFonts w:ascii="仿宋_GB2312" w:eastAsia="仿宋_GB2312" w:hAnsi="Times New Roman" w:cs="Times New Roman" w:hint="eastAsia"/>
                <w:color w:val="000000"/>
                <w:kern w:val="0"/>
                <w:sz w:val="24"/>
                <w:szCs w:val="24"/>
              </w:rPr>
              <w:t>注：</w:t>
            </w:r>
            <w:r w:rsidRPr="00CD18D7">
              <w:rPr>
                <w:rFonts w:ascii="仿宋_GB2312" w:eastAsia="仿宋_GB2312" w:hAnsi="Times New Roman" w:cs="Times New Roman"/>
                <w:color w:val="000000"/>
                <w:kern w:val="0"/>
                <w:sz w:val="24"/>
                <w:szCs w:val="24"/>
              </w:rPr>
              <w:t>1</w:t>
            </w:r>
            <w:r w:rsidR="008C4CEE" w:rsidRPr="00CD18D7">
              <w:rPr>
                <w:rFonts w:ascii="仿宋_GB2312" w:eastAsia="仿宋_GB2312" w:hAnsi="Times New Roman" w:cs="Times New Roman"/>
                <w:color w:val="000000"/>
                <w:kern w:val="0"/>
                <w:sz w:val="24"/>
                <w:szCs w:val="24"/>
              </w:rPr>
              <w:t>.</w:t>
            </w:r>
            <w:r w:rsidR="008C4CEE" w:rsidRPr="00587B68">
              <w:rPr>
                <w:rFonts w:ascii="仿宋_GB2312" w:eastAsia="仿宋_GB2312" w:hAnsi="Times New Roman" w:cs="Times New Roman" w:hint="eastAsia"/>
                <w:color w:val="000000"/>
                <w:kern w:val="0"/>
                <w:sz w:val="24"/>
                <w:szCs w:val="24"/>
              </w:rPr>
              <w:t>本表以</w:t>
            </w:r>
            <w:r w:rsidR="008C4CEE" w:rsidRPr="00CD18D7">
              <w:rPr>
                <w:rFonts w:ascii="仿宋_GB2312" w:eastAsia="仿宋_GB2312" w:hAnsi="Times New Roman" w:cs="Times New Roman"/>
                <w:color w:val="000000"/>
                <w:kern w:val="0"/>
                <w:sz w:val="24"/>
                <w:szCs w:val="24"/>
              </w:rPr>
              <w:t>“</w:t>
            </w:r>
            <w:r w:rsidR="008C4CEE" w:rsidRPr="00587B68">
              <w:rPr>
                <w:rFonts w:ascii="仿宋_GB2312" w:eastAsia="仿宋_GB2312" w:hAnsi="Times New Roman" w:cs="Times New Roman" w:hint="eastAsia"/>
                <w:color w:val="000000"/>
                <w:kern w:val="0"/>
                <w:sz w:val="24"/>
                <w:szCs w:val="24"/>
              </w:rPr>
              <w:t>万元</w:t>
            </w:r>
            <w:r w:rsidR="008C4CEE" w:rsidRPr="00CD18D7">
              <w:rPr>
                <w:rFonts w:ascii="仿宋_GB2312" w:eastAsia="仿宋_GB2312" w:hAnsi="Times New Roman" w:cs="Times New Roman"/>
                <w:color w:val="000000"/>
                <w:kern w:val="0"/>
                <w:sz w:val="24"/>
                <w:szCs w:val="24"/>
              </w:rPr>
              <w:t>”</w:t>
            </w:r>
            <w:r w:rsidR="008C4CEE" w:rsidRPr="00587B68">
              <w:rPr>
                <w:rFonts w:ascii="仿宋_GB2312" w:eastAsia="仿宋_GB2312" w:hAnsi="Times New Roman" w:cs="Times New Roman" w:hint="eastAsia"/>
                <w:color w:val="000000"/>
                <w:kern w:val="0"/>
                <w:sz w:val="24"/>
                <w:szCs w:val="24"/>
              </w:rPr>
              <w:t>为金额单位（保留两位小数）。</w:t>
            </w:r>
          </w:p>
        </w:tc>
      </w:tr>
    </w:tbl>
    <w:p w:rsidR="00BA43DF" w:rsidRDefault="0035051B">
      <w:pPr>
        <w:spacing w:line="560" w:lineRule="exact"/>
        <w:jc w:val="center"/>
        <w:textAlignment w:val="center"/>
        <w:rPr>
          <w:rFonts w:ascii="方正小标宋简体" w:eastAsia="方正小标宋简体" w:hAnsi="方正小标宋简体" w:cs="方正小标宋简体"/>
          <w:color w:val="000000"/>
          <w:kern w:val="0"/>
          <w:sz w:val="44"/>
          <w:szCs w:val="44"/>
          <w:lang w:bidi="ar"/>
        </w:rPr>
      </w:pPr>
      <w:r>
        <w:rPr>
          <w:rFonts w:ascii="方正小标宋简体" w:eastAsia="方正小标宋简体" w:hAnsi="方正小标宋简体" w:cs="方正小标宋简体" w:hint="eastAsia"/>
          <w:color w:val="000000"/>
          <w:kern w:val="0"/>
          <w:sz w:val="44"/>
          <w:szCs w:val="44"/>
          <w:lang w:bidi="ar"/>
        </w:rPr>
        <w:lastRenderedPageBreak/>
        <w:t>一般公共预算财政拨款基本支出决算明细表</w:t>
      </w:r>
    </w:p>
    <w:p w:rsidR="00C93F8E" w:rsidRPr="00C5146F" w:rsidRDefault="00C93F8E" w:rsidP="00CD18D7">
      <w:pPr>
        <w:spacing w:line="560" w:lineRule="exact"/>
        <w:ind w:firstLineChars="100" w:firstLine="240"/>
        <w:textAlignment w:val="center"/>
        <w:rPr>
          <w:rFonts w:ascii="方正小标宋简体" w:eastAsia="方正小标宋简体" w:hAnsi="方正小标宋简体" w:cs="方正小标宋简体"/>
          <w:color w:val="000000"/>
          <w:kern w:val="0"/>
          <w:sz w:val="44"/>
          <w:szCs w:val="44"/>
          <w:lang w:bidi="ar"/>
        </w:rPr>
      </w:pPr>
      <w:r w:rsidRPr="00694D38">
        <w:rPr>
          <w:rFonts w:ascii="仿宋_GB2312" w:eastAsia="仿宋_GB2312" w:hAnsi="仿宋_GB2312" w:cs="仿宋_GB2312" w:hint="eastAsia"/>
          <w:color w:val="000000"/>
          <w:kern w:val="0"/>
          <w:sz w:val="24"/>
          <w:szCs w:val="24"/>
          <w:lang w:bidi="ar"/>
        </w:rPr>
        <w:t>编制单位：湖南韶山干部学院</w:t>
      </w:r>
      <w:r>
        <w:rPr>
          <w:rFonts w:ascii="仿宋_GB2312" w:eastAsia="仿宋_GB2312" w:hAnsi="仿宋_GB2312" w:cs="仿宋_GB2312" w:hint="eastAsia"/>
          <w:color w:val="000000"/>
          <w:kern w:val="0"/>
          <w:sz w:val="24"/>
          <w:szCs w:val="24"/>
          <w:lang w:bidi="ar"/>
        </w:rPr>
        <w:t xml:space="preserve"> </w:t>
      </w:r>
      <w:r>
        <w:rPr>
          <w:rFonts w:ascii="仿宋_GB2312" w:eastAsia="仿宋_GB2312" w:hAnsi="仿宋_GB2312" w:cs="仿宋_GB2312"/>
          <w:color w:val="000000"/>
          <w:kern w:val="0"/>
          <w:sz w:val="24"/>
          <w:szCs w:val="24"/>
          <w:lang w:bidi="ar"/>
        </w:rPr>
        <w:t xml:space="preserve">                                                                 </w:t>
      </w:r>
      <w:r w:rsidR="00B80360">
        <w:rPr>
          <w:rFonts w:ascii="仿宋_GB2312" w:eastAsia="仿宋_GB2312" w:hAnsi="仿宋_GB2312" w:cs="仿宋_GB2312"/>
          <w:color w:val="000000"/>
          <w:kern w:val="0"/>
          <w:sz w:val="24"/>
          <w:szCs w:val="24"/>
          <w:lang w:bidi="ar"/>
        </w:rPr>
        <w:t xml:space="preserve"> </w:t>
      </w:r>
      <w:r w:rsidRPr="00694D38">
        <w:rPr>
          <w:rFonts w:ascii="仿宋_GB2312" w:eastAsia="仿宋_GB2312" w:hAnsi="Times New Roman" w:cs="Times New Roman" w:hint="eastAsia"/>
          <w:color w:val="000000"/>
          <w:kern w:val="0"/>
          <w:sz w:val="24"/>
          <w:szCs w:val="24"/>
          <w:lang w:bidi="ar"/>
        </w:rPr>
        <w:t>公开0</w:t>
      </w:r>
      <w:r>
        <w:rPr>
          <w:rFonts w:ascii="仿宋_GB2312" w:eastAsia="仿宋_GB2312" w:hAnsi="Times New Roman" w:cs="Times New Roman"/>
          <w:color w:val="000000"/>
          <w:kern w:val="0"/>
          <w:sz w:val="24"/>
          <w:szCs w:val="24"/>
          <w:lang w:bidi="ar"/>
        </w:rPr>
        <w:t>6</w:t>
      </w:r>
      <w:r w:rsidRPr="00694D38">
        <w:rPr>
          <w:rFonts w:ascii="仿宋_GB2312" w:eastAsia="仿宋_GB2312" w:hAnsi="Times New Roman" w:cs="Times New Roman" w:hint="eastAsia"/>
          <w:color w:val="000000"/>
          <w:kern w:val="0"/>
          <w:sz w:val="24"/>
          <w:szCs w:val="24"/>
          <w:lang w:bidi="ar"/>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269"/>
        <w:gridCol w:w="915"/>
        <w:gridCol w:w="1211"/>
        <w:gridCol w:w="1410"/>
        <w:gridCol w:w="1142"/>
        <w:gridCol w:w="1134"/>
        <w:gridCol w:w="2266"/>
        <w:gridCol w:w="1270"/>
      </w:tblGrid>
      <w:tr w:rsidR="00BA43DF" w:rsidTr="00CD18D7">
        <w:trPr>
          <w:trHeight w:val="563"/>
          <w:tblHeader/>
          <w:jc w:val="center"/>
        </w:trPr>
        <w:tc>
          <w:tcPr>
            <w:tcW w:w="1692" w:type="pct"/>
            <w:gridSpan w:val="3"/>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人员经费</w:t>
            </w:r>
          </w:p>
        </w:tc>
        <w:tc>
          <w:tcPr>
            <w:tcW w:w="3308" w:type="pct"/>
            <w:gridSpan w:val="6"/>
            <w:shd w:val="clear" w:color="auto" w:fill="auto"/>
            <w:noWrap/>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公用经费</w:t>
            </w:r>
          </w:p>
        </w:tc>
      </w:tr>
      <w:tr w:rsidR="00B80360" w:rsidTr="00CD18D7">
        <w:trPr>
          <w:trHeight w:val="390"/>
          <w:tblHeader/>
          <w:jc w:val="center"/>
        </w:trPr>
        <w:tc>
          <w:tcPr>
            <w:tcW w:w="443" w:type="pct"/>
            <w:shd w:val="clear" w:color="auto" w:fill="auto"/>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科目编码</w:t>
            </w:r>
          </w:p>
        </w:tc>
        <w:tc>
          <w:tcPr>
            <w:tcW w:w="890" w:type="pct"/>
            <w:shd w:val="clear" w:color="auto" w:fill="auto"/>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科目名称</w:t>
            </w:r>
          </w:p>
        </w:tc>
        <w:tc>
          <w:tcPr>
            <w:tcW w:w="359" w:type="pct"/>
            <w:shd w:val="clear" w:color="auto" w:fill="auto"/>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决算数</w:t>
            </w:r>
          </w:p>
        </w:tc>
        <w:tc>
          <w:tcPr>
            <w:tcW w:w="475" w:type="pct"/>
            <w:shd w:val="clear" w:color="auto" w:fill="auto"/>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科目编码</w:t>
            </w:r>
          </w:p>
        </w:tc>
        <w:tc>
          <w:tcPr>
            <w:tcW w:w="553" w:type="pct"/>
            <w:shd w:val="clear" w:color="auto" w:fill="auto"/>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科目名称</w:t>
            </w:r>
          </w:p>
        </w:tc>
        <w:tc>
          <w:tcPr>
            <w:tcW w:w="448" w:type="pct"/>
            <w:shd w:val="clear" w:color="auto" w:fill="auto"/>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决算数</w:t>
            </w:r>
          </w:p>
        </w:tc>
        <w:tc>
          <w:tcPr>
            <w:tcW w:w="445" w:type="pct"/>
            <w:shd w:val="clear" w:color="auto" w:fill="auto"/>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科目编码</w:t>
            </w:r>
          </w:p>
        </w:tc>
        <w:tc>
          <w:tcPr>
            <w:tcW w:w="889" w:type="pct"/>
            <w:shd w:val="clear" w:color="auto" w:fill="auto"/>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科目名称</w:t>
            </w:r>
          </w:p>
        </w:tc>
        <w:tc>
          <w:tcPr>
            <w:tcW w:w="498" w:type="pct"/>
            <w:shd w:val="clear" w:color="auto" w:fill="auto"/>
            <w:vAlign w:val="center"/>
          </w:tcPr>
          <w:p w:rsidR="00BA43DF" w:rsidRDefault="0035051B">
            <w:pPr>
              <w:jc w:val="center"/>
              <w:textAlignment w:val="center"/>
              <w:rPr>
                <w:rFonts w:ascii="黑体" w:eastAsia="黑体" w:hAnsi="黑体" w:cs="黑体"/>
                <w:color w:val="000000"/>
                <w:sz w:val="24"/>
                <w:szCs w:val="24"/>
              </w:rPr>
            </w:pPr>
            <w:r>
              <w:rPr>
                <w:rFonts w:ascii="黑体" w:eastAsia="黑体" w:hAnsi="黑体" w:cs="黑体" w:hint="eastAsia"/>
                <w:color w:val="000000"/>
                <w:kern w:val="0"/>
                <w:sz w:val="24"/>
                <w:szCs w:val="24"/>
                <w:lang w:bidi="ar"/>
              </w:rPr>
              <w:t>决算数</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工资福利支出</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584.04</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商品和服务支出</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295.54</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307</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债务利息及费用支出</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30101</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基本工资</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132.61</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30201</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办公费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43.91</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30701</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国内债务付息</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30102</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津贴补贴</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175.71</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30202</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印刷费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30702</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国外债务付息</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30103</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奖金</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67.10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30203</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咨询费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资本性支出</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30106</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伙食补助费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16.96</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30204</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手续费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31001</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房屋建筑物购建</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30107</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绩效工资</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47.87</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30205</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水费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31002</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办公设备购置</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30108</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机关事业单位基本养老保险缴费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41.73</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30206</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电费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53.00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31003</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专用设备购置</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30109</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职业年金缴费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30207</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邮电费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31005</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基础设施建设</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30110</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职工基本医疗保险缴费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25.95</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30208</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取暖费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31006</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大型修缮</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30111</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公务员医疗补助缴费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24.82</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30209</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物业管理费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105.00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31007</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信息网络及软件购置更新</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30112</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其他社会保障缴费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30211</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差旅费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5.98</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31008</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物资储备</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lastRenderedPageBreak/>
              <w:t>30113</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住房公积金</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51.29</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30212</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因公出国（境）费用</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31009</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土地补偿</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30114</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医疗费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30213</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维修（护）费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31010</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安置补助</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30199</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其他工资福利支出</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30214</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租赁费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31011</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地上附着物和青苗补偿</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对个人和家庭的补助</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30215</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会议费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31012</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拆迁补偿</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30301</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离休费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30216</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培训费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2.72</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31013</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公务用车购置</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30302</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退休费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30217</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公务接待费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2.65</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31019</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其他交通工具购置</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30303</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退职（役）费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30218</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专用材料费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31021</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文物和陈列品购置</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30304</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抚恤金</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30224</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被装购置费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31022</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无形资产购置</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30305</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生活补助</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30225</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专用燃料费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31099</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其他资本性支出</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30306</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救济费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30226</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劳务费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24.85</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399</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其他支出</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30307</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医疗费补助</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30227</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委托业务费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39907</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国家赔偿费用支出</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lastRenderedPageBreak/>
              <w:t>30308</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助学金</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30228</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工会经费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15.00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39908</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对民间非营利组织和群众性自治组织补贴</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30309</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奖励金</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30229</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福利费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0.10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39909</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经常性赠与</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30310</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个人农业生产补贴</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30231</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公务用车运行维护费</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10.77</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39910</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资本性赠与</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30311</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代缴社会保险费</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30239</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其他交通费用</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12.00</w:t>
            </w:r>
          </w:p>
        </w:tc>
        <w:tc>
          <w:tcPr>
            <w:tcW w:w="44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39999</w:t>
            </w:r>
          </w:p>
        </w:tc>
        <w:tc>
          <w:tcPr>
            <w:tcW w:w="889"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其他支出</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r>
      <w:tr w:rsidR="00B80360" w:rsidTr="00CD18D7">
        <w:trPr>
          <w:trHeight w:val="561"/>
          <w:jc w:val="center"/>
        </w:trPr>
        <w:tc>
          <w:tcPr>
            <w:tcW w:w="44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30399</w:t>
            </w:r>
          </w:p>
        </w:tc>
        <w:tc>
          <w:tcPr>
            <w:tcW w:w="890"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其他对个人和家庭的补助</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0.00</w:t>
            </w: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30240</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税金及附加费用</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2.88</w:t>
            </w:r>
          </w:p>
        </w:tc>
        <w:tc>
          <w:tcPr>
            <w:tcW w:w="445"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889"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498"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r>
      <w:tr w:rsidR="00B80360" w:rsidTr="00CD18D7">
        <w:trPr>
          <w:trHeight w:val="561"/>
          <w:jc w:val="center"/>
        </w:trPr>
        <w:tc>
          <w:tcPr>
            <w:tcW w:w="443"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890"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359"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c>
          <w:tcPr>
            <w:tcW w:w="475"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30299</w:t>
            </w:r>
          </w:p>
        </w:tc>
        <w:tc>
          <w:tcPr>
            <w:tcW w:w="553" w:type="pct"/>
            <w:shd w:val="clear" w:color="auto" w:fill="auto"/>
            <w:noWrap/>
            <w:vAlign w:val="center"/>
          </w:tcPr>
          <w:p w:rsidR="00BA43DF" w:rsidRDefault="0035051B">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其他商品和服务支出</w:t>
            </w:r>
          </w:p>
        </w:tc>
        <w:tc>
          <w:tcPr>
            <w:tcW w:w="44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4.69</w:t>
            </w:r>
          </w:p>
        </w:tc>
        <w:tc>
          <w:tcPr>
            <w:tcW w:w="445"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889" w:type="pct"/>
            <w:shd w:val="clear" w:color="auto" w:fill="auto"/>
            <w:noWrap/>
            <w:vAlign w:val="center"/>
          </w:tcPr>
          <w:p w:rsidR="00BA43DF" w:rsidRDefault="00BA43DF">
            <w:pPr>
              <w:jc w:val="left"/>
              <w:rPr>
                <w:rFonts w:ascii="Times New Roman" w:eastAsia="仿宋_GB2312" w:hAnsi="Times New Roman" w:cs="Times New Roman"/>
                <w:color w:val="000000"/>
                <w:sz w:val="24"/>
                <w:szCs w:val="24"/>
              </w:rPr>
            </w:pPr>
          </w:p>
        </w:tc>
        <w:tc>
          <w:tcPr>
            <w:tcW w:w="498" w:type="pct"/>
            <w:shd w:val="clear" w:color="auto" w:fill="auto"/>
            <w:noWrap/>
            <w:vAlign w:val="center"/>
          </w:tcPr>
          <w:p w:rsidR="00BA43DF" w:rsidRDefault="00BA43DF">
            <w:pPr>
              <w:jc w:val="right"/>
              <w:rPr>
                <w:rFonts w:ascii="Times New Roman" w:eastAsia="仿宋_GB2312" w:hAnsi="Times New Roman" w:cs="Times New Roman"/>
                <w:color w:val="000000"/>
                <w:sz w:val="24"/>
                <w:szCs w:val="24"/>
              </w:rPr>
            </w:pPr>
          </w:p>
        </w:tc>
      </w:tr>
      <w:tr w:rsidR="00BA43DF" w:rsidTr="00CD18D7">
        <w:trPr>
          <w:trHeight w:val="561"/>
          <w:jc w:val="center"/>
        </w:trPr>
        <w:tc>
          <w:tcPr>
            <w:tcW w:w="1333" w:type="pct"/>
            <w:gridSpan w:val="2"/>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人员经费合计</w:t>
            </w:r>
          </w:p>
        </w:tc>
        <w:tc>
          <w:tcPr>
            <w:tcW w:w="359"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584.04</w:t>
            </w:r>
          </w:p>
        </w:tc>
        <w:tc>
          <w:tcPr>
            <w:tcW w:w="2810" w:type="pct"/>
            <w:gridSpan w:val="5"/>
            <w:shd w:val="clear" w:color="auto" w:fill="auto"/>
            <w:noWrap/>
            <w:vAlign w:val="center"/>
          </w:tcPr>
          <w:p w:rsidR="00BA43DF" w:rsidRDefault="0035051B">
            <w:pPr>
              <w:jc w:val="center"/>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公用经费合计</w:t>
            </w:r>
          </w:p>
        </w:tc>
        <w:tc>
          <w:tcPr>
            <w:tcW w:w="498" w:type="pct"/>
            <w:shd w:val="clear" w:color="auto" w:fill="auto"/>
            <w:noWrap/>
            <w:vAlign w:val="center"/>
          </w:tcPr>
          <w:p w:rsidR="00BA43DF" w:rsidRDefault="0035051B">
            <w:pPr>
              <w:jc w:val="righ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295.54</w:t>
            </w:r>
          </w:p>
        </w:tc>
      </w:tr>
      <w:tr w:rsidR="00BA43DF" w:rsidTr="00CD18D7">
        <w:trPr>
          <w:trHeight w:val="561"/>
          <w:jc w:val="center"/>
        </w:trPr>
        <w:tc>
          <w:tcPr>
            <w:tcW w:w="5000" w:type="pct"/>
            <w:gridSpan w:val="9"/>
            <w:shd w:val="clear" w:color="auto" w:fill="auto"/>
            <w:noWrap/>
            <w:vAlign w:val="center"/>
          </w:tcPr>
          <w:p w:rsidR="00BA43DF" w:rsidRDefault="0035051B" w:rsidP="00C93F8E">
            <w:pPr>
              <w:jc w:val="left"/>
              <w:textAlignment w:val="center"/>
              <w:rPr>
                <w:rFonts w:ascii="Times New Roman" w:eastAsia="仿宋_GB2312" w:hAnsi="Times New Roman" w:cs="Times New Roman"/>
                <w:color w:val="000000"/>
                <w:sz w:val="24"/>
                <w:szCs w:val="24"/>
              </w:rPr>
            </w:pPr>
            <w:r>
              <w:rPr>
                <w:rFonts w:ascii="Times New Roman" w:eastAsia="仿宋_GB2312" w:hAnsi="Times New Roman" w:cs="Times New Roman"/>
                <w:color w:val="000000"/>
                <w:kern w:val="0"/>
                <w:sz w:val="24"/>
                <w:szCs w:val="24"/>
                <w:lang w:bidi="ar"/>
              </w:rPr>
              <w:t>注：</w:t>
            </w:r>
            <w:r w:rsidR="00C93F8E">
              <w:rPr>
                <w:rFonts w:ascii="Times New Roman" w:eastAsia="仿宋_GB2312" w:hAnsi="Times New Roman" w:cs="Times New Roman"/>
                <w:color w:val="000000"/>
                <w:kern w:val="0"/>
                <w:sz w:val="24"/>
                <w:szCs w:val="24"/>
                <w:lang w:bidi="ar"/>
              </w:rPr>
              <w:t>1.</w:t>
            </w:r>
            <w:r w:rsidR="00C93F8E">
              <w:rPr>
                <w:rFonts w:ascii="Times New Roman" w:eastAsia="仿宋_GB2312" w:hAnsi="Times New Roman" w:cs="Times New Roman"/>
                <w:color w:val="000000"/>
                <w:kern w:val="0"/>
                <w:sz w:val="24"/>
                <w:szCs w:val="24"/>
                <w:lang w:bidi="ar"/>
              </w:rPr>
              <w:t>本表以</w:t>
            </w:r>
            <w:r w:rsidR="00C93F8E">
              <w:rPr>
                <w:rFonts w:ascii="Times New Roman" w:eastAsia="仿宋_GB2312" w:hAnsi="Times New Roman" w:cs="Times New Roman"/>
                <w:color w:val="000000"/>
                <w:kern w:val="0"/>
                <w:sz w:val="24"/>
                <w:szCs w:val="24"/>
                <w:lang w:bidi="ar"/>
              </w:rPr>
              <w:t>“</w:t>
            </w:r>
            <w:r w:rsidR="00C93F8E">
              <w:rPr>
                <w:rFonts w:ascii="Times New Roman" w:eastAsia="仿宋_GB2312" w:hAnsi="Times New Roman" w:cs="Times New Roman"/>
                <w:color w:val="000000"/>
                <w:kern w:val="0"/>
                <w:sz w:val="24"/>
                <w:szCs w:val="24"/>
                <w:lang w:bidi="ar"/>
              </w:rPr>
              <w:t>万元</w:t>
            </w:r>
            <w:r w:rsidR="00C93F8E">
              <w:rPr>
                <w:rFonts w:ascii="Times New Roman" w:eastAsia="仿宋_GB2312" w:hAnsi="Times New Roman" w:cs="Times New Roman"/>
                <w:color w:val="000000"/>
                <w:kern w:val="0"/>
                <w:sz w:val="24"/>
                <w:szCs w:val="24"/>
                <w:lang w:bidi="ar"/>
              </w:rPr>
              <w:t>”</w:t>
            </w:r>
            <w:r w:rsidR="00C93F8E">
              <w:rPr>
                <w:rFonts w:ascii="Times New Roman" w:eastAsia="仿宋_GB2312" w:hAnsi="Times New Roman" w:cs="Times New Roman"/>
                <w:color w:val="000000"/>
                <w:kern w:val="0"/>
                <w:sz w:val="24"/>
                <w:szCs w:val="24"/>
                <w:lang w:bidi="ar"/>
              </w:rPr>
              <w:t>为金额单位（保留两位小数）。</w:t>
            </w:r>
          </w:p>
        </w:tc>
      </w:tr>
    </w:tbl>
    <w:p w:rsidR="00BA43DF" w:rsidRDefault="0035051B">
      <w:r>
        <w:br w:type="page"/>
      </w:r>
    </w:p>
    <w:p w:rsidR="00635191" w:rsidRDefault="0035051B" w:rsidP="00635191">
      <w:pPr>
        <w:spacing w:line="560" w:lineRule="exact"/>
        <w:jc w:val="center"/>
        <w:textAlignment w:val="center"/>
        <w:rPr>
          <w:rFonts w:ascii="方正小标宋简体" w:eastAsia="方正小标宋简体" w:hAnsi="方正小标宋简体" w:cs="方正小标宋简体"/>
          <w:color w:val="000000"/>
          <w:kern w:val="0"/>
          <w:sz w:val="44"/>
          <w:szCs w:val="44"/>
          <w:lang w:bidi="ar"/>
        </w:rPr>
      </w:pPr>
      <w:r>
        <w:rPr>
          <w:rFonts w:ascii="方正小标宋简体" w:eastAsia="方正小标宋简体" w:hAnsi="方正小标宋简体" w:cs="方正小标宋简体" w:hint="eastAsia"/>
          <w:color w:val="000000"/>
          <w:kern w:val="0"/>
          <w:sz w:val="44"/>
          <w:szCs w:val="44"/>
          <w:lang w:bidi="ar"/>
        </w:rPr>
        <w:lastRenderedPageBreak/>
        <w:t>政府性基金预算财政拨款收入支出决算表</w:t>
      </w:r>
    </w:p>
    <w:p w:rsidR="00635191" w:rsidRPr="00C5146F" w:rsidRDefault="00635191" w:rsidP="00CD18D7">
      <w:pPr>
        <w:spacing w:line="560" w:lineRule="exact"/>
        <w:ind w:firstLineChars="100" w:firstLine="240"/>
        <w:textAlignment w:val="center"/>
        <w:rPr>
          <w:rFonts w:ascii="方正小标宋简体" w:eastAsia="方正小标宋简体" w:hAnsi="方正小标宋简体" w:cs="方正小标宋简体"/>
          <w:color w:val="000000"/>
          <w:kern w:val="0"/>
          <w:sz w:val="44"/>
          <w:szCs w:val="44"/>
          <w:lang w:bidi="ar"/>
        </w:rPr>
      </w:pPr>
      <w:r w:rsidRPr="00694D38">
        <w:rPr>
          <w:rFonts w:ascii="仿宋_GB2312" w:eastAsia="仿宋_GB2312" w:hAnsi="仿宋_GB2312" w:cs="仿宋_GB2312" w:hint="eastAsia"/>
          <w:color w:val="000000"/>
          <w:kern w:val="0"/>
          <w:sz w:val="24"/>
          <w:szCs w:val="24"/>
          <w:lang w:bidi="ar"/>
        </w:rPr>
        <w:t>编制单位：湖南韶山干部学院</w:t>
      </w:r>
      <w:r>
        <w:rPr>
          <w:rFonts w:ascii="仿宋_GB2312" w:eastAsia="仿宋_GB2312" w:hAnsi="仿宋_GB2312" w:cs="仿宋_GB2312" w:hint="eastAsia"/>
          <w:color w:val="000000"/>
          <w:kern w:val="0"/>
          <w:sz w:val="24"/>
          <w:szCs w:val="24"/>
          <w:lang w:bidi="ar"/>
        </w:rPr>
        <w:t xml:space="preserve"> </w:t>
      </w:r>
      <w:r>
        <w:rPr>
          <w:rFonts w:ascii="仿宋_GB2312" w:eastAsia="仿宋_GB2312" w:hAnsi="仿宋_GB2312" w:cs="仿宋_GB2312"/>
          <w:color w:val="000000"/>
          <w:kern w:val="0"/>
          <w:sz w:val="24"/>
          <w:szCs w:val="24"/>
          <w:lang w:bidi="ar"/>
        </w:rPr>
        <w:t xml:space="preserve">                                                                  </w:t>
      </w:r>
      <w:r w:rsidR="00010D33">
        <w:rPr>
          <w:rFonts w:ascii="仿宋_GB2312" w:eastAsia="仿宋_GB2312" w:hAnsi="仿宋_GB2312" w:cs="仿宋_GB2312"/>
          <w:color w:val="000000"/>
          <w:kern w:val="0"/>
          <w:sz w:val="24"/>
          <w:szCs w:val="24"/>
          <w:lang w:bidi="ar"/>
        </w:rPr>
        <w:t xml:space="preserve"> </w:t>
      </w:r>
      <w:r w:rsidRPr="00694D38">
        <w:rPr>
          <w:rFonts w:ascii="仿宋_GB2312" w:eastAsia="仿宋_GB2312" w:hAnsi="Times New Roman" w:cs="Times New Roman" w:hint="eastAsia"/>
          <w:color w:val="000000"/>
          <w:kern w:val="0"/>
          <w:sz w:val="24"/>
          <w:szCs w:val="24"/>
          <w:lang w:bidi="ar"/>
        </w:rPr>
        <w:t>公开0</w:t>
      </w:r>
      <w:r>
        <w:rPr>
          <w:rFonts w:ascii="仿宋_GB2312" w:eastAsia="仿宋_GB2312" w:hAnsi="Times New Roman" w:cs="Times New Roman"/>
          <w:color w:val="000000"/>
          <w:kern w:val="0"/>
          <w:sz w:val="24"/>
          <w:szCs w:val="24"/>
          <w:lang w:bidi="ar"/>
        </w:rPr>
        <w:t>7</w:t>
      </w:r>
      <w:r w:rsidRPr="00694D38">
        <w:rPr>
          <w:rFonts w:ascii="仿宋_GB2312" w:eastAsia="仿宋_GB2312" w:hAnsi="Times New Roman" w:cs="Times New Roman" w:hint="eastAsia"/>
          <w:color w:val="000000"/>
          <w:kern w:val="0"/>
          <w:sz w:val="24"/>
          <w:szCs w:val="24"/>
          <w:lang w:bidi="ar"/>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
        <w:gridCol w:w="401"/>
        <w:gridCol w:w="409"/>
        <w:gridCol w:w="920"/>
        <w:gridCol w:w="828"/>
        <w:gridCol w:w="877"/>
        <w:gridCol w:w="1264"/>
        <w:gridCol w:w="821"/>
        <w:gridCol w:w="798"/>
        <w:gridCol w:w="803"/>
        <w:gridCol w:w="744"/>
        <w:gridCol w:w="744"/>
        <w:gridCol w:w="749"/>
        <w:gridCol w:w="744"/>
        <w:gridCol w:w="744"/>
        <w:gridCol w:w="747"/>
        <w:gridCol w:w="752"/>
      </w:tblGrid>
      <w:tr w:rsidR="00BA43DF" w:rsidTr="00C40068">
        <w:trPr>
          <w:trHeight w:val="561"/>
          <w:jc w:val="center"/>
        </w:trPr>
        <w:tc>
          <w:tcPr>
            <w:tcW w:w="474" w:type="pct"/>
            <w:gridSpan w:val="3"/>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科目代码</w:t>
            </w:r>
          </w:p>
        </w:tc>
        <w:tc>
          <w:tcPr>
            <w:tcW w:w="361"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kern w:val="0"/>
                <w:sz w:val="24"/>
                <w:szCs w:val="24"/>
                <w:lang w:bidi="ar"/>
              </w:rPr>
            </w:pPr>
            <w:r>
              <w:rPr>
                <w:rFonts w:ascii="Times New Roman" w:eastAsia="黑体" w:hAnsi="Times New Roman" w:cs="Times New Roman"/>
                <w:color w:val="000000"/>
                <w:kern w:val="0"/>
                <w:sz w:val="24"/>
                <w:szCs w:val="24"/>
                <w:lang w:bidi="ar"/>
              </w:rPr>
              <w:t>科目</w:t>
            </w:r>
          </w:p>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名称</w:t>
            </w:r>
          </w:p>
        </w:tc>
        <w:tc>
          <w:tcPr>
            <w:tcW w:w="1165" w:type="pct"/>
            <w:gridSpan w:val="3"/>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年初结转和结余</w:t>
            </w:r>
          </w:p>
        </w:tc>
        <w:tc>
          <w:tcPr>
            <w:tcW w:w="950" w:type="pct"/>
            <w:gridSpan w:val="3"/>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本年收入</w:t>
            </w:r>
          </w:p>
        </w:tc>
        <w:tc>
          <w:tcPr>
            <w:tcW w:w="878" w:type="pct"/>
            <w:gridSpan w:val="3"/>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本年支出</w:t>
            </w:r>
          </w:p>
        </w:tc>
        <w:tc>
          <w:tcPr>
            <w:tcW w:w="1173" w:type="pct"/>
            <w:gridSpan w:val="4"/>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年末结转和结余</w:t>
            </w:r>
          </w:p>
        </w:tc>
      </w:tr>
      <w:tr w:rsidR="00BA43DF" w:rsidTr="00C40068">
        <w:trPr>
          <w:trHeight w:val="561"/>
          <w:jc w:val="center"/>
        </w:trPr>
        <w:tc>
          <w:tcPr>
            <w:tcW w:w="474" w:type="pct"/>
            <w:gridSpan w:val="3"/>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61"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25"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合计</w:t>
            </w:r>
          </w:p>
        </w:tc>
        <w:tc>
          <w:tcPr>
            <w:tcW w:w="344"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基本支出结转</w:t>
            </w:r>
          </w:p>
        </w:tc>
        <w:tc>
          <w:tcPr>
            <w:tcW w:w="496"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项目支出结转和结余</w:t>
            </w:r>
          </w:p>
        </w:tc>
        <w:tc>
          <w:tcPr>
            <w:tcW w:w="322"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合计</w:t>
            </w:r>
          </w:p>
        </w:tc>
        <w:tc>
          <w:tcPr>
            <w:tcW w:w="313"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基本支出</w:t>
            </w:r>
          </w:p>
        </w:tc>
        <w:tc>
          <w:tcPr>
            <w:tcW w:w="315"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项目支出</w:t>
            </w:r>
          </w:p>
        </w:tc>
        <w:tc>
          <w:tcPr>
            <w:tcW w:w="292"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合计</w:t>
            </w:r>
          </w:p>
        </w:tc>
        <w:tc>
          <w:tcPr>
            <w:tcW w:w="292"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基本支出</w:t>
            </w:r>
          </w:p>
        </w:tc>
        <w:tc>
          <w:tcPr>
            <w:tcW w:w="294"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项目支出</w:t>
            </w:r>
          </w:p>
        </w:tc>
        <w:tc>
          <w:tcPr>
            <w:tcW w:w="292"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合计</w:t>
            </w:r>
          </w:p>
        </w:tc>
        <w:tc>
          <w:tcPr>
            <w:tcW w:w="292"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基本支出结转</w:t>
            </w:r>
          </w:p>
        </w:tc>
        <w:tc>
          <w:tcPr>
            <w:tcW w:w="589" w:type="pct"/>
            <w:gridSpan w:val="2"/>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项目支出结转和结余</w:t>
            </w:r>
          </w:p>
        </w:tc>
      </w:tr>
      <w:tr w:rsidR="0053695B" w:rsidTr="00C40068">
        <w:trPr>
          <w:trHeight w:val="561"/>
          <w:jc w:val="center"/>
        </w:trPr>
        <w:tc>
          <w:tcPr>
            <w:tcW w:w="474" w:type="pct"/>
            <w:gridSpan w:val="3"/>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61"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25"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44"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496"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2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13"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15"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4"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3"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项目支出结转</w:t>
            </w:r>
          </w:p>
        </w:tc>
        <w:tc>
          <w:tcPr>
            <w:tcW w:w="296" w:type="pct"/>
            <w:vMerge w:val="restart"/>
            <w:shd w:val="clear" w:color="auto" w:fill="auto"/>
            <w:vAlign w:val="center"/>
          </w:tcPr>
          <w:p w:rsidR="00BA43DF" w:rsidRDefault="0035051B">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项目支出结余</w:t>
            </w:r>
          </w:p>
        </w:tc>
      </w:tr>
      <w:tr w:rsidR="0053695B" w:rsidTr="00C40068">
        <w:trPr>
          <w:trHeight w:val="561"/>
          <w:jc w:val="center"/>
        </w:trPr>
        <w:tc>
          <w:tcPr>
            <w:tcW w:w="474" w:type="pct"/>
            <w:gridSpan w:val="3"/>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61"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25"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44"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496"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2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13"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315"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4"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2"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3"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c>
          <w:tcPr>
            <w:tcW w:w="296" w:type="pct"/>
            <w:vMerge/>
            <w:shd w:val="clear" w:color="auto" w:fill="auto"/>
            <w:vAlign w:val="center"/>
          </w:tcPr>
          <w:p w:rsidR="00BA43DF" w:rsidRDefault="00BA43DF">
            <w:pPr>
              <w:jc w:val="center"/>
              <w:rPr>
                <w:rFonts w:ascii="Times New Roman" w:eastAsia="黑体" w:hAnsi="Times New Roman" w:cs="Times New Roman"/>
                <w:color w:val="000000"/>
                <w:sz w:val="24"/>
                <w:szCs w:val="24"/>
              </w:rPr>
            </w:pPr>
          </w:p>
        </w:tc>
      </w:tr>
      <w:tr w:rsidR="00BA43DF" w:rsidTr="00C40068">
        <w:trPr>
          <w:trHeight w:val="561"/>
          <w:jc w:val="center"/>
        </w:trPr>
        <w:tc>
          <w:tcPr>
            <w:tcW w:w="157" w:type="pct"/>
            <w:vMerge w:val="restart"/>
            <w:shd w:val="clear" w:color="auto" w:fill="auto"/>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类</w:t>
            </w:r>
          </w:p>
        </w:tc>
        <w:tc>
          <w:tcPr>
            <w:tcW w:w="157" w:type="pct"/>
            <w:vMerge w:val="restart"/>
            <w:shd w:val="clear" w:color="auto" w:fill="auto"/>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款</w:t>
            </w:r>
          </w:p>
        </w:tc>
        <w:tc>
          <w:tcPr>
            <w:tcW w:w="159" w:type="pct"/>
            <w:vMerge w:val="restart"/>
            <w:shd w:val="clear" w:color="auto" w:fill="auto"/>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项</w:t>
            </w:r>
          </w:p>
        </w:tc>
        <w:tc>
          <w:tcPr>
            <w:tcW w:w="361" w:type="pct"/>
            <w:shd w:val="clear" w:color="auto" w:fill="auto"/>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栏次</w:t>
            </w:r>
          </w:p>
        </w:tc>
        <w:tc>
          <w:tcPr>
            <w:tcW w:w="325"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1</w:t>
            </w:r>
          </w:p>
        </w:tc>
        <w:tc>
          <w:tcPr>
            <w:tcW w:w="344"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2</w:t>
            </w:r>
          </w:p>
        </w:tc>
        <w:tc>
          <w:tcPr>
            <w:tcW w:w="496"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3</w:t>
            </w:r>
          </w:p>
        </w:tc>
        <w:tc>
          <w:tcPr>
            <w:tcW w:w="322"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4</w:t>
            </w:r>
          </w:p>
        </w:tc>
        <w:tc>
          <w:tcPr>
            <w:tcW w:w="313"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5</w:t>
            </w:r>
          </w:p>
        </w:tc>
        <w:tc>
          <w:tcPr>
            <w:tcW w:w="315"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6</w:t>
            </w:r>
          </w:p>
        </w:tc>
        <w:tc>
          <w:tcPr>
            <w:tcW w:w="292"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7</w:t>
            </w:r>
          </w:p>
        </w:tc>
        <w:tc>
          <w:tcPr>
            <w:tcW w:w="292"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8</w:t>
            </w:r>
          </w:p>
        </w:tc>
        <w:tc>
          <w:tcPr>
            <w:tcW w:w="294"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9</w:t>
            </w:r>
          </w:p>
        </w:tc>
        <w:tc>
          <w:tcPr>
            <w:tcW w:w="292"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10</w:t>
            </w:r>
          </w:p>
        </w:tc>
        <w:tc>
          <w:tcPr>
            <w:tcW w:w="292"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11</w:t>
            </w:r>
          </w:p>
        </w:tc>
        <w:tc>
          <w:tcPr>
            <w:tcW w:w="293"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12</w:t>
            </w:r>
          </w:p>
        </w:tc>
        <w:tc>
          <w:tcPr>
            <w:tcW w:w="296" w:type="pct"/>
            <w:shd w:val="clear" w:color="auto" w:fill="auto"/>
            <w:noWrap/>
            <w:vAlign w:val="center"/>
          </w:tcPr>
          <w:p w:rsidR="00BA43DF" w:rsidRPr="0049538F" w:rsidRDefault="0035051B">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13</w:t>
            </w:r>
          </w:p>
        </w:tc>
      </w:tr>
      <w:tr w:rsidR="006F441C" w:rsidTr="00C40068">
        <w:trPr>
          <w:trHeight w:val="561"/>
          <w:jc w:val="center"/>
        </w:trPr>
        <w:tc>
          <w:tcPr>
            <w:tcW w:w="157" w:type="pct"/>
            <w:vMerge/>
            <w:shd w:val="clear" w:color="auto" w:fill="auto"/>
            <w:vAlign w:val="center"/>
          </w:tcPr>
          <w:p w:rsidR="006F441C" w:rsidRPr="0049538F" w:rsidRDefault="006F441C" w:rsidP="006F441C">
            <w:pPr>
              <w:jc w:val="center"/>
              <w:rPr>
                <w:rFonts w:ascii="仿宋_GB2312" w:eastAsia="仿宋_GB2312" w:hAnsi="Times New Roman" w:cs="Times New Roman"/>
                <w:color w:val="000000"/>
                <w:sz w:val="24"/>
                <w:szCs w:val="24"/>
              </w:rPr>
            </w:pPr>
          </w:p>
        </w:tc>
        <w:tc>
          <w:tcPr>
            <w:tcW w:w="157" w:type="pct"/>
            <w:vMerge/>
            <w:shd w:val="clear" w:color="auto" w:fill="auto"/>
            <w:vAlign w:val="center"/>
          </w:tcPr>
          <w:p w:rsidR="006F441C" w:rsidRPr="0049538F" w:rsidRDefault="006F441C" w:rsidP="006F441C">
            <w:pPr>
              <w:jc w:val="center"/>
              <w:rPr>
                <w:rFonts w:ascii="仿宋_GB2312" w:eastAsia="仿宋_GB2312" w:hAnsi="Times New Roman" w:cs="Times New Roman"/>
                <w:color w:val="000000"/>
                <w:sz w:val="24"/>
                <w:szCs w:val="24"/>
              </w:rPr>
            </w:pPr>
          </w:p>
        </w:tc>
        <w:tc>
          <w:tcPr>
            <w:tcW w:w="159" w:type="pct"/>
            <w:vMerge/>
            <w:shd w:val="clear" w:color="auto" w:fill="auto"/>
            <w:vAlign w:val="center"/>
          </w:tcPr>
          <w:p w:rsidR="006F441C" w:rsidRPr="0049538F" w:rsidRDefault="006F441C" w:rsidP="006F441C">
            <w:pPr>
              <w:jc w:val="center"/>
              <w:rPr>
                <w:rFonts w:ascii="仿宋_GB2312" w:eastAsia="仿宋_GB2312" w:hAnsi="Times New Roman" w:cs="Times New Roman"/>
                <w:color w:val="000000"/>
                <w:sz w:val="24"/>
                <w:szCs w:val="24"/>
              </w:rPr>
            </w:pPr>
          </w:p>
        </w:tc>
        <w:tc>
          <w:tcPr>
            <w:tcW w:w="361" w:type="pct"/>
            <w:shd w:val="clear" w:color="auto" w:fill="auto"/>
            <w:vAlign w:val="center"/>
          </w:tcPr>
          <w:p w:rsidR="006F441C" w:rsidRPr="0049538F" w:rsidRDefault="006F441C" w:rsidP="006F441C">
            <w:pPr>
              <w:jc w:val="center"/>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合计</w:t>
            </w:r>
          </w:p>
        </w:tc>
        <w:tc>
          <w:tcPr>
            <w:tcW w:w="325"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344"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496" w:type="pct"/>
            <w:shd w:val="clear" w:color="auto" w:fill="auto"/>
            <w:noWrap/>
            <w:vAlign w:val="center"/>
          </w:tcPr>
          <w:p w:rsidR="006F441C" w:rsidRPr="0049538F" w:rsidRDefault="006F441C" w:rsidP="00C40068">
            <w:pPr>
              <w:ind w:right="482"/>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322"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313"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315"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292"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292"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294"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292"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292"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293"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296" w:type="pct"/>
            <w:shd w:val="clear" w:color="auto" w:fill="auto"/>
            <w:noWrap/>
            <w:vAlign w:val="center"/>
          </w:tcPr>
          <w:p w:rsidR="006F441C" w:rsidRPr="0049538F" w:rsidRDefault="006F441C" w:rsidP="00C40068">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r>
      <w:tr w:rsidR="00BA43DF" w:rsidTr="00C40068">
        <w:trPr>
          <w:trHeight w:val="561"/>
          <w:jc w:val="center"/>
        </w:trPr>
        <w:tc>
          <w:tcPr>
            <w:tcW w:w="474" w:type="pct"/>
            <w:gridSpan w:val="3"/>
            <w:shd w:val="clear" w:color="auto" w:fill="auto"/>
            <w:noWrap/>
            <w:vAlign w:val="center"/>
          </w:tcPr>
          <w:p w:rsidR="00BA43DF" w:rsidRPr="0049538F" w:rsidRDefault="00BA43DF">
            <w:pPr>
              <w:jc w:val="left"/>
              <w:rPr>
                <w:rFonts w:ascii="仿宋_GB2312" w:eastAsia="仿宋_GB2312" w:hAnsi="Times New Roman" w:cs="Times New Roman"/>
                <w:color w:val="000000"/>
                <w:sz w:val="24"/>
                <w:szCs w:val="24"/>
              </w:rPr>
            </w:pPr>
          </w:p>
        </w:tc>
        <w:tc>
          <w:tcPr>
            <w:tcW w:w="361" w:type="pct"/>
            <w:shd w:val="clear" w:color="auto" w:fill="auto"/>
            <w:noWrap/>
            <w:vAlign w:val="center"/>
          </w:tcPr>
          <w:p w:rsidR="00BA43DF" w:rsidRPr="0049538F" w:rsidRDefault="00BA43DF">
            <w:pPr>
              <w:jc w:val="left"/>
              <w:rPr>
                <w:rFonts w:ascii="仿宋_GB2312" w:eastAsia="仿宋_GB2312" w:hAnsi="Times New Roman" w:cs="Times New Roman"/>
                <w:color w:val="000000"/>
                <w:sz w:val="24"/>
                <w:szCs w:val="24"/>
              </w:rPr>
            </w:pPr>
          </w:p>
        </w:tc>
        <w:tc>
          <w:tcPr>
            <w:tcW w:w="325"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344"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496"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322"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313"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315"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292"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292"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294"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292"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292"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293"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c>
          <w:tcPr>
            <w:tcW w:w="296" w:type="pct"/>
            <w:shd w:val="clear" w:color="auto" w:fill="auto"/>
            <w:noWrap/>
            <w:vAlign w:val="center"/>
          </w:tcPr>
          <w:p w:rsidR="00BA43DF" w:rsidRPr="0049538F" w:rsidRDefault="00BA43DF">
            <w:pPr>
              <w:jc w:val="right"/>
              <w:rPr>
                <w:rFonts w:ascii="仿宋_GB2312" w:eastAsia="仿宋_GB2312" w:hAnsi="Times New Roman" w:cs="Times New Roman"/>
                <w:color w:val="000000"/>
                <w:sz w:val="24"/>
                <w:szCs w:val="24"/>
              </w:rPr>
            </w:pPr>
          </w:p>
        </w:tc>
      </w:tr>
      <w:tr w:rsidR="00BA43DF" w:rsidTr="00CD18D7">
        <w:trPr>
          <w:trHeight w:val="561"/>
          <w:jc w:val="center"/>
        </w:trPr>
        <w:tc>
          <w:tcPr>
            <w:tcW w:w="5000" w:type="pct"/>
            <w:gridSpan w:val="17"/>
            <w:shd w:val="clear" w:color="auto" w:fill="auto"/>
            <w:noWrap/>
            <w:vAlign w:val="center"/>
          </w:tcPr>
          <w:p w:rsidR="00BA43DF" w:rsidRPr="0049538F" w:rsidRDefault="001A5FCC" w:rsidP="001A5FCC">
            <w:pPr>
              <w:jc w:val="left"/>
              <w:textAlignment w:val="center"/>
              <w:rPr>
                <w:rFonts w:ascii="仿宋_GB2312" w:eastAsia="仿宋_GB2312" w:hAnsi="Times New Roman" w:cs="Times New Roman"/>
                <w:color w:val="000000"/>
                <w:sz w:val="24"/>
                <w:szCs w:val="24"/>
              </w:rPr>
            </w:pPr>
            <w:r w:rsidRPr="0049538F">
              <w:rPr>
                <w:rFonts w:ascii="仿宋_GB2312" w:eastAsia="仿宋_GB2312" w:hAnsi="Times New Roman" w:cs="Times New Roman" w:hint="eastAsia"/>
                <w:color w:val="000000"/>
                <w:kern w:val="0"/>
                <w:sz w:val="24"/>
                <w:szCs w:val="24"/>
                <w:lang w:bidi="ar"/>
              </w:rPr>
              <w:t>注：1.</w:t>
            </w:r>
            <w:r w:rsidR="0035051B" w:rsidRPr="0049538F">
              <w:rPr>
                <w:rFonts w:ascii="仿宋_GB2312" w:eastAsia="仿宋_GB2312" w:hAnsi="Times New Roman" w:cs="Times New Roman" w:hint="eastAsia"/>
                <w:color w:val="000000"/>
                <w:kern w:val="0"/>
                <w:sz w:val="24"/>
                <w:szCs w:val="24"/>
                <w:lang w:bidi="ar"/>
              </w:rPr>
              <w:t>本表以“万元”为金额单位（保留两位小数）。</w:t>
            </w:r>
          </w:p>
        </w:tc>
      </w:tr>
    </w:tbl>
    <w:p w:rsidR="00BA43DF" w:rsidRDefault="0035051B">
      <w:r>
        <w:br w:type="page"/>
      </w:r>
    </w:p>
    <w:p w:rsidR="007505D1" w:rsidRDefault="007505D1" w:rsidP="007505D1">
      <w:pPr>
        <w:spacing w:line="560" w:lineRule="exact"/>
        <w:jc w:val="center"/>
        <w:textAlignment w:val="center"/>
        <w:rPr>
          <w:rFonts w:ascii="方正小标宋简体" w:eastAsia="方正小标宋简体" w:hAnsi="方正小标宋简体" w:cs="方正小标宋简体"/>
          <w:color w:val="000000"/>
          <w:kern w:val="0"/>
          <w:sz w:val="44"/>
          <w:szCs w:val="44"/>
          <w:lang w:bidi="ar"/>
        </w:rPr>
      </w:pPr>
      <w:r>
        <w:rPr>
          <w:rFonts w:ascii="方正小标宋简体" w:eastAsia="方正小标宋简体" w:hAnsi="方正小标宋简体" w:cs="方正小标宋简体" w:hint="eastAsia"/>
          <w:color w:val="000000"/>
          <w:kern w:val="0"/>
          <w:sz w:val="44"/>
          <w:szCs w:val="44"/>
          <w:lang w:bidi="ar"/>
        </w:rPr>
        <w:lastRenderedPageBreak/>
        <w:t>国有资本经营预算财政拨款支出决算表</w:t>
      </w:r>
    </w:p>
    <w:p w:rsidR="007505D1" w:rsidRPr="00C5146F" w:rsidRDefault="007505D1" w:rsidP="007505D1">
      <w:pPr>
        <w:spacing w:line="560" w:lineRule="exact"/>
        <w:ind w:firstLineChars="100" w:firstLine="240"/>
        <w:textAlignment w:val="center"/>
        <w:rPr>
          <w:rFonts w:ascii="方正小标宋简体" w:eastAsia="方正小标宋简体" w:hAnsi="方正小标宋简体" w:cs="方正小标宋简体"/>
          <w:color w:val="000000"/>
          <w:kern w:val="0"/>
          <w:sz w:val="44"/>
          <w:szCs w:val="44"/>
          <w:lang w:bidi="ar"/>
        </w:rPr>
      </w:pPr>
      <w:r w:rsidRPr="00694D38">
        <w:rPr>
          <w:rFonts w:ascii="仿宋_GB2312" w:eastAsia="仿宋_GB2312" w:hAnsi="仿宋_GB2312" w:cs="仿宋_GB2312" w:hint="eastAsia"/>
          <w:color w:val="000000"/>
          <w:kern w:val="0"/>
          <w:sz w:val="24"/>
          <w:szCs w:val="24"/>
          <w:lang w:bidi="ar"/>
        </w:rPr>
        <w:t>编制单位：湖南韶山干部学院</w:t>
      </w:r>
      <w:r>
        <w:rPr>
          <w:rFonts w:ascii="仿宋_GB2312" w:eastAsia="仿宋_GB2312" w:hAnsi="仿宋_GB2312" w:cs="仿宋_GB2312" w:hint="eastAsia"/>
          <w:color w:val="000000"/>
          <w:kern w:val="0"/>
          <w:sz w:val="24"/>
          <w:szCs w:val="24"/>
          <w:lang w:bidi="ar"/>
        </w:rPr>
        <w:t xml:space="preserve"> </w:t>
      </w:r>
      <w:r>
        <w:rPr>
          <w:rFonts w:ascii="仿宋_GB2312" w:eastAsia="仿宋_GB2312" w:hAnsi="仿宋_GB2312" w:cs="仿宋_GB2312"/>
          <w:color w:val="000000"/>
          <w:kern w:val="0"/>
          <w:sz w:val="24"/>
          <w:szCs w:val="24"/>
          <w:lang w:bidi="ar"/>
        </w:rPr>
        <w:t xml:space="preserve">                                                                   </w:t>
      </w:r>
      <w:r w:rsidRPr="00694D38">
        <w:rPr>
          <w:rFonts w:ascii="仿宋_GB2312" w:eastAsia="仿宋_GB2312" w:hAnsi="Times New Roman" w:cs="Times New Roman" w:hint="eastAsia"/>
          <w:color w:val="000000"/>
          <w:kern w:val="0"/>
          <w:sz w:val="24"/>
          <w:szCs w:val="24"/>
          <w:lang w:bidi="ar"/>
        </w:rPr>
        <w:t>公开0</w:t>
      </w:r>
      <w:r>
        <w:rPr>
          <w:rFonts w:ascii="仿宋_GB2312" w:eastAsia="仿宋_GB2312" w:hAnsi="Times New Roman" w:cs="Times New Roman"/>
          <w:color w:val="000000"/>
          <w:kern w:val="0"/>
          <w:sz w:val="24"/>
          <w:szCs w:val="24"/>
          <w:lang w:bidi="ar"/>
        </w:rPr>
        <w:t>8</w:t>
      </w:r>
      <w:r w:rsidRPr="00694D38">
        <w:rPr>
          <w:rFonts w:ascii="仿宋_GB2312" w:eastAsia="仿宋_GB2312" w:hAnsi="Times New Roman" w:cs="Times New Roman" w:hint="eastAsia"/>
          <w:color w:val="000000"/>
          <w:kern w:val="0"/>
          <w:sz w:val="24"/>
          <w:szCs w:val="24"/>
          <w:lang w:bidi="ar"/>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5"/>
        <w:gridCol w:w="2399"/>
        <w:gridCol w:w="2269"/>
        <w:gridCol w:w="2261"/>
      </w:tblGrid>
      <w:tr w:rsidR="007505D1" w:rsidTr="00CD18D7">
        <w:trPr>
          <w:trHeight w:val="637"/>
          <w:jc w:val="center"/>
        </w:trPr>
        <w:tc>
          <w:tcPr>
            <w:tcW w:w="1166" w:type="pct"/>
            <w:vMerge w:val="restart"/>
            <w:shd w:val="clear" w:color="auto" w:fill="auto"/>
            <w:vAlign w:val="center"/>
          </w:tcPr>
          <w:p w:rsidR="007505D1" w:rsidRDefault="007505D1" w:rsidP="005F50F5">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科目代码</w:t>
            </w:r>
          </w:p>
        </w:tc>
        <w:tc>
          <w:tcPr>
            <w:tcW w:w="1116" w:type="pct"/>
            <w:vMerge w:val="restart"/>
            <w:shd w:val="clear" w:color="auto" w:fill="auto"/>
            <w:vAlign w:val="center"/>
          </w:tcPr>
          <w:p w:rsidR="007505D1" w:rsidRDefault="007505D1" w:rsidP="005F50F5">
            <w:pPr>
              <w:jc w:val="center"/>
              <w:textAlignment w:val="center"/>
              <w:rPr>
                <w:rFonts w:ascii="Times New Roman" w:eastAsia="黑体" w:hAnsi="Times New Roman" w:cs="Times New Roman"/>
                <w:color w:val="000000"/>
                <w:kern w:val="0"/>
                <w:sz w:val="24"/>
                <w:szCs w:val="24"/>
                <w:lang w:bidi="ar"/>
              </w:rPr>
            </w:pPr>
            <w:r>
              <w:rPr>
                <w:rFonts w:ascii="Times New Roman" w:eastAsia="黑体" w:hAnsi="Times New Roman" w:cs="Times New Roman"/>
                <w:color w:val="000000"/>
                <w:kern w:val="0"/>
                <w:sz w:val="24"/>
                <w:szCs w:val="24"/>
                <w:lang w:bidi="ar"/>
              </w:rPr>
              <w:t>科目</w:t>
            </w:r>
          </w:p>
          <w:p w:rsidR="007505D1" w:rsidRDefault="007505D1" w:rsidP="005F50F5">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名称</w:t>
            </w:r>
          </w:p>
        </w:tc>
        <w:tc>
          <w:tcPr>
            <w:tcW w:w="2718" w:type="pct"/>
            <w:gridSpan w:val="3"/>
            <w:shd w:val="clear" w:color="auto" w:fill="auto"/>
            <w:vAlign w:val="center"/>
          </w:tcPr>
          <w:p w:rsidR="007505D1" w:rsidRDefault="007505D1" w:rsidP="005F50F5">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本年支出</w:t>
            </w:r>
          </w:p>
        </w:tc>
      </w:tr>
      <w:tr w:rsidR="00371312" w:rsidTr="00CD18D7">
        <w:trPr>
          <w:trHeight w:val="637"/>
          <w:jc w:val="center"/>
        </w:trPr>
        <w:tc>
          <w:tcPr>
            <w:tcW w:w="1166" w:type="pct"/>
            <w:vMerge/>
            <w:shd w:val="clear" w:color="auto" w:fill="auto"/>
            <w:vAlign w:val="center"/>
          </w:tcPr>
          <w:p w:rsidR="007505D1" w:rsidRDefault="007505D1" w:rsidP="005F50F5">
            <w:pPr>
              <w:jc w:val="center"/>
              <w:rPr>
                <w:rFonts w:ascii="Times New Roman" w:eastAsia="黑体" w:hAnsi="Times New Roman" w:cs="Times New Roman"/>
                <w:color w:val="000000"/>
                <w:sz w:val="24"/>
                <w:szCs w:val="24"/>
              </w:rPr>
            </w:pPr>
          </w:p>
        </w:tc>
        <w:tc>
          <w:tcPr>
            <w:tcW w:w="1116" w:type="pct"/>
            <w:vMerge/>
            <w:shd w:val="clear" w:color="auto" w:fill="auto"/>
            <w:vAlign w:val="center"/>
          </w:tcPr>
          <w:p w:rsidR="007505D1" w:rsidRDefault="007505D1" w:rsidP="005F50F5">
            <w:pPr>
              <w:jc w:val="center"/>
              <w:rPr>
                <w:rFonts w:ascii="Times New Roman" w:eastAsia="黑体" w:hAnsi="Times New Roman" w:cs="Times New Roman"/>
                <w:color w:val="000000"/>
                <w:sz w:val="24"/>
                <w:szCs w:val="24"/>
              </w:rPr>
            </w:pPr>
          </w:p>
        </w:tc>
        <w:tc>
          <w:tcPr>
            <w:tcW w:w="941" w:type="pct"/>
            <w:shd w:val="clear" w:color="auto" w:fill="auto"/>
            <w:vAlign w:val="center"/>
          </w:tcPr>
          <w:p w:rsidR="007505D1" w:rsidRDefault="007505D1">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合计</w:t>
            </w:r>
          </w:p>
        </w:tc>
        <w:tc>
          <w:tcPr>
            <w:tcW w:w="890" w:type="pct"/>
            <w:shd w:val="clear" w:color="auto" w:fill="auto"/>
            <w:vAlign w:val="center"/>
          </w:tcPr>
          <w:p w:rsidR="007505D1" w:rsidRDefault="007505D1" w:rsidP="005F50F5">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基本支出</w:t>
            </w:r>
          </w:p>
        </w:tc>
        <w:tc>
          <w:tcPr>
            <w:tcW w:w="887" w:type="pct"/>
            <w:shd w:val="clear" w:color="auto" w:fill="auto"/>
            <w:vAlign w:val="center"/>
          </w:tcPr>
          <w:p w:rsidR="007505D1" w:rsidRDefault="007505D1" w:rsidP="005F50F5">
            <w:pPr>
              <w:jc w:val="center"/>
              <w:textAlignment w:val="center"/>
              <w:rPr>
                <w:rFonts w:ascii="Times New Roman" w:eastAsia="黑体" w:hAnsi="Times New Roman" w:cs="Times New Roman"/>
                <w:color w:val="000000"/>
                <w:sz w:val="24"/>
                <w:szCs w:val="24"/>
              </w:rPr>
            </w:pPr>
            <w:r>
              <w:rPr>
                <w:rFonts w:ascii="Times New Roman" w:eastAsia="黑体" w:hAnsi="Times New Roman" w:cs="Times New Roman"/>
                <w:color w:val="000000"/>
                <w:kern w:val="0"/>
                <w:sz w:val="24"/>
                <w:szCs w:val="24"/>
                <w:lang w:bidi="ar"/>
              </w:rPr>
              <w:t>项目支出</w:t>
            </w:r>
          </w:p>
        </w:tc>
      </w:tr>
      <w:tr w:rsidR="007505D1" w:rsidTr="00CD18D7">
        <w:trPr>
          <w:trHeight w:val="637"/>
          <w:jc w:val="center"/>
        </w:trPr>
        <w:tc>
          <w:tcPr>
            <w:tcW w:w="2282" w:type="pct"/>
            <w:gridSpan w:val="2"/>
            <w:shd w:val="clear" w:color="auto" w:fill="auto"/>
            <w:vAlign w:val="center"/>
          </w:tcPr>
          <w:p w:rsidR="007505D1" w:rsidRPr="00371312" w:rsidRDefault="007505D1" w:rsidP="005F50F5">
            <w:pPr>
              <w:jc w:val="center"/>
              <w:textAlignment w:val="center"/>
              <w:rPr>
                <w:rFonts w:ascii="仿宋_GB2312" w:eastAsia="仿宋_GB2312" w:hAnsi="Times New Roman" w:cs="Times New Roman"/>
                <w:color w:val="000000"/>
                <w:sz w:val="24"/>
                <w:szCs w:val="24"/>
              </w:rPr>
            </w:pPr>
            <w:r w:rsidRPr="00371312">
              <w:rPr>
                <w:rFonts w:ascii="仿宋_GB2312" w:eastAsia="仿宋_GB2312" w:hAnsi="Times New Roman" w:cs="Times New Roman" w:hint="eastAsia"/>
                <w:color w:val="000000"/>
                <w:kern w:val="0"/>
                <w:sz w:val="24"/>
                <w:szCs w:val="24"/>
                <w:lang w:bidi="ar"/>
              </w:rPr>
              <w:t>栏次</w:t>
            </w:r>
          </w:p>
        </w:tc>
        <w:tc>
          <w:tcPr>
            <w:tcW w:w="941" w:type="pct"/>
            <w:shd w:val="clear" w:color="auto" w:fill="auto"/>
            <w:noWrap/>
            <w:vAlign w:val="center"/>
          </w:tcPr>
          <w:p w:rsidR="007505D1" w:rsidRPr="00371312" w:rsidRDefault="007505D1">
            <w:pPr>
              <w:jc w:val="center"/>
              <w:textAlignment w:val="center"/>
              <w:rPr>
                <w:rFonts w:ascii="仿宋_GB2312" w:eastAsia="仿宋_GB2312" w:hAnsi="Times New Roman" w:cs="Times New Roman"/>
                <w:color w:val="000000"/>
                <w:sz w:val="24"/>
                <w:szCs w:val="24"/>
              </w:rPr>
            </w:pPr>
            <w:r w:rsidRPr="00371312">
              <w:rPr>
                <w:rFonts w:ascii="仿宋_GB2312" w:eastAsia="仿宋_GB2312" w:hAnsi="Times New Roman" w:cs="Times New Roman"/>
                <w:color w:val="000000"/>
                <w:kern w:val="0"/>
                <w:sz w:val="24"/>
                <w:szCs w:val="24"/>
                <w:lang w:bidi="ar"/>
              </w:rPr>
              <w:t>1</w:t>
            </w:r>
          </w:p>
        </w:tc>
        <w:tc>
          <w:tcPr>
            <w:tcW w:w="890" w:type="pct"/>
            <w:shd w:val="clear" w:color="auto" w:fill="auto"/>
            <w:noWrap/>
            <w:vAlign w:val="center"/>
          </w:tcPr>
          <w:p w:rsidR="007505D1" w:rsidRPr="00371312" w:rsidRDefault="007505D1" w:rsidP="005F50F5">
            <w:pPr>
              <w:jc w:val="center"/>
              <w:textAlignment w:val="center"/>
              <w:rPr>
                <w:rFonts w:ascii="仿宋_GB2312" w:eastAsia="仿宋_GB2312" w:hAnsi="Times New Roman" w:cs="Times New Roman"/>
                <w:color w:val="000000"/>
                <w:sz w:val="24"/>
                <w:szCs w:val="24"/>
              </w:rPr>
            </w:pPr>
            <w:r w:rsidRPr="00371312">
              <w:rPr>
                <w:rFonts w:ascii="仿宋_GB2312" w:eastAsia="仿宋_GB2312" w:hAnsi="Times New Roman" w:cs="Times New Roman"/>
                <w:color w:val="000000"/>
                <w:kern w:val="0"/>
                <w:sz w:val="24"/>
                <w:szCs w:val="24"/>
                <w:lang w:bidi="ar"/>
              </w:rPr>
              <w:t>2</w:t>
            </w:r>
          </w:p>
        </w:tc>
        <w:tc>
          <w:tcPr>
            <w:tcW w:w="887" w:type="pct"/>
            <w:shd w:val="clear" w:color="auto" w:fill="auto"/>
            <w:noWrap/>
            <w:vAlign w:val="center"/>
          </w:tcPr>
          <w:p w:rsidR="007505D1" w:rsidRPr="00371312" w:rsidRDefault="007505D1" w:rsidP="005F50F5">
            <w:pPr>
              <w:jc w:val="center"/>
              <w:textAlignment w:val="center"/>
              <w:rPr>
                <w:rFonts w:ascii="仿宋_GB2312" w:eastAsia="仿宋_GB2312" w:hAnsi="Times New Roman" w:cs="Times New Roman"/>
                <w:color w:val="000000"/>
                <w:sz w:val="24"/>
                <w:szCs w:val="24"/>
              </w:rPr>
            </w:pPr>
            <w:r w:rsidRPr="00371312">
              <w:rPr>
                <w:rFonts w:ascii="仿宋_GB2312" w:eastAsia="仿宋_GB2312" w:hAnsi="Times New Roman" w:cs="Times New Roman"/>
                <w:color w:val="000000"/>
                <w:kern w:val="0"/>
                <w:sz w:val="24"/>
                <w:szCs w:val="24"/>
                <w:lang w:bidi="ar"/>
              </w:rPr>
              <w:t>3</w:t>
            </w:r>
          </w:p>
        </w:tc>
      </w:tr>
      <w:tr w:rsidR="007505D1" w:rsidTr="00CD18D7">
        <w:trPr>
          <w:trHeight w:val="637"/>
          <w:jc w:val="center"/>
        </w:trPr>
        <w:tc>
          <w:tcPr>
            <w:tcW w:w="2282" w:type="pct"/>
            <w:gridSpan w:val="2"/>
            <w:shd w:val="clear" w:color="auto" w:fill="auto"/>
            <w:vAlign w:val="center"/>
          </w:tcPr>
          <w:p w:rsidR="007505D1" w:rsidRPr="00371312" w:rsidRDefault="007505D1" w:rsidP="005F50F5">
            <w:pPr>
              <w:jc w:val="center"/>
              <w:textAlignment w:val="center"/>
              <w:rPr>
                <w:rFonts w:ascii="仿宋_GB2312" w:eastAsia="仿宋_GB2312" w:hAnsi="Times New Roman" w:cs="Times New Roman"/>
                <w:color w:val="000000"/>
                <w:sz w:val="24"/>
                <w:szCs w:val="24"/>
              </w:rPr>
            </w:pPr>
            <w:r w:rsidRPr="00371312">
              <w:rPr>
                <w:rFonts w:ascii="仿宋_GB2312" w:eastAsia="仿宋_GB2312" w:hAnsi="Times New Roman" w:cs="Times New Roman" w:hint="eastAsia"/>
                <w:color w:val="000000"/>
                <w:kern w:val="0"/>
                <w:sz w:val="24"/>
                <w:szCs w:val="24"/>
                <w:lang w:bidi="ar"/>
              </w:rPr>
              <w:t>合计</w:t>
            </w:r>
          </w:p>
        </w:tc>
        <w:tc>
          <w:tcPr>
            <w:tcW w:w="941" w:type="pct"/>
            <w:shd w:val="clear" w:color="auto" w:fill="auto"/>
            <w:noWrap/>
            <w:vAlign w:val="center"/>
          </w:tcPr>
          <w:p w:rsidR="007505D1" w:rsidRPr="00371312" w:rsidRDefault="00371312" w:rsidP="00CD18D7">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890" w:type="pct"/>
            <w:shd w:val="clear" w:color="auto" w:fill="auto"/>
            <w:noWrap/>
            <w:vAlign w:val="center"/>
          </w:tcPr>
          <w:p w:rsidR="007505D1" w:rsidRPr="00371312" w:rsidRDefault="00371312" w:rsidP="00CD18D7">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c>
          <w:tcPr>
            <w:tcW w:w="887" w:type="pct"/>
            <w:shd w:val="clear" w:color="auto" w:fill="auto"/>
            <w:noWrap/>
            <w:vAlign w:val="center"/>
          </w:tcPr>
          <w:p w:rsidR="007505D1" w:rsidRPr="00371312" w:rsidRDefault="00371312" w:rsidP="00CD18D7">
            <w:pPr>
              <w:jc w:val="center"/>
              <w:rPr>
                <w:rFonts w:ascii="仿宋_GB2312" w:eastAsia="仿宋_GB2312" w:hAnsi="Times New Roman" w:cs="Times New Roman"/>
                <w:b/>
                <w:bCs/>
                <w:color w:val="000000"/>
                <w:sz w:val="24"/>
                <w:szCs w:val="24"/>
              </w:rPr>
            </w:pPr>
            <w:r>
              <w:rPr>
                <w:rFonts w:ascii="仿宋_GB2312" w:eastAsia="仿宋_GB2312" w:hAnsi="Times New Roman" w:cs="Times New Roman" w:hint="eastAsia"/>
                <w:b/>
                <w:bCs/>
                <w:color w:val="000000"/>
                <w:sz w:val="24"/>
                <w:szCs w:val="24"/>
              </w:rPr>
              <w:t>0</w:t>
            </w:r>
            <w:r>
              <w:rPr>
                <w:rFonts w:ascii="仿宋_GB2312" w:eastAsia="仿宋_GB2312" w:hAnsi="Times New Roman" w:cs="Times New Roman"/>
                <w:b/>
                <w:bCs/>
                <w:color w:val="000000"/>
                <w:sz w:val="24"/>
                <w:szCs w:val="24"/>
              </w:rPr>
              <w:t>.00</w:t>
            </w:r>
          </w:p>
        </w:tc>
      </w:tr>
      <w:tr w:rsidR="007505D1" w:rsidTr="00CD18D7">
        <w:trPr>
          <w:trHeight w:val="637"/>
          <w:jc w:val="center"/>
        </w:trPr>
        <w:tc>
          <w:tcPr>
            <w:tcW w:w="5000" w:type="pct"/>
            <w:gridSpan w:val="5"/>
            <w:shd w:val="clear" w:color="auto" w:fill="auto"/>
            <w:noWrap/>
            <w:vAlign w:val="center"/>
          </w:tcPr>
          <w:p w:rsidR="007505D1" w:rsidRPr="00371312" w:rsidRDefault="007505D1" w:rsidP="00CD18D7">
            <w:pPr>
              <w:jc w:val="left"/>
              <w:rPr>
                <w:rFonts w:ascii="仿宋_GB2312" w:eastAsia="仿宋_GB2312" w:hAnsi="Times New Roman" w:cs="Times New Roman"/>
                <w:color w:val="000000"/>
                <w:sz w:val="24"/>
                <w:szCs w:val="24"/>
              </w:rPr>
            </w:pPr>
            <w:r w:rsidRPr="00CD18D7">
              <w:rPr>
                <w:rFonts w:ascii="仿宋_GB2312" w:eastAsia="仿宋_GB2312" w:hAnsi="Times New Roman" w:cs="Times New Roman" w:hint="eastAsia"/>
                <w:color w:val="000000"/>
                <w:kern w:val="0"/>
                <w:sz w:val="24"/>
                <w:szCs w:val="24"/>
                <w:lang w:bidi="ar"/>
              </w:rPr>
              <w:t>注：本表反映部门本年度国有资本经营预算财政拨款支出情况。</w:t>
            </w:r>
          </w:p>
        </w:tc>
      </w:tr>
    </w:tbl>
    <w:p w:rsidR="00807FFC" w:rsidRDefault="00807FFC" w:rsidP="00807FFC">
      <w:pPr>
        <w:pStyle w:val="a0"/>
      </w:pPr>
    </w:p>
    <w:p w:rsidR="007505D1" w:rsidRDefault="007505D1" w:rsidP="003B28EB">
      <w:pPr>
        <w:spacing w:line="560" w:lineRule="exact"/>
        <w:ind w:firstLineChars="100" w:firstLine="240"/>
        <w:textAlignment w:val="center"/>
        <w:rPr>
          <w:rFonts w:ascii="仿宋_GB2312" w:eastAsia="仿宋_GB2312" w:hAnsi="仿宋_GB2312" w:cs="仿宋_GB2312"/>
          <w:color w:val="000000"/>
          <w:kern w:val="0"/>
          <w:sz w:val="24"/>
          <w:szCs w:val="24"/>
          <w:lang w:bidi="ar"/>
        </w:rPr>
      </w:pPr>
    </w:p>
    <w:p w:rsidR="003B28EB" w:rsidRPr="00C5146F" w:rsidRDefault="003B28EB" w:rsidP="003B28EB">
      <w:pPr>
        <w:spacing w:line="560" w:lineRule="exact"/>
        <w:ind w:firstLineChars="100" w:firstLine="240"/>
        <w:textAlignment w:val="center"/>
        <w:rPr>
          <w:rFonts w:ascii="方正小标宋简体" w:eastAsia="方正小标宋简体" w:hAnsi="方正小标宋简体" w:cs="方正小标宋简体"/>
          <w:color w:val="000000"/>
          <w:kern w:val="0"/>
          <w:sz w:val="44"/>
          <w:szCs w:val="44"/>
          <w:lang w:bidi="ar"/>
        </w:rPr>
      </w:pPr>
      <w:r>
        <w:rPr>
          <w:rFonts w:ascii="仿宋_GB2312" w:eastAsia="仿宋_GB2312" w:hAnsi="仿宋_GB2312" w:cs="仿宋_GB2312"/>
          <w:color w:val="000000"/>
          <w:kern w:val="0"/>
          <w:sz w:val="24"/>
          <w:szCs w:val="24"/>
          <w:lang w:bidi="ar"/>
        </w:rPr>
        <w:t xml:space="preserve">                                               </w:t>
      </w:r>
    </w:p>
    <w:p w:rsidR="003B28EB" w:rsidRPr="00CD18D7" w:rsidRDefault="003B28EB" w:rsidP="00CD18D7"/>
    <w:p w:rsidR="001F2360" w:rsidRDefault="001F2360" w:rsidP="001F2360"/>
    <w:p w:rsidR="001F2360" w:rsidRDefault="001F2360" w:rsidP="001F2360">
      <w:pPr>
        <w:pStyle w:val="a0"/>
      </w:pPr>
    </w:p>
    <w:p w:rsidR="001F2360" w:rsidRDefault="001F2360" w:rsidP="001F2360">
      <w:pPr>
        <w:pStyle w:val="2"/>
        <w:ind w:firstLine="480"/>
      </w:pPr>
    </w:p>
    <w:p w:rsidR="007505D1" w:rsidRDefault="007505D1" w:rsidP="00CD18D7"/>
    <w:p w:rsidR="007505D1" w:rsidRDefault="007505D1" w:rsidP="00CD18D7">
      <w:pPr>
        <w:pStyle w:val="a0"/>
      </w:pPr>
    </w:p>
    <w:p w:rsidR="007505D1" w:rsidRDefault="007505D1">
      <w:pPr>
        <w:pStyle w:val="2"/>
        <w:ind w:firstLine="480"/>
      </w:pPr>
    </w:p>
    <w:p w:rsidR="007505D1" w:rsidRDefault="007505D1" w:rsidP="00CD18D7"/>
    <w:p w:rsidR="007505D1" w:rsidRDefault="007505D1" w:rsidP="00CD18D7">
      <w:pPr>
        <w:pStyle w:val="a0"/>
      </w:pPr>
    </w:p>
    <w:p w:rsidR="007505D1" w:rsidRDefault="007505D1">
      <w:pPr>
        <w:pStyle w:val="2"/>
        <w:ind w:firstLine="480"/>
      </w:pPr>
    </w:p>
    <w:p w:rsidR="00FB5B79" w:rsidRDefault="0049538F" w:rsidP="00FB5B79">
      <w:pPr>
        <w:pStyle w:val="a0"/>
        <w:jc w:val="center"/>
        <w:rPr>
          <w:rFonts w:ascii="Times New Roman" w:eastAsia="方正小标宋简体" w:hAnsi="Times New Roman" w:cs="Times New Roman"/>
          <w:color w:val="000000"/>
          <w:kern w:val="0"/>
          <w:sz w:val="44"/>
          <w:szCs w:val="44"/>
          <w:lang w:bidi="ar"/>
        </w:rPr>
      </w:pPr>
      <w:r>
        <w:rPr>
          <w:rFonts w:ascii="Times New Roman" w:eastAsia="方正小标宋简体" w:hAnsi="Times New Roman" w:cs="Times New Roman" w:hint="eastAsia"/>
          <w:color w:val="000000"/>
          <w:kern w:val="0"/>
          <w:sz w:val="44"/>
          <w:szCs w:val="44"/>
          <w:lang w:bidi="ar"/>
        </w:rPr>
        <w:lastRenderedPageBreak/>
        <w:t>一般公共预算</w:t>
      </w:r>
      <w:r w:rsidR="001F2360">
        <w:rPr>
          <w:rFonts w:ascii="Times New Roman" w:eastAsia="方正小标宋简体" w:hAnsi="Times New Roman" w:cs="Times New Roman"/>
          <w:color w:val="000000"/>
          <w:kern w:val="0"/>
          <w:sz w:val="44"/>
          <w:szCs w:val="44"/>
          <w:lang w:bidi="ar"/>
        </w:rPr>
        <w:t>财政拨款</w:t>
      </w:r>
      <w:r w:rsidR="001F2360">
        <w:rPr>
          <w:rFonts w:ascii="Times New Roman" w:eastAsia="方正小标宋简体" w:hAnsi="Times New Roman" w:cs="Times New Roman"/>
          <w:color w:val="000000"/>
          <w:kern w:val="0"/>
          <w:sz w:val="44"/>
          <w:szCs w:val="44"/>
          <w:lang w:bidi="ar"/>
        </w:rPr>
        <w:t>“</w:t>
      </w:r>
      <w:r w:rsidR="001F2360">
        <w:rPr>
          <w:rFonts w:ascii="Times New Roman" w:eastAsia="方正小标宋简体" w:hAnsi="Times New Roman" w:cs="Times New Roman"/>
          <w:color w:val="000000"/>
          <w:kern w:val="0"/>
          <w:sz w:val="44"/>
          <w:szCs w:val="44"/>
          <w:lang w:bidi="ar"/>
        </w:rPr>
        <w:t>三公</w:t>
      </w:r>
      <w:r w:rsidR="001F2360">
        <w:rPr>
          <w:rFonts w:ascii="Times New Roman" w:eastAsia="方正小标宋简体" w:hAnsi="Times New Roman" w:cs="Times New Roman"/>
          <w:color w:val="000000"/>
          <w:kern w:val="0"/>
          <w:sz w:val="44"/>
          <w:szCs w:val="44"/>
          <w:lang w:bidi="ar"/>
        </w:rPr>
        <w:t>”</w:t>
      </w:r>
      <w:r w:rsidR="001F2360">
        <w:rPr>
          <w:rFonts w:ascii="Times New Roman" w:eastAsia="方正小标宋简体" w:hAnsi="Times New Roman" w:cs="Times New Roman"/>
          <w:color w:val="000000"/>
          <w:kern w:val="0"/>
          <w:sz w:val="44"/>
          <w:szCs w:val="44"/>
          <w:lang w:bidi="ar"/>
        </w:rPr>
        <w:t>经费支出决算表</w:t>
      </w:r>
    </w:p>
    <w:p w:rsidR="001F2360" w:rsidRPr="00FB5B79" w:rsidRDefault="0049538F" w:rsidP="00FB5B79">
      <w:pPr>
        <w:pStyle w:val="a0"/>
        <w:jc w:val="center"/>
        <w:rPr>
          <w:rFonts w:ascii="Times New Roman" w:eastAsia="方正小标宋简体" w:hAnsi="Times New Roman" w:cs="Times New Roman"/>
          <w:color w:val="000000"/>
          <w:kern w:val="0"/>
          <w:sz w:val="44"/>
          <w:szCs w:val="44"/>
          <w:lang w:bidi="ar"/>
        </w:rPr>
      </w:pPr>
      <w:r>
        <w:rPr>
          <w:rFonts w:ascii="仿宋_GB2312" w:eastAsia="仿宋_GB2312" w:hAnsi="仿宋_GB2312" w:cs="仿宋_GB2312" w:hint="eastAsia"/>
          <w:color w:val="000000"/>
          <w:kern w:val="0"/>
          <w:sz w:val="24"/>
          <w:szCs w:val="24"/>
          <w:lang w:bidi="ar"/>
        </w:rPr>
        <w:t xml:space="preserve"> </w:t>
      </w:r>
      <w:r w:rsidR="001F2360" w:rsidRPr="00694D38">
        <w:rPr>
          <w:rFonts w:ascii="仿宋_GB2312" w:eastAsia="仿宋_GB2312" w:hAnsi="仿宋_GB2312" w:cs="仿宋_GB2312" w:hint="eastAsia"/>
          <w:color w:val="000000"/>
          <w:kern w:val="0"/>
          <w:sz w:val="24"/>
          <w:szCs w:val="24"/>
          <w:lang w:bidi="ar"/>
        </w:rPr>
        <w:t>编制单位：湖南韶山干部学院</w:t>
      </w:r>
      <w:r w:rsidR="001F2360">
        <w:rPr>
          <w:rFonts w:ascii="仿宋_GB2312" w:eastAsia="仿宋_GB2312" w:hAnsi="仿宋_GB2312" w:cs="仿宋_GB2312" w:hint="eastAsia"/>
          <w:color w:val="000000"/>
          <w:kern w:val="0"/>
          <w:sz w:val="24"/>
          <w:szCs w:val="24"/>
          <w:lang w:bidi="ar"/>
        </w:rPr>
        <w:t xml:space="preserve"> </w:t>
      </w:r>
      <w:r w:rsidR="001F2360">
        <w:rPr>
          <w:rFonts w:ascii="仿宋_GB2312" w:eastAsia="仿宋_GB2312" w:hAnsi="仿宋_GB2312" w:cs="仿宋_GB2312"/>
          <w:color w:val="000000"/>
          <w:kern w:val="0"/>
          <w:sz w:val="24"/>
          <w:szCs w:val="24"/>
          <w:lang w:bidi="ar"/>
        </w:rPr>
        <w:t xml:space="preserve">                                       </w:t>
      </w:r>
      <w:r w:rsidR="00FB5B79">
        <w:rPr>
          <w:rFonts w:ascii="仿宋_GB2312" w:eastAsia="仿宋_GB2312" w:hAnsi="仿宋_GB2312" w:cs="仿宋_GB2312"/>
          <w:color w:val="000000"/>
          <w:kern w:val="0"/>
          <w:sz w:val="24"/>
          <w:szCs w:val="24"/>
          <w:lang w:bidi="ar"/>
        </w:rPr>
        <w:t xml:space="preserve">                           </w:t>
      </w:r>
      <w:r w:rsidR="00283B84">
        <w:rPr>
          <w:rFonts w:ascii="仿宋_GB2312" w:eastAsia="仿宋_GB2312" w:hAnsi="仿宋_GB2312" w:cs="仿宋_GB2312"/>
          <w:color w:val="000000"/>
          <w:kern w:val="0"/>
          <w:sz w:val="24"/>
          <w:szCs w:val="24"/>
          <w:lang w:bidi="ar"/>
        </w:rPr>
        <w:t xml:space="preserve">  </w:t>
      </w:r>
      <w:r w:rsidR="001F2360" w:rsidRPr="00694D38">
        <w:rPr>
          <w:rFonts w:ascii="仿宋_GB2312" w:eastAsia="仿宋_GB2312" w:hAnsi="Times New Roman" w:cs="Times New Roman" w:hint="eastAsia"/>
          <w:color w:val="000000"/>
          <w:kern w:val="0"/>
          <w:sz w:val="24"/>
          <w:szCs w:val="24"/>
          <w:lang w:bidi="ar"/>
        </w:rPr>
        <w:t>公开0</w:t>
      </w:r>
      <w:r w:rsidR="00283B84">
        <w:rPr>
          <w:rFonts w:ascii="仿宋_GB2312" w:eastAsia="仿宋_GB2312" w:hAnsi="Times New Roman" w:cs="Times New Roman"/>
          <w:color w:val="000000"/>
          <w:kern w:val="0"/>
          <w:sz w:val="24"/>
          <w:szCs w:val="24"/>
          <w:lang w:bidi="ar"/>
        </w:rPr>
        <w:t>9</w:t>
      </w:r>
      <w:r w:rsidR="001F2360" w:rsidRPr="00694D38">
        <w:rPr>
          <w:rFonts w:ascii="仿宋_GB2312" w:eastAsia="仿宋_GB2312" w:hAnsi="Times New Roman" w:cs="Times New Roman" w:hint="eastAsia"/>
          <w:color w:val="000000"/>
          <w:kern w:val="0"/>
          <w:sz w:val="24"/>
          <w:szCs w:val="24"/>
          <w:lang w:bidi="ar"/>
        </w:rPr>
        <w:t>表</w:t>
      </w:r>
    </w:p>
    <w:tbl>
      <w:tblPr>
        <w:tblW w:w="5000" w:type="pct"/>
        <w:jc w:val="center"/>
        <w:tblLayout w:type="fixed"/>
        <w:tblLook w:val="04A0" w:firstRow="1" w:lastRow="0" w:firstColumn="1" w:lastColumn="0" w:noHBand="0" w:noVBand="1"/>
      </w:tblPr>
      <w:tblGrid>
        <w:gridCol w:w="1394"/>
        <w:gridCol w:w="1190"/>
        <w:gridCol w:w="913"/>
        <w:gridCol w:w="1025"/>
        <w:gridCol w:w="1270"/>
        <w:gridCol w:w="969"/>
        <w:gridCol w:w="828"/>
        <w:gridCol w:w="1145"/>
        <w:gridCol w:w="757"/>
        <w:gridCol w:w="969"/>
        <w:gridCol w:w="1157"/>
        <w:gridCol w:w="1129"/>
      </w:tblGrid>
      <w:tr w:rsidR="00283B84" w:rsidTr="00CD18D7">
        <w:trPr>
          <w:trHeight w:val="737"/>
          <w:jc w:val="center"/>
        </w:trPr>
        <w:tc>
          <w:tcPr>
            <w:tcW w:w="2651"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预算数</w:t>
            </w:r>
          </w:p>
        </w:tc>
        <w:tc>
          <w:tcPr>
            <w:tcW w:w="2349"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决算数</w:t>
            </w:r>
          </w:p>
        </w:tc>
      </w:tr>
      <w:tr w:rsidR="00283B84" w:rsidTr="00CD18D7">
        <w:trPr>
          <w:trHeight w:val="737"/>
          <w:jc w:val="center"/>
        </w:trPr>
        <w:tc>
          <w:tcPr>
            <w:tcW w:w="5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合  计</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因公出国（境）费</w:t>
            </w:r>
          </w:p>
        </w:tc>
        <w:tc>
          <w:tcPr>
            <w:tcW w:w="12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公务用车购置及运行维护费</w:t>
            </w:r>
          </w:p>
        </w:tc>
        <w:tc>
          <w:tcPr>
            <w:tcW w:w="38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公务   接待费</w:t>
            </w:r>
          </w:p>
        </w:tc>
        <w:tc>
          <w:tcPr>
            <w:tcW w:w="3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合  计</w:t>
            </w:r>
          </w:p>
        </w:tc>
        <w:tc>
          <w:tcPr>
            <w:tcW w:w="44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因公出国（境）费</w:t>
            </w:r>
          </w:p>
        </w:tc>
        <w:tc>
          <w:tcPr>
            <w:tcW w:w="113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公务用车购置及运行维护费</w:t>
            </w:r>
          </w:p>
        </w:tc>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kern w:val="0"/>
                <w:sz w:val="24"/>
                <w:szCs w:val="24"/>
                <w:lang w:bidi="ar"/>
              </w:rPr>
            </w:pPr>
            <w:r w:rsidRPr="00CD18D7">
              <w:rPr>
                <w:rFonts w:ascii="黑体" w:eastAsia="黑体" w:hAnsi="黑体" w:cs="Times New Roman"/>
                <w:color w:val="000000"/>
                <w:kern w:val="0"/>
                <w:sz w:val="24"/>
                <w:szCs w:val="24"/>
                <w:lang w:bidi="ar"/>
              </w:rPr>
              <w:t>公务</w:t>
            </w:r>
          </w:p>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接待费</w:t>
            </w:r>
          </w:p>
        </w:tc>
      </w:tr>
      <w:tr w:rsidR="00283B84" w:rsidTr="00CD18D7">
        <w:trPr>
          <w:trHeight w:val="737"/>
          <w:jc w:val="center"/>
        </w:trPr>
        <w:tc>
          <w:tcPr>
            <w:tcW w:w="547" w:type="pct"/>
            <w:vMerge/>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rPr>
                <w:rFonts w:ascii="黑体" w:eastAsia="黑体" w:hAnsi="黑体" w:cs="Times New Roman"/>
                <w:color w:val="000000"/>
                <w:sz w:val="22"/>
              </w:rPr>
            </w:pPr>
          </w:p>
        </w:tc>
        <w:tc>
          <w:tcPr>
            <w:tcW w:w="467" w:type="pct"/>
            <w:vMerge/>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rPr>
                <w:rFonts w:ascii="黑体" w:eastAsia="黑体" w:hAnsi="黑体" w:cs="Times New Roman"/>
                <w:color w:val="000000"/>
                <w:sz w:val="22"/>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小  计</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公务用车购置费</w:t>
            </w: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公务用车   运行维护费</w:t>
            </w:r>
          </w:p>
        </w:tc>
        <w:tc>
          <w:tcPr>
            <w:tcW w:w="380" w:type="pct"/>
            <w:vMerge/>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rPr>
                <w:rFonts w:ascii="黑体" w:eastAsia="黑体" w:hAnsi="黑体" w:cs="Times New Roman"/>
                <w:color w:val="000000"/>
                <w:sz w:val="22"/>
              </w:rPr>
            </w:pPr>
          </w:p>
        </w:tc>
        <w:tc>
          <w:tcPr>
            <w:tcW w:w="325" w:type="pct"/>
            <w:vMerge/>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rPr>
                <w:rFonts w:ascii="黑体" w:eastAsia="黑体" w:hAnsi="黑体" w:cs="Times New Roman"/>
                <w:color w:val="000000"/>
                <w:sz w:val="22"/>
              </w:rPr>
            </w:pPr>
          </w:p>
        </w:tc>
        <w:tc>
          <w:tcPr>
            <w:tcW w:w="449" w:type="pct"/>
            <w:vMerge/>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rPr>
                <w:rFonts w:ascii="黑体" w:eastAsia="黑体" w:hAnsi="黑体" w:cs="Times New Roman"/>
                <w:color w:val="000000"/>
                <w:sz w:val="22"/>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小 计</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公务用车购置费</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CD18D7" w:rsidRDefault="00283B84" w:rsidP="005F1A89">
            <w:pPr>
              <w:jc w:val="center"/>
              <w:textAlignment w:val="center"/>
              <w:rPr>
                <w:rFonts w:ascii="黑体" w:eastAsia="黑体" w:hAnsi="黑体" w:cs="Times New Roman"/>
                <w:color w:val="000000"/>
                <w:sz w:val="24"/>
                <w:szCs w:val="24"/>
              </w:rPr>
            </w:pPr>
            <w:r w:rsidRPr="00CD18D7">
              <w:rPr>
                <w:rFonts w:ascii="黑体" w:eastAsia="黑体" w:hAnsi="黑体" w:cs="Times New Roman"/>
                <w:color w:val="000000"/>
                <w:kern w:val="0"/>
                <w:sz w:val="24"/>
                <w:szCs w:val="24"/>
                <w:lang w:bidi="ar"/>
              </w:rPr>
              <w:t>公务用车 运行维护费</w:t>
            </w:r>
          </w:p>
        </w:tc>
        <w:tc>
          <w:tcPr>
            <w:tcW w:w="444" w:type="pct"/>
            <w:vMerge/>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rPr>
                <w:rFonts w:ascii="黑体" w:eastAsia="黑体" w:hAnsi="黑体" w:cs="Times New Roman"/>
                <w:color w:val="000000"/>
                <w:sz w:val="22"/>
              </w:rPr>
            </w:pPr>
          </w:p>
        </w:tc>
      </w:tr>
      <w:tr w:rsidR="00283B84" w:rsidTr="00CD18D7">
        <w:trPr>
          <w:trHeight w:val="737"/>
          <w:jc w:val="center"/>
        </w:trPr>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5857D0" w:rsidRDefault="00283B84" w:rsidP="005F1A89">
            <w:pPr>
              <w:jc w:val="center"/>
              <w:textAlignment w:val="center"/>
              <w:rPr>
                <w:rFonts w:ascii="仿宋_GB2312" w:eastAsia="仿宋_GB2312" w:hAnsi="Times New Roman" w:cs="Times New Roman"/>
                <w:color w:val="000000"/>
                <w:sz w:val="22"/>
              </w:rPr>
            </w:pPr>
            <w:r w:rsidRPr="005857D0">
              <w:rPr>
                <w:rFonts w:ascii="仿宋_GB2312" w:eastAsia="仿宋_GB2312" w:hAnsi="Times New Roman" w:cs="Times New Roman" w:hint="eastAsia"/>
                <w:color w:val="000000"/>
                <w:kern w:val="0"/>
                <w:sz w:val="22"/>
                <w:lang w:bidi="ar"/>
              </w:rPr>
              <w:t>1</w:t>
            </w:r>
          </w:p>
        </w:tc>
        <w:tc>
          <w:tcPr>
            <w:tcW w:w="467"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5857D0" w:rsidRDefault="00283B84" w:rsidP="005F1A89">
            <w:pPr>
              <w:jc w:val="center"/>
              <w:textAlignment w:val="center"/>
              <w:rPr>
                <w:rFonts w:ascii="仿宋_GB2312" w:eastAsia="仿宋_GB2312" w:hAnsi="Times New Roman" w:cs="Times New Roman"/>
                <w:color w:val="000000"/>
                <w:sz w:val="22"/>
              </w:rPr>
            </w:pPr>
            <w:r w:rsidRPr="005857D0">
              <w:rPr>
                <w:rFonts w:ascii="仿宋_GB2312" w:eastAsia="仿宋_GB2312" w:hAnsi="Times New Roman" w:cs="Times New Roman" w:hint="eastAsia"/>
                <w:color w:val="000000"/>
                <w:kern w:val="0"/>
                <w:sz w:val="22"/>
                <w:lang w:bidi="ar"/>
              </w:rPr>
              <w:t>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5857D0" w:rsidRDefault="00283B84" w:rsidP="005F1A89">
            <w:pPr>
              <w:jc w:val="center"/>
              <w:textAlignment w:val="center"/>
              <w:rPr>
                <w:rFonts w:ascii="仿宋_GB2312" w:eastAsia="仿宋_GB2312" w:hAnsi="Times New Roman" w:cs="Times New Roman"/>
                <w:color w:val="000000"/>
                <w:sz w:val="22"/>
              </w:rPr>
            </w:pPr>
            <w:r w:rsidRPr="005857D0">
              <w:rPr>
                <w:rFonts w:ascii="仿宋_GB2312" w:eastAsia="仿宋_GB2312" w:hAnsi="Times New Roman" w:cs="Times New Roman" w:hint="eastAsia"/>
                <w:color w:val="000000"/>
                <w:kern w:val="0"/>
                <w:sz w:val="22"/>
                <w:lang w:bidi="ar"/>
              </w:rPr>
              <w:t>3</w:t>
            </w:r>
          </w:p>
        </w:tc>
        <w:tc>
          <w:tcPr>
            <w:tcW w:w="402"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5857D0" w:rsidRDefault="00283B84" w:rsidP="005F1A89">
            <w:pPr>
              <w:jc w:val="center"/>
              <w:textAlignment w:val="center"/>
              <w:rPr>
                <w:rFonts w:ascii="仿宋_GB2312" w:eastAsia="仿宋_GB2312" w:hAnsi="Times New Roman" w:cs="Times New Roman"/>
                <w:color w:val="000000"/>
                <w:sz w:val="22"/>
              </w:rPr>
            </w:pPr>
            <w:r w:rsidRPr="005857D0">
              <w:rPr>
                <w:rFonts w:ascii="仿宋_GB2312" w:eastAsia="仿宋_GB2312" w:hAnsi="Times New Roman" w:cs="Times New Roman" w:hint="eastAsia"/>
                <w:color w:val="000000"/>
                <w:kern w:val="0"/>
                <w:sz w:val="22"/>
                <w:lang w:bidi="ar"/>
              </w:rPr>
              <w:t>4</w:t>
            </w: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5857D0" w:rsidRDefault="00283B84" w:rsidP="005F1A89">
            <w:pPr>
              <w:jc w:val="center"/>
              <w:textAlignment w:val="center"/>
              <w:rPr>
                <w:rFonts w:ascii="仿宋_GB2312" w:eastAsia="仿宋_GB2312" w:hAnsi="Times New Roman" w:cs="Times New Roman"/>
                <w:color w:val="000000"/>
                <w:sz w:val="22"/>
              </w:rPr>
            </w:pPr>
            <w:r w:rsidRPr="005857D0">
              <w:rPr>
                <w:rFonts w:ascii="仿宋_GB2312" w:eastAsia="仿宋_GB2312" w:hAnsi="Times New Roman" w:cs="Times New Roman" w:hint="eastAsia"/>
                <w:color w:val="000000"/>
                <w:kern w:val="0"/>
                <w:sz w:val="22"/>
                <w:lang w:bidi="ar"/>
              </w:rPr>
              <w:t>5</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5857D0" w:rsidRDefault="00283B84" w:rsidP="005F1A89">
            <w:pPr>
              <w:jc w:val="center"/>
              <w:textAlignment w:val="center"/>
              <w:rPr>
                <w:rFonts w:ascii="仿宋_GB2312" w:eastAsia="仿宋_GB2312" w:hAnsi="Times New Roman" w:cs="Times New Roman"/>
                <w:color w:val="000000"/>
                <w:sz w:val="22"/>
              </w:rPr>
            </w:pPr>
            <w:r w:rsidRPr="005857D0">
              <w:rPr>
                <w:rFonts w:ascii="仿宋_GB2312" w:eastAsia="仿宋_GB2312" w:hAnsi="Times New Roman" w:cs="Times New Roman" w:hint="eastAsia"/>
                <w:color w:val="000000"/>
                <w:kern w:val="0"/>
                <w:sz w:val="22"/>
                <w:lang w:bidi="ar"/>
              </w:rPr>
              <w:t>6</w:t>
            </w:r>
          </w:p>
        </w:tc>
        <w:tc>
          <w:tcPr>
            <w:tcW w:w="325"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textAlignment w:val="center"/>
              <w:rPr>
                <w:rFonts w:ascii="仿宋_GB2312" w:eastAsia="仿宋_GB2312" w:hAnsi="Times New Roman" w:cs="Times New Roman"/>
                <w:color w:val="000000"/>
                <w:sz w:val="22"/>
              </w:rPr>
            </w:pPr>
            <w:r w:rsidRPr="00283B84">
              <w:rPr>
                <w:rFonts w:ascii="仿宋_GB2312" w:eastAsia="仿宋_GB2312" w:hAnsi="Times New Roman" w:cs="Times New Roman" w:hint="eastAsia"/>
                <w:color w:val="000000"/>
                <w:kern w:val="0"/>
                <w:sz w:val="22"/>
                <w:lang w:bidi="ar"/>
              </w:rPr>
              <w:t>7</w:t>
            </w:r>
          </w:p>
        </w:tc>
        <w:tc>
          <w:tcPr>
            <w:tcW w:w="449"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textAlignment w:val="center"/>
              <w:rPr>
                <w:rFonts w:ascii="仿宋_GB2312" w:eastAsia="仿宋_GB2312" w:hAnsi="Times New Roman" w:cs="Times New Roman"/>
                <w:color w:val="000000"/>
                <w:sz w:val="22"/>
              </w:rPr>
            </w:pPr>
            <w:r w:rsidRPr="00283B84">
              <w:rPr>
                <w:rFonts w:ascii="仿宋_GB2312" w:eastAsia="仿宋_GB2312" w:hAnsi="Times New Roman" w:cs="Times New Roman" w:hint="eastAsia"/>
                <w:color w:val="000000"/>
                <w:kern w:val="0"/>
                <w:sz w:val="22"/>
                <w:lang w:bidi="ar"/>
              </w:rPr>
              <w:t>8</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textAlignment w:val="center"/>
              <w:rPr>
                <w:rFonts w:ascii="仿宋_GB2312" w:eastAsia="仿宋_GB2312" w:hAnsi="Times New Roman" w:cs="Times New Roman"/>
                <w:color w:val="000000"/>
                <w:sz w:val="22"/>
              </w:rPr>
            </w:pPr>
            <w:r w:rsidRPr="00283B84">
              <w:rPr>
                <w:rFonts w:ascii="仿宋_GB2312" w:eastAsia="仿宋_GB2312" w:hAnsi="Times New Roman" w:cs="Times New Roman" w:hint="eastAsia"/>
                <w:color w:val="000000"/>
                <w:kern w:val="0"/>
                <w:sz w:val="22"/>
                <w:lang w:bidi="ar"/>
              </w:rPr>
              <w:t>9</w:t>
            </w:r>
          </w:p>
        </w:tc>
        <w:tc>
          <w:tcPr>
            <w:tcW w:w="380"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textAlignment w:val="center"/>
              <w:rPr>
                <w:rFonts w:ascii="仿宋_GB2312" w:eastAsia="仿宋_GB2312" w:hAnsi="Times New Roman" w:cs="Times New Roman"/>
                <w:color w:val="000000"/>
                <w:sz w:val="22"/>
              </w:rPr>
            </w:pPr>
            <w:r w:rsidRPr="00283B84">
              <w:rPr>
                <w:rFonts w:ascii="仿宋_GB2312" w:eastAsia="仿宋_GB2312" w:hAnsi="Times New Roman" w:cs="Times New Roman" w:hint="eastAsia"/>
                <w:color w:val="000000"/>
                <w:kern w:val="0"/>
                <w:sz w:val="22"/>
                <w:lang w:bidi="ar"/>
              </w:rPr>
              <w:t>10</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textAlignment w:val="center"/>
              <w:rPr>
                <w:rFonts w:ascii="仿宋_GB2312" w:eastAsia="仿宋_GB2312" w:hAnsi="Times New Roman" w:cs="Times New Roman"/>
                <w:color w:val="000000"/>
                <w:sz w:val="22"/>
              </w:rPr>
            </w:pPr>
            <w:r w:rsidRPr="00283B84">
              <w:rPr>
                <w:rFonts w:ascii="仿宋_GB2312" w:eastAsia="仿宋_GB2312" w:hAnsi="Times New Roman" w:cs="Times New Roman" w:hint="eastAsia"/>
                <w:color w:val="000000"/>
                <w:kern w:val="0"/>
                <w:sz w:val="22"/>
                <w:lang w:bidi="ar"/>
              </w:rPr>
              <w:t>11</w:t>
            </w:r>
          </w:p>
        </w:tc>
        <w:tc>
          <w:tcPr>
            <w:tcW w:w="444" w:type="pct"/>
            <w:tcBorders>
              <w:top w:val="single" w:sz="4" w:space="0" w:color="auto"/>
              <w:left w:val="single" w:sz="4" w:space="0" w:color="auto"/>
              <w:bottom w:val="single" w:sz="4" w:space="0" w:color="auto"/>
              <w:right w:val="single" w:sz="4" w:space="0" w:color="auto"/>
            </w:tcBorders>
            <w:shd w:val="clear" w:color="auto" w:fill="auto"/>
            <w:vAlign w:val="center"/>
          </w:tcPr>
          <w:p w:rsidR="00283B84" w:rsidRPr="00283B84" w:rsidRDefault="00283B84" w:rsidP="005F1A89">
            <w:pPr>
              <w:jc w:val="center"/>
              <w:textAlignment w:val="center"/>
              <w:rPr>
                <w:rFonts w:ascii="仿宋_GB2312" w:eastAsia="仿宋_GB2312" w:hAnsi="Times New Roman" w:cs="Times New Roman"/>
                <w:color w:val="000000"/>
                <w:sz w:val="22"/>
              </w:rPr>
            </w:pPr>
            <w:r w:rsidRPr="00283B84">
              <w:rPr>
                <w:rFonts w:ascii="仿宋_GB2312" w:eastAsia="仿宋_GB2312" w:hAnsi="Times New Roman" w:cs="Times New Roman" w:hint="eastAsia"/>
                <w:color w:val="000000"/>
                <w:kern w:val="0"/>
                <w:sz w:val="22"/>
                <w:lang w:bidi="ar"/>
              </w:rPr>
              <w:t>12</w:t>
            </w:r>
          </w:p>
        </w:tc>
      </w:tr>
      <w:tr w:rsidR="00283B84" w:rsidTr="00CD18D7">
        <w:trPr>
          <w:trHeight w:val="737"/>
          <w:jc w:val="center"/>
        </w:trPr>
        <w:tc>
          <w:tcPr>
            <w:tcW w:w="547" w:type="pct"/>
            <w:tcBorders>
              <w:top w:val="single" w:sz="4" w:space="0" w:color="auto"/>
              <w:left w:val="single" w:sz="4" w:space="0" w:color="auto"/>
              <w:bottom w:val="single" w:sz="4" w:space="0" w:color="000000"/>
              <w:right w:val="single" w:sz="4" w:space="0" w:color="000000"/>
            </w:tcBorders>
            <w:shd w:val="clear" w:color="auto" w:fill="auto"/>
            <w:noWrap/>
            <w:vAlign w:val="center"/>
          </w:tcPr>
          <w:p w:rsidR="00283B84" w:rsidRPr="005857D0" w:rsidRDefault="00283B84" w:rsidP="005F1A89">
            <w:pPr>
              <w:jc w:val="center"/>
              <w:textAlignment w:val="center"/>
              <w:rPr>
                <w:rFonts w:ascii="仿宋_GB2312" w:eastAsia="仿宋_GB2312" w:hAnsi="Times New Roman" w:cs="Times New Roman"/>
                <w:color w:val="000000"/>
                <w:sz w:val="22"/>
              </w:rPr>
            </w:pPr>
            <w:r w:rsidRPr="005857D0">
              <w:rPr>
                <w:rFonts w:ascii="仿宋_GB2312" w:eastAsia="仿宋_GB2312" w:hAnsi="Times New Roman" w:cs="Times New Roman" w:hint="eastAsia"/>
                <w:color w:val="000000"/>
                <w:kern w:val="0"/>
                <w:sz w:val="22"/>
                <w:lang w:bidi="ar"/>
              </w:rPr>
              <w:t>17.00</w:t>
            </w:r>
          </w:p>
        </w:tc>
        <w:tc>
          <w:tcPr>
            <w:tcW w:w="467"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5857D0" w:rsidRDefault="00283B84" w:rsidP="005F1A89">
            <w:pPr>
              <w:jc w:val="center"/>
              <w:textAlignment w:val="center"/>
              <w:rPr>
                <w:rFonts w:ascii="仿宋_GB2312" w:eastAsia="仿宋_GB2312" w:hAnsi="Times New Roman" w:cs="Times New Roman"/>
                <w:color w:val="000000"/>
                <w:sz w:val="22"/>
              </w:rPr>
            </w:pPr>
            <w:r w:rsidRPr="005857D0">
              <w:rPr>
                <w:rFonts w:ascii="仿宋_GB2312" w:eastAsia="仿宋_GB2312" w:hAnsi="Times New Roman" w:cs="Times New Roman" w:hint="eastAsia"/>
                <w:color w:val="000000"/>
                <w:kern w:val="0"/>
                <w:sz w:val="22"/>
                <w:lang w:bidi="ar"/>
              </w:rPr>
              <w:t>0.00</w:t>
            </w:r>
          </w:p>
        </w:tc>
        <w:tc>
          <w:tcPr>
            <w:tcW w:w="358"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5857D0" w:rsidRDefault="005226FF" w:rsidP="005F1A89">
            <w:pPr>
              <w:jc w:val="center"/>
              <w:textAlignment w:val="center"/>
              <w:rPr>
                <w:rFonts w:ascii="仿宋_GB2312" w:eastAsia="仿宋_GB2312" w:hAnsi="Times New Roman" w:cs="Times New Roman"/>
                <w:color w:val="000000"/>
                <w:sz w:val="22"/>
              </w:rPr>
            </w:pPr>
            <w:r>
              <w:rPr>
                <w:rFonts w:ascii="仿宋_GB2312" w:eastAsia="仿宋_GB2312" w:hAnsi="Times New Roman" w:cs="Times New Roman"/>
                <w:color w:val="000000"/>
                <w:kern w:val="0"/>
                <w:sz w:val="22"/>
                <w:lang w:bidi="ar"/>
              </w:rPr>
              <w:t>13.00</w:t>
            </w:r>
          </w:p>
        </w:tc>
        <w:tc>
          <w:tcPr>
            <w:tcW w:w="402"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5857D0" w:rsidRDefault="00283B84" w:rsidP="005F1A89">
            <w:pPr>
              <w:jc w:val="center"/>
              <w:textAlignment w:val="center"/>
              <w:rPr>
                <w:rFonts w:ascii="仿宋_GB2312" w:eastAsia="仿宋_GB2312" w:hAnsi="Times New Roman" w:cs="Times New Roman"/>
                <w:color w:val="000000"/>
                <w:sz w:val="22"/>
              </w:rPr>
            </w:pPr>
            <w:r w:rsidRPr="005857D0">
              <w:rPr>
                <w:rFonts w:ascii="仿宋_GB2312" w:eastAsia="仿宋_GB2312" w:hAnsi="Times New Roman" w:cs="Times New Roman" w:hint="eastAsia"/>
                <w:color w:val="000000"/>
                <w:kern w:val="0"/>
                <w:sz w:val="22"/>
                <w:lang w:bidi="ar"/>
              </w:rPr>
              <w:t>0.00</w:t>
            </w:r>
          </w:p>
        </w:tc>
        <w:tc>
          <w:tcPr>
            <w:tcW w:w="498"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5857D0" w:rsidRDefault="00F554E3" w:rsidP="005F1A89">
            <w:pPr>
              <w:jc w:val="center"/>
              <w:textAlignment w:val="center"/>
              <w:rPr>
                <w:rFonts w:ascii="仿宋_GB2312" w:eastAsia="仿宋_GB2312" w:hAnsi="Times New Roman" w:cs="Times New Roman"/>
                <w:color w:val="000000"/>
                <w:sz w:val="22"/>
              </w:rPr>
            </w:pPr>
            <w:r>
              <w:rPr>
                <w:rFonts w:ascii="仿宋_GB2312" w:eastAsia="仿宋_GB2312" w:hAnsi="Times New Roman" w:cs="Times New Roman"/>
                <w:color w:val="000000"/>
                <w:kern w:val="0"/>
                <w:sz w:val="22"/>
                <w:lang w:bidi="ar"/>
              </w:rPr>
              <w:t>13</w:t>
            </w:r>
            <w:r w:rsidR="005226FF">
              <w:rPr>
                <w:rFonts w:ascii="仿宋_GB2312" w:eastAsia="仿宋_GB2312" w:hAnsi="Times New Roman" w:cs="Times New Roman"/>
                <w:color w:val="000000"/>
                <w:kern w:val="0"/>
                <w:sz w:val="22"/>
                <w:lang w:bidi="ar"/>
              </w:rPr>
              <w:t>.00</w:t>
            </w:r>
          </w:p>
        </w:tc>
        <w:tc>
          <w:tcPr>
            <w:tcW w:w="380"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5857D0" w:rsidRDefault="00F554E3" w:rsidP="005F1A89">
            <w:pPr>
              <w:jc w:val="center"/>
              <w:textAlignment w:val="center"/>
              <w:rPr>
                <w:rFonts w:ascii="仿宋_GB2312" w:eastAsia="仿宋_GB2312" w:hAnsi="Times New Roman" w:cs="Times New Roman"/>
                <w:color w:val="000000"/>
                <w:sz w:val="22"/>
              </w:rPr>
            </w:pPr>
            <w:r>
              <w:rPr>
                <w:rFonts w:ascii="仿宋_GB2312" w:eastAsia="仿宋_GB2312" w:hAnsi="Times New Roman" w:cs="Times New Roman"/>
                <w:color w:val="000000"/>
                <w:kern w:val="0"/>
                <w:sz w:val="22"/>
                <w:lang w:bidi="ar"/>
              </w:rPr>
              <w:t>4</w:t>
            </w:r>
            <w:r w:rsidR="005857D0" w:rsidRPr="005857D0">
              <w:rPr>
                <w:rFonts w:ascii="仿宋_GB2312" w:eastAsia="仿宋_GB2312" w:hAnsi="Times New Roman" w:cs="Times New Roman"/>
                <w:color w:val="000000"/>
                <w:kern w:val="0"/>
                <w:sz w:val="22"/>
                <w:lang w:bidi="ar"/>
              </w:rPr>
              <w:t>.00</w:t>
            </w:r>
          </w:p>
        </w:tc>
        <w:tc>
          <w:tcPr>
            <w:tcW w:w="325"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283B84" w:rsidRDefault="00EC3D72" w:rsidP="005F1A89">
            <w:pPr>
              <w:jc w:val="center"/>
              <w:textAlignment w:val="center"/>
              <w:rPr>
                <w:rFonts w:ascii="仿宋_GB2312" w:eastAsia="仿宋_GB2312" w:hAnsi="Times New Roman" w:cs="Times New Roman"/>
                <w:color w:val="000000"/>
                <w:sz w:val="22"/>
              </w:rPr>
            </w:pPr>
            <w:r>
              <w:rPr>
                <w:rFonts w:ascii="仿宋_GB2312" w:eastAsia="仿宋_GB2312" w:hAnsi="Times New Roman" w:cs="Times New Roman"/>
                <w:color w:val="000000"/>
                <w:kern w:val="0"/>
                <w:sz w:val="22"/>
                <w:lang w:bidi="ar"/>
              </w:rPr>
              <w:t>13.4</w:t>
            </w:r>
            <w:r w:rsidR="005857D0">
              <w:rPr>
                <w:rFonts w:ascii="仿宋_GB2312" w:eastAsia="仿宋_GB2312" w:hAnsi="Times New Roman" w:cs="Times New Roman"/>
                <w:color w:val="000000"/>
                <w:kern w:val="0"/>
                <w:sz w:val="22"/>
                <w:lang w:bidi="ar"/>
              </w:rPr>
              <w:t>2</w:t>
            </w:r>
          </w:p>
        </w:tc>
        <w:tc>
          <w:tcPr>
            <w:tcW w:w="449"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283B84" w:rsidRDefault="00283B84" w:rsidP="005F1A89">
            <w:pPr>
              <w:jc w:val="center"/>
              <w:textAlignment w:val="center"/>
              <w:rPr>
                <w:rFonts w:ascii="仿宋_GB2312" w:eastAsia="仿宋_GB2312" w:hAnsi="Times New Roman" w:cs="Times New Roman"/>
                <w:color w:val="000000"/>
                <w:sz w:val="22"/>
              </w:rPr>
            </w:pPr>
            <w:r w:rsidRPr="00283B84">
              <w:rPr>
                <w:rFonts w:ascii="仿宋_GB2312" w:eastAsia="仿宋_GB2312" w:hAnsi="Times New Roman" w:cs="Times New Roman" w:hint="eastAsia"/>
                <w:color w:val="000000"/>
                <w:kern w:val="0"/>
                <w:sz w:val="22"/>
                <w:lang w:bidi="ar"/>
              </w:rPr>
              <w:t>0.00</w:t>
            </w:r>
          </w:p>
        </w:tc>
        <w:tc>
          <w:tcPr>
            <w:tcW w:w="297"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283B84" w:rsidRDefault="005857D0" w:rsidP="005F1A89">
            <w:pPr>
              <w:jc w:val="center"/>
              <w:textAlignment w:val="center"/>
              <w:rPr>
                <w:rFonts w:ascii="仿宋_GB2312" w:eastAsia="仿宋_GB2312" w:hAnsi="Times New Roman" w:cs="Times New Roman"/>
                <w:color w:val="000000"/>
                <w:sz w:val="22"/>
              </w:rPr>
            </w:pPr>
            <w:r>
              <w:rPr>
                <w:rFonts w:ascii="仿宋_GB2312" w:eastAsia="仿宋_GB2312" w:hAnsi="Times New Roman" w:cs="Times New Roman"/>
                <w:color w:val="000000"/>
                <w:kern w:val="0"/>
                <w:sz w:val="22"/>
                <w:lang w:bidi="ar"/>
              </w:rPr>
              <w:t>10.77</w:t>
            </w:r>
          </w:p>
        </w:tc>
        <w:tc>
          <w:tcPr>
            <w:tcW w:w="380"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283B84" w:rsidRDefault="00283B84" w:rsidP="005F1A89">
            <w:pPr>
              <w:jc w:val="center"/>
              <w:textAlignment w:val="center"/>
              <w:rPr>
                <w:rFonts w:ascii="仿宋_GB2312" w:eastAsia="仿宋_GB2312" w:hAnsi="Times New Roman" w:cs="Times New Roman"/>
                <w:color w:val="000000"/>
                <w:sz w:val="22"/>
              </w:rPr>
            </w:pPr>
            <w:r w:rsidRPr="00283B84">
              <w:rPr>
                <w:rFonts w:ascii="仿宋_GB2312" w:eastAsia="仿宋_GB2312" w:hAnsi="Times New Roman" w:cs="Times New Roman" w:hint="eastAsia"/>
                <w:color w:val="000000"/>
                <w:kern w:val="0"/>
                <w:sz w:val="22"/>
                <w:lang w:bidi="ar"/>
              </w:rPr>
              <w:t>0.00</w:t>
            </w:r>
          </w:p>
        </w:tc>
        <w:tc>
          <w:tcPr>
            <w:tcW w:w="454" w:type="pct"/>
            <w:tcBorders>
              <w:top w:val="single" w:sz="4" w:space="0" w:color="auto"/>
              <w:left w:val="single" w:sz="4" w:space="0" w:color="000000"/>
              <w:bottom w:val="single" w:sz="4" w:space="0" w:color="000000"/>
              <w:right w:val="single" w:sz="4" w:space="0" w:color="000000"/>
            </w:tcBorders>
            <w:shd w:val="clear" w:color="auto" w:fill="auto"/>
            <w:noWrap/>
            <w:vAlign w:val="center"/>
          </w:tcPr>
          <w:p w:rsidR="00283B84" w:rsidRPr="00283B84" w:rsidRDefault="005857D0" w:rsidP="005857D0">
            <w:pPr>
              <w:jc w:val="center"/>
              <w:textAlignment w:val="center"/>
              <w:rPr>
                <w:rFonts w:ascii="仿宋_GB2312" w:eastAsia="仿宋_GB2312" w:hAnsi="Times New Roman" w:cs="Times New Roman"/>
                <w:color w:val="000000"/>
                <w:sz w:val="22"/>
              </w:rPr>
            </w:pPr>
            <w:r>
              <w:rPr>
                <w:rFonts w:ascii="仿宋_GB2312" w:eastAsia="仿宋_GB2312" w:hAnsi="Times New Roman" w:cs="Times New Roman"/>
                <w:color w:val="000000"/>
                <w:kern w:val="0"/>
                <w:sz w:val="22"/>
                <w:lang w:bidi="ar"/>
              </w:rPr>
              <w:t>10.77</w:t>
            </w:r>
          </w:p>
        </w:tc>
        <w:tc>
          <w:tcPr>
            <w:tcW w:w="444" w:type="pct"/>
            <w:tcBorders>
              <w:top w:val="single" w:sz="4" w:space="0" w:color="auto"/>
              <w:left w:val="single" w:sz="4" w:space="0" w:color="000000"/>
              <w:bottom w:val="single" w:sz="4" w:space="0" w:color="000000"/>
              <w:right w:val="single" w:sz="4" w:space="0" w:color="auto"/>
            </w:tcBorders>
            <w:shd w:val="clear" w:color="auto" w:fill="auto"/>
            <w:noWrap/>
            <w:vAlign w:val="center"/>
          </w:tcPr>
          <w:p w:rsidR="00283B84" w:rsidRPr="00283B84" w:rsidRDefault="005857D0" w:rsidP="005F1A89">
            <w:pPr>
              <w:jc w:val="center"/>
              <w:textAlignment w:val="center"/>
              <w:rPr>
                <w:rFonts w:ascii="仿宋_GB2312" w:eastAsia="仿宋_GB2312" w:hAnsi="Times New Roman" w:cs="Times New Roman"/>
                <w:color w:val="000000"/>
                <w:sz w:val="22"/>
              </w:rPr>
            </w:pPr>
            <w:r>
              <w:rPr>
                <w:rFonts w:ascii="仿宋_GB2312" w:eastAsia="仿宋_GB2312" w:hAnsi="Times New Roman" w:cs="Times New Roman" w:hint="eastAsia"/>
                <w:color w:val="000000"/>
                <w:kern w:val="0"/>
                <w:sz w:val="22"/>
                <w:lang w:bidi="ar"/>
              </w:rPr>
              <w:t>2.</w:t>
            </w:r>
            <w:r>
              <w:rPr>
                <w:rFonts w:ascii="仿宋_GB2312" w:eastAsia="仿宋_GB2312" w:hAnsi="Times New Roman" w:cs="Times New Roman"/>
                <w:color w:val="000000"/>
                <w:kern w:val="0"/>
                <w:sz w:val="22"/>
                <w:lang w:bidi="ar"/>
              </w:rPr>
              <w:t>65</w:t>
            </w:r>
          </w:p>
        </w:tc>
      </w:tr>
      <w:tr w:rsidR="00283B84" w:rsidTr="00CD18D7">
        <w:trPr>
          <w:trHeight w:val="737"/>
          <w:jc w:val="center"/>
        </w:trPr>
        <w:tc>
          <w:tcPr>
            <w:tcW w:w="5000" w:type="pct"/>
            <w:gridSpan w:val="12"/>
            <w:tcBorders>
              <w:top w:val="single" w:sz="4" w:space="0" w:color="000000"/>
              <w:left w:val="single" w:sz="4" w:space="0" w:color="auto"/>
              <w:bottom w:val="single" w:sz="4" w:space="0" w:color="auto"/>
              <w:right w:val="single" w:sz="4" w:space="0" w:color="auto"/>
            </w:tcBorders>
            <w:shd w:val="clear" w:color="auto" w:fill="auto"/>
            <w:vAlign w:val="center"/>
          </w:tcPr>
          <w:p w:rsidR="00283B84" w:rsidRPr="00283B84" w:rsidRDefault="00283B84">
            <w:pPr>
              <w:jc w:val="left"/>
              <w:textAlignment w:val="center"/>
              <w:rPr>
                <w:rFonts w:ascii="仿宋_GB2312" w:eastAsia="仿宋_GB2312" w:hAnsi="Times New Roman" w:cs="Times New Roman"/>
                <w:color w:val="000000"/>
                <w:sz w:val="22"/>
              </w:rPr>
            </w:pPr>
            <w:r w:rsidRPr="00283B84">
              <w:rPr>
                <w:rFonts w:ascii="仿宋_GB2312" w:eastAsia="仿宋_GB2312" w:hAnsi="Times New Roman" w:cs="Times New Roman" w:hint="eastAsia"/>
                <w:color w:val="000000"/>
                <w:kern w:val="0"/>
                <w:sz w:val="22"/>
                <w:lang w:bidi="ar"/>
              </w:rPr>
              <w:t>注：</w:t>
            </w:r>
            <w:r w:rsidR="004919FE" w:rsidRPr="0049538F">
              <w:rPr>
                <w:rFonts w:ascii="仿宋_GB2312" w:eastAsia="仿宋_GB2312" w:hAnsi="Times New Roman" w:cs="Times New Roman" w:hint="eastAsia"/>
                <w:color w:val="000000"/>
                <w:kern w:val="0"/>
                <w:sz w:val="24"/>
                <w:szCs w:val="24"/>
                <w:lang w:bidi="ar"/>
              </w:rPr>
              <w:t>1.本表以“万元”为金额单位（保留两位小数）。</w:t>
            </w:r>
          </w:p>
        </w:tc>
      </w:tr>
    </w:tbl>
    <w:p w:rsidR="001F2360" w:rsidRDefault="001F2360" w:rsidP="001F2360">
      <w:pPr>
        <w:pStyle w:val="2"/>
        <w:ind w:firstLine="480"/>
      </w:pPr>
    </w:p>
    <w:p w:rsidR="001F2360" w:rsidRDefault="001F2360" w:rsidP="001F2360"/>
    <w:p w:rsidR="001F2360" w:rsidRDefault="001F2360" w:rsidP="001F2360">
      <w:pPr>
        <w:pStyle w:val="a0"/>
      </w:pPr>
    </w:p>
    <w:p w:rsidR="00A95350" w:rsidRDefault="00A95350" w:rsidP="00A95350">
      <w:pPr>
        <w:pStyle w:val="2"/>
        <w:ind w:firstLine="480"/>
      </w:pPr>
    </w:p>
    <w:p w:rsidR="00A95350" w:rsidRDefault="00A95350" w:rsidP="00A95350"/>
    <w:p w:rsidR="00A95350" w:rsidRDefault="00A95350" w:rsidP="00A95350">
      <w:pPr>
        <w:pStyle w:val="a0"/>
      </w:pPr>
    </w:p>
    <w:p w:rsidR="00A95350" w:rsidRDefault="00A95350" w:rsidP="00A95350">
      <w:pPr>
        <w:pStyle w:val="2"/>
        <w:ind w:firstLine="480"/>
      </w:pPr>
    </w:p>
    <w:p w:rsidR="00A95350" w:rsidRDefault="00A95350" w:rsidP="00A95350"/>
    <w:p w:rsidR="00A95350" w:rsidRDefault="00A95350" w:rsidP="00A95350">
      <w:pPr>
        <w:pStyle w:val="a0"/>
      </w:pPr>
    </w:p>
    <w:p w:rsidR="00A95350" w:rsidRDefault="00A95350" w:rsidP="00A95350">
      <w:pPr>
        <w:pStyle w:val="2"/>
        <w:ind w:firstLine="480"/>
      </w:pPr>
    </w:p>
    <w:p w:rsidR="00A95350" w:rsidRDefault="00A95350">
      <w:pPr>
        <w:jc w:val="left"/>
        <w:sectPr w:rsidR="00A95350">
          <w:pgSz w:w="16838" w:h="11906" w:orient="landscape"/>
          <w:pgMar w:top="1417" w:right="2098" w:bottom="1417" w:left="1984" w:header="720" w:footer="1247" w:gutter="0"/>
          <w:cols w:space="0"/>
          <w:docGrid w:type="lines" w:linePitch="312"/>
        </w:sectPr>
      </w:pPr>
    </w:p>
    <w:p w:rsidR="00A95350" w:rsidRDefault="00A95350">
      <w:pPr>
        <w:jc w:val="left"/>
      </w:pPr>
    </w:p>
    <w:p w:rsidR="00C3562B" w:rsidRDefault="00C3562B" w:rsidP="00A95350">
      <w:pPr>
        <w:pStyle w:val="Default"/>
        <w:ind w:firstLine="1440"/>
        <w:jc w:val="center"/>
        <w:rPr>
          <w:rFonts w:ascii="Times New Roman" w:eastAsia="方正小标宋简体" w:hAnsi="Times New Roman" w:cs="Times New Roman"/>
          <w:sz w:val="72"/>
          <w:szCs w:val="72"/>
        </w:rPr>
      </w:pPr>
    </w:p>
    <w:p w:rsidR="00C3562B" w:rsidRDefault="00C3562B" w:rsidP="00A95350">
      <w:pPr>
        <w:pStyle w:val="Default"/>
        <w:ind w:firstLine="1440"/>
        <w:jc w:val="center"/>
        <w:rPr>
          <w:rFonts w:ascii="Times New Roman" w:eastAsia="方正小标宋简体" w:hAnsi="Times New Roman" w:cs="Times New Roman"/>
          <w:sz w:val="72"/>
          <w:szCs w:val="72"/>
        </w:rPr>
      </w:pPr>
    </w:p>
    <w:p w:rsidR="00C3562B" w:rsidRDefault="00C3562B" w:rsidP="00A95350">
      <w:pPr>
        <w:pStyle w:val="Default"/>
        <w:ind w:firstLine="1440"/>
        <w:jc w:val="center"/>
        <w:rPr>
          <w:rFonts w:ascii="Times New Roman" w:eastAsia="方正小标宋简体" w:hAnsi="Times New Roman" w:cs="Times New Roman"/>
          <w:sz w:val="72"/>
          <w:szCs w:val="72"/>
        </w:rPr>
      </w:pPr>
    </w:p>
    <w:p w:rsidR="00A95350" w:rsidRDefault="00A95350" w:rsidP="00CD18D7">
      <w:pPr>
        <w:pStyle w:val="Default"/>
        <w:ind w:firstLine="1440"/>
        <w:jc w:val="center"/>
        <w:rPr>
          <w:rFonts w:ascii="Times New Roman" w:eastAsia="方正小标宋简体" w:hAnsi="Times New Roman" w:cs="Times New Roman"/>
          <w:sz w:val="72"/>
          <w:szCs w:val="72"/>
        </w:rPr>
      </w:pPr>
      <w:r>
        <w:rPr>
          <w:rFonts w:ascii="Times New Roman" w:eastAsia="方正小标宋简体" w:hAnsi="Times New Roman" w:cs="Times New Roman"/>
          <w:sz w:val="72"/>
          <w:szCs w:val="72"/>
        </w:rPr>
        <w:t>第三部分</w:t>
      </w:r>
    </w:p>
    <w:p w:rsidR="00A95350" w:rsidRDefault="00A95350" w:rsidP="00CD18D7">
      <w:pPr>
        <w:pStyle w:val="Default"/>
        <w:ind w:firstLine="1680"/>
        <w:jc w:val="center"/>
        <w:rPr>
          <w:rFonts w:ascii="Times New Roman" w:eastAsia="方正小标宋简体" w:hAnsi="Times New Roman" w:cs="Times New Roman"/>
          <w:sz w:val="84"/>
          <w:szCs w:val="84"/>
        </w:rPr>
      </w:pPr>
    </w:p>
    <w:p w:rsidR="00A95350" w:rsidRDefault="00A95350" w:rsidP="00CD18D7">
      <w:pPr>
        <w:pStyle w:val="Default"/>
        <w:ind w:firstLine="1440"/>
        <w:jc w:val="center"/>
        <w:rPr>
          <w:rFonts w:ascii="Times New Roman" w:eastAsia="方正小标宋简体" w:hAnsi="Times New Roman" w:cs="Times New Roman"/>
          <w:sz w:val="72"/>
          <w:szCs w:val="72"/>
        </w:rPr>
      </w:pPr>
      <w:r>
        <w:rPr>
          <w:rFonts w:ascii="Times New Roman" w:eastAsia="方正小标宋简体" w:hAnsi="Times New Roman" w:cs="Times New Roman"/>
          <w:sz w:val="72"/>
          <w:szCs w:val="72"/>
        </w:rPr>
        <w:t>2023</w:t>
      </w:r>
      <w:r>
        <w:rPr>
          <w:rFonts w:ascii="Times New Roman" w:eastAsia="方正小标宋简体" w:hAnsi="Times New Roman" w:cs="Times New Roman"/>
          <w:sz w:val="72"/>
          <w:szCs w:val="72"/>
        </w:rPr>
        <w:t>年度部门决算情况</w:t>
      </w:r>
    </w:p>
    <w:p w:rsidR="00A95350" w:rsidRDefault="00A95350" w:rsidP="00CD18D7">
      <w:pPr>
        <w:pStyle w:val="Default"/>
        <w:ind w:firstLine="1440"/>
        <w:jc w:val="center"/>
        <w:rPr>
          <w:rFonts w:ascii="Times New Roman" w:eastAsia="方正小标宋简体" w:hAnsi="Times New Roman" w:cs="Times New Roman"/>
          <w:sz w:val="72"/>
          <w:szCs w:val="72"/>
        </w:rPr>
      </w:pPr>
      <w:r>
        <w:rPr>
          <w:rFonts w:ascii="Times New Roman" w:eastAsia="方正小标宋简体" w:hAnsi="Times New Roman" w:cs="Times New Roman"/>
          <w:sz w:val="72"/>
          <w:szCs w:val="72"/>
        </w:rPr>
        <w:t>说明</w:t>
      </w:r>
    </w:p>
    <w:p w:rsidR="00A95350" w:rsidRDefault="00A95350" w:rsidP="00A95350">
      <w:pPr>
        <w:pStyle w:val="aa"/>
        <w:spacing w:line="590" w:lineRule="exact"/>
        <w:ind w:firstLine="1680"/>
        <w:jc w:val="left"/>
        <w:rPr>
          <w:rFonts w:ascii="Times New Roman" w:eastAsia="方正小标宋简体" w:hAnsi="Times New Roman" w:cs="Times New Roman"/>
          <w:color w:val="333333"/>
          <w:kern w:val="0"/>
          <w:sz w:val="84"/>
          <w:szCs w:val="84"/>
          <w:shd w:val="clear" w:color="auto" w:fill="FFFFFF"/>
          <w:lang w:bidi="ar"/>
        </w:rPr>
      </w:pPr>
    </w:p>
    <w:p w:rsidR="00AE2902" w:rsidRDefault="00AE2902" w:rsidP="00A95350">
      <w:pPr>
        <w:pStyle w:val="aa"/>
        <w:spacing w:line="590" w:lineRule="exact"/>
        <w:ind w:firstLine="1680"/>
        <w:jc w:val="left"/>
        <w:rPr>
          <w:rFonts w:ascii="Times New Roman" w:eastAsia="方正小标宋简体" w:hAnsi="Times New Roman" w:cs="Times New Roman"/>
          <w:color w:val="333333"/>
          <w:kern w:val="0"/>
          <w:sz w:val="84"/>
          <w:szCs w:val="84"/>
          <w:shd w:val="clear" w:color="auto" w:fill="FFFFFF"/>
          <w:lang w:bidi="ar"/>
        </w:rPr>
      </w:pPr>
    </w:p>
    <w:p w:rsidR="00AE2902" w:rsidRDefault="00AE2902" w:rsidP="00A95350">
      <w:pPr>
        <w:pStyle w:val="aa"/>
        <w:spacing w:line="590" w:lineRule="exact"/>
        <w:ind w:firstLine="1680"/>
        <w:jc w:val="left"/>
        <w:rPr>
          <w:rFonts w:ascii="Times New Roman" w:eastAsia="方正小标宋简体" w:hAnsi="Times New Roman" w:cs="Times New Roman"/>
          <w:color w:val="333333"/>
          <w:kern w:val="0"/>
          <w:sz w:val="84"/>
          <w:szCs w:val="84"/>
          <w:shd w:val="clear" w:color="auto" w:fill="FFFFFF"/>
          <w:lang w:bidi="ar"/>
        </w:rPr>
      </w:pPr>
    </w:p>
    <w:p w:rsidR="00AE2902" w:rsidRDefault="00AE2902" w:rsidP="00A95350">
      <w:pPr>
        <w:pStyle w:val="aa"/>
        <w:spacing w:line="590" w:lineRule="exact"/>
        <w:ind w:firstLine="1680"/>
        <w:jc w:val="left"/>
        <w:rPr>
          <w:rFonts w:ascii="Times New Roman" w:eastAsia="方正小标宋简体" w:hAnsi="Times New Roman" w:cs="Times New Roman"/>
          <w:color w:val="333333"/>
          <w:kern w:val="0"/>
          <w:sz w:val="84"/>
          <w:szCs w:val="84"/>
          <w:shd w:val="clear" w:color="auto" w:fill="FFFFFF"/>
          <w:lang w:bidi="ar"/>
        </w:rPr>
      </w:pPr>
    </w:p>
    <w:p w:rsidR="00AE2902" w:rsidRDefault="00AE2902" w:rsidP="00A95350">
      <w:pPr>
        <w:pStyle w:val="aa"/>
        <w:spacing w:line="590" w:lineRule="exact"/>
        <w:ind w:firstLine="1680"/>
        <w:jc w:val="left"/>
        <w:rPr>
          <w:rFonts w:ascii="Times New Roman" w:eastAsia="方正小标宋简体" w:hAnsi="Times New Roman" w:cs="Times New Roman"/>
          <w:color w:val="333333"/>
          <w:kern w:val="0"/>
          <w:sz w:val="84"/>
          <w:szCs w:val="84"/>
          <w:shd w:val="clear" w:color="auto" w:fill="FFFFFF"/>
          <w:lang w:bidi="ar"/>
        </w:rPr>
      </w:pPr>
    </w:p>
    <w:p w:rsidR="00AE2902" w:rsidRDefault="00AE2902" w:rsidP="00A95350">
      <w:pPr>
        <w:pStyle w:val="aa"/>
        <w:spacing w:line="590" w:lineRule="exact"/>
        <w:ind w:firstLine="1680"/>
        <w:jc w:val="left"/>
        <w:rPr>
          <w:rFonts w:ascii="Times New Roman" w:eastAsia="方正小标宋简体" w:hAnsi="Times New Roman" w:cs="Times New Roman"/>
          <w:color w:val="333333"/>
          <w:kern w:val="0"/>
          <w:sz w:val="84"/>
          <w:szCs w:val="84"/>
          <w:shd w:val="clear" w:color="auto" w:fill="FFFFFF"/>
          <w:lang w:bidi="ar"/>
        </w:rPr>
      </w:pPr>
    </w:p>
    <w:p w:rsidR="00AE2902" w:rsidRDefault="00AE2902" w:rsidP="00A95350">
      <w:pPr>
        <w:pStyle w:val="aa"/>
        <w:spacing w:line="590" w:lineRule="exact"/>
        <w:ind w:firstLine="1680"/>
        <w:jc w:val="left"/>
        <w:rPr>
          <w:rFonts w:ascii="Times New Roman" w:eastAsia="方正小标宋简体" w:hAnsi="Times New Roman" w:cs="Times New Roman"/>
          <w:color w:val="333333"/>
          <w:kern w:val="0"/>
          <w:sz w:val="84"/>
          <w:szCs w:val="84"/>
          <w:shd w:val="clear" w:color="auto" w:fill="FFFFFF"/>
          <w:lang w:bidi="ar"/>
        </w:rPr>
      </w:pPr>
    </w:p>
    <w:p w:rsidR="00A95350"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Pr>
          <w:rFonts w:ascii="Times New Roman" w:eastAsia="黑体" w:hAnsi="Times New Roman" w:cs="Times New Roman"/>
          <w:color w:val="333333"/>
          <w:kern w:val="0"/>
          <w:sz w:val="32"/>
          <w:szCs w:val="32"/>
          <w:shd w:val="clear" w:color="auto" w:fill="FFFFFF"/>
          <w:lang w:bidi="ar"/>
        </w:rPr>
        <w:lastRenderedPageBreak/>
        <w:t>一、收入支出决算总体情况说明</w:t>
      </w:r>
    </w:p>
    <w:p w:rsidR="009E5E0F" w:rsidRPr="005C1812" w:rsidRDefault="009E5E0F" w:rsidP="00CD18D7">
      <w:pPr>
        <w:pStyle w:val="Default"/>
        <w:autoSpaceDE/>
        <w:autoSpaceDN/>
        <w:adjustRightInd/>
        <w:spacing w:line="600" w:lineRule="exact"/>
        <w:ind w:firstLineChars="200" w:firstLine="640"/>
        <w:jc w:val="both"/>
        <w:rPr>
          <w:rFonts w:ascii="Times New Roman" w:eastAsia="仿宋_GB2312" w:hAnsi="Times New Roman" w:cs="Times New Roman"/>
          <w:color w:val="333333"/>
          <w:sz w:val="32"/>
          <w:szCs w:val="32"/>
          <w:shd w:val="clear" w:color="auto" w:fill="FFFFFF"/>
          <w:lang w:bidi="ar"/>
        </w:rPr>
      </w:pPr>
      <w:r w:rsidRPr="005C1812">
        <w:rPr>
          <w:rFonts w:ascii="Times New Roman" w:eastAsia="仿宋_GB2312" w:hAnsi="Times New Roman" w:cs="Times New Roman"/>
          <w:color w:val="333333"/>
          <w:sz w:val="32"/>
          <w:szCs w:val="32"/>
          <w:shd w:val="clear" w:color="auto" w:fill="FFFFFF"/>
          <w:lang w:bidi="ar"/>
        </w:rPr>
        <w:t>2023</w:t>
      </w:r>
      <w:r w:rsidRPr="005C1812">
        <w:rPr>
          <w:rFonts w:ascii="Times New Roman" w:eastAsia="仿宋_GB2312" w:hAnsi="Times New Roman" w:cs="Times New Roman"/>
          <w:color w:val="333333"/>
          <w:sz w:val="32"/>
          <w:szCs w:val="32"/>
          <w:shd w:val="clear" w:color="auto" w:fill="FFFFFF"/>
          <w:lang w:bidi="ar"/>
        </w:rPr>
        <w:t>年度本年收入</w:t>
      </w:r>
      <w:r w:rsidRPr="005C1812">
        <w:rPr>
          <w:rFonts w:ascii="Times New Roman" w:eastAsia="仿宋_GB2312" w:hAnsi="Times New Roman" w:cs="Times New Roman"/>
          <w:color w:val="333333"/>
          <w:sz w:val="32"/>
          <w:szCs w:val="32"/>
          <w:shd w:val="clear" w:color="auto" w:fill="FFFFFF"/>
          <w:lang w:bidi="ar"/>
        </w:rPr>
        <w:t>3831.02</w:t>
      </w:r>
      <w:r w:rsidRPr="005C1812">
        <w:rPr>
          <w:rFonts w:ascii="Times New Roman" w:eastAsia="仿宋_GB2312" w:hAnsi="Times New Roman" w:cs="Times New Roman"/>
          <w:color w:val="333333"/>
          <w:sz w:val="32"/>
          <w:szCs w:val="32"/>
          <w:shd w:val="clear" w:color="auto" w:fill="FFFFFF"/>
          <w:lang w:bidi="ar"/>
        </w:rPr>
        <w:t>万元，年初结转和结余</w:t>
      </w:r>
      <w:r w:rsidRPr="005C1812">
        <w:rPr>
          <w:rFonts w:ascii="Times New Roman" w:eastAsia="仿宋_GB2312" w:hAnsi="Times New Roman" w:cs="Times New Roman"/>
          <w:color w:val="333333"/>
          <w:sz w:val="32"/>
          <w:szCs w:val="32"/>
          <w:shd w:val="clear" w:color="auto" w:fill="FFFFFF"/>
          <w:lang w:bidi="ar"/>
        </w:rPr>
        <w:t>494.23</w:t>
      </w:r>
      <w:r w:rsidRPr="005C1812">
        <w:rPr>
          <w:rFonts w:ascii="Times New Roman" w:eastAsia="仿宋_GB2312" w:hAnsi="Times New Roman" w:cs="Times New Roman"/>
          <w:color w:val="333333"/>
          <w:sz w:val="32"/>
          <w:szCs w:val="32"/>
          <w:shd w:val="clear" w:color="auto" w:fill="FFFFFF"/>
          <w:lang w:bidi="ar"/>
        </w:rPr>
        <w:t>万元</w:t>
      </w:r>
      <w:r w:rsidR="00674E38" w:rsidRPr="005C1812">
        <w:rPr>
          <w:rFonts w:ascii="Times New Roman" w:eastAsia="仿宋_GB2312" w:hAnsi="Times New Roman" w:cs="Times New Roman" w:hint="eastAsia"/>
          <w:color w:val="333333"/>
          <w:sz w:val="32"/>
          <w:szCs w:val="32"/>
          <w:shd w:val="clear" w:color="auto" w:fill="FFFFFF"/>
          <w:lang w:bidi="ar"/>
        </w:rPr>
        <w:t>；</w:t>
      </w:r>
      <w:r w:rsidRPr="005C1812">
        <w:rPr>
          <w:rFonts w:ascii="Times New Roman" w:eastAsia="仿宋_GB2312" w:hAnsi="Times New Roman" w:cs="Times New Roman"/>
          <w:color w:val="333333"/>
          <w:sz w:val="32"/>
          <w:szCs w:val="32"/>
          <w:shd w:val="clear" w:color="auto" w:fill="FFFFFF"/>
          <w:lang w:bidi="ar"/>
        </w:rPr>
        <w:t>本年支出</w:t>
      </w:r>
      <w:r w:rsidRPr="005C1812">
        <w:rPr>
          <w:rFonts w:ascii="Times New Roman" w:eastAsia="仿宋_GB2312" w:hAnsi="Times New Roman" w:cs="Times New Roman"/>
          <w:color w:val="333333"/>
          <w:sz w:val="32"/>
          <w:szCs w:val="32"/>
          <w:shd w:val="clear" w:color="auto" w:fill="FFFFFF"/>
          <w:lang w:bidi="ar"/>
        </w:rPr>
        <w:t>4105.63</w:t>
      </w:r>
      <w:r w:rsidRPr="005C1812">
        <w:rPr>
          <w:rFonts w:ascii="Times New Roman" w:eastAsia="仿宋_GB2312" w:hAnsi="Times New Roman" w:cs="Times New Roman"/>
          <w:color w:val="333333"/>
          <w:sz w:val="32"/>
          <w:szCs w:val="32"/>
          <w:shd w:val="clear" w:color="auto" w:fill="FFFFFF"/>
          <w:lang w:bidi="ar"/>
        </w:rPr>
        <w:t>万元，结余分配</w:t>
      </w:r>
      <w:r w:rsidRPr="005C1812">
        <w:rPr>
          <w:rFonts w:ascii="Times New Roman" w:eastAsia="仿宋_GB2312" w:hAnsi="Times New Roman" w:cs="Times New Roman"/>
          <w:color w:val="333333"/>
          <w:sz w:val="32"/>
          <w:szCs w:val="32"/>
          <w:shd w:val="clear" w:color="auto" w:fill="FFFFFF"/>
          <w:lang w:bidi="ar"/>
        </w:rPr>
        <w:t>0.00</w:t>
      </w:r>
      <w:r w:rsidRPr="005C1812">
        <w:rPr>
          <w:rFonts w:ascii="Times New Roman" w:eastAsia="仿宋_GB2312" w:hAnsi="Times New Roman" w:cs="Times New Roman"/>
          <w:color w:val="333333"/>
          <w:sz w:val="32"/>
          <w:szCs w:val="32"/>
          <w:shd w:val="clear" w:color="auto" w:fill="FFFFFF"/>
          <w:lang w:bidi="ar"/>
        </w:rPr>
        <w:t>万元，年末结转和结余</w:t>
      </w:r>
      <w:r w:rsidRPr="005C1812">
        <w:rPr>
          <w:rFonts w:ascii="Times New Roman" w:eastAsia="仿宋_GB2312" w:hAnsi="Times New Roman" w:cs="Times New Roman"/>
          <w:color w:val="333333"/>
          <w:sz w:val="32"/>
          <w:szCs w:val="32"/>
          <w:shd w:val="clear" w:color="auto" w:fill="FFFFFF"/>
          <w:lang w:bidi="ar"/>
        </w:rPr>
        <w:t>219.61</w:t>
      </w:r>
      <w:r w:rsidRPr="005C1812">
        <w:rPr>
          <w:rFonts w:ascii="Times New Roman" w:eastAsia="仿宋_GB2312" w:hAnsi="Times New Roman" w:cs="Times New Roman"/>
          <w:color w:val="333333"/>
          <w:sz w:val="32"/>
          <w:szCs w:val="32"/>
          <w:shd w:val="clear" w:color="auto" w:fill="FFFFFF"/>
          <w:lang w:bidi="ar"/>
        </w:rPr>
        <w:t>万元。</w:t>
      </w:r>
      <w:r w:rsidRPr="005C1812">
        <w:rPr>
          <w:rFonts w:ascii="Times New Roman" w:eastAsia="仿宋_GB2312" w:hAnsi="Times New Roman" w:cs="Times New Roman" w:hint="eastAsia"/>
          <w:color w:val="333333"/>
          <w:sz w:val="32"/>
          <w:szCs w:val="32"/>
          <w:shd w:val="clear" w:color="auto" w:fill="FFFFFF"/>
          <w:lang w:bidi="ar"/>
        </w:rPr>
        <w:t>与上年相比，本年收入较上年增加</w:t>
      </w:r>
      <w:r w:rsidR="00C3625D">
        <w:rPr>
          <w:rFonts w:ascii="Times New Roman" w:eastAsia="仿宋_GB2312" w:hAnsi="Times New Roman" w:cs="Times New Roman"/>
          <w:color w:val="333333"/>
          <w:sz w:val="32"/>
          <w:szCs w:val="32"/>
          <w:shd w:val="clear" w:color="auto" w:fill="FFFFFF"/>
          <w:lang w:bidi="ar"/>
        </w:rPr>
        <w:t>341.90</w:t>
      </w:r>
      <w:r w:rsidR="00674E38" w:rsidRPr="005C1812">
        <w:rPr>
          <w:rFonts w:ascii="Times New Roman" w:eastAsia="仿宋_GB2312" w:hAnsi="Times New Roman" w:cs="Times New Roman" w:hint="eastAsia"/>
          <w:color w:val="333333"/>
          <w:sz w:val="32"/>
          <w:szCs w:val="32"/>
          <w:shd w:val="clear" w:color="auto" w:fill="FFFFFF"/>
          <w:lang w:bidi="ar"/>
        </w:rPr>
        <w:t>万元</w:t>
      </w:r>
      <w:r w:rsidRPr="005C1812">
        <w:rPr>
          <w:rFonts w:ascii="Times New Roman" w:eastAsia="仿宋_GB2312" w:hAnsi="Times New Roman" w:cs="Times New Roman" w:hint="eastAsia"/>
          <w:color w:val="333333"/>
          <w:sz w:val="32"/>
          <w:szCs w:val="32"/>
          <w:shd w:val="clear" w:color="auto" w:fill="FFFFFF"/>
          <w:lang w:bidi="ar"/>
        </w:rPr>
        <w:t>，本年支出较上年增加</w:t>
      </w:r>
      <w:r w:rsidR="00C3625D">
        <w:rPr>
          <w:rFonts w:ascii="Times New Roman" w:eastAsia="仿宋_GB2312" w:hAnsi="Times New Roman" w:cs="Times New Roman"/>
          <w:color w:val="333333"/>
          <w:sz w:val="32"/>
          <w:szCs w:val="32"/>
          <w:shd w:val="clear" w:color="auto" w:fill="FFFFFF"/>
          <w:lang w:bidi="ar"/>
        </w:rPr>
        <w:t>545.52</w:t>
      </w:r>
      <w:r w:rsidR="00674E38" w:rsidRPr="005C1812">
        <w:rPr>
          <w:rFonts w:ascii="Times New Roman" w:eastAsia="仿宋_GB2312" w:hAnsi="Times New Roman" w:cs="Times New Roman" w:hint="eastAsia"/>
          <w:color w:val="333333"/>
          <w:sz w:val="32"/>
          <w:szCs w:val="32"/>
          <w:shd w:val="clear" w:color="auto" w:fill="FFFFFF"/>
          <w:lang w:bidi="ar"/>
        </w:rPr>
        <w:t>万元</w:t>
      </w:r>
      <w:r w:rsidRPr="005C1812">
        <w:rPr>
          <w:rFonts w:ascii="Times New Roman" w:eastAsia="仿宋_GB2312" w:hAnsi="Times New Roman" w:cs="Times New Roman" w:hint="eastAsia"/>
          <w:color w:val="333333"/>
          <w:sz w:val="32"/>
          <w:szCs w:val="32"/>
          <w:shd w:val="clear" w:color="auto" w:fill="FFFFFF"/>
          <w:lang w:bidi="ar"/>
        </w:rPr>
        <w:t>，主要原因是</w:t>
      </w:r>
      <w:r w:rsidR="00674E38" w:rsidRPr="005C1812">
        <w:rPr>
          <w:rFonts w:ascii="Times New Roman" w:eastAsia="仿宋_GB2312" w:hAnsi="Times New Roman" w:cs="Times New Roman" w:hint="eastAsia"/>
          <w:color w:val="333333"/>
          <w:sz w:val="32"/>
          <w:szCs w:val="32"/>
          <w:shd w:val="clear" w:color="auto" w:fill="FFFFFF"/>
          <w:lang w:bidi="ar"/>
        </w:rPr>
        <w:t>本年</w:t>
      </w:r>
      <w:r w:rsidRPr="005C1812">
        <w:rPr>
          <w:rFonts w:ascii="Times New Roman" w:eastAsia="仿宋_GB2312" w:hAnsi="Times New Roman" w:cs="Times New Roman" w:hint="eastAsia"/>
          <w:color w:val="333333"/>
          <w:sz w:val="32"/>
          <w:szCs w:val="32"/>
          <w:shd w:val="clear" w:color="auto" w:fill="FFFFFF"/>
          <w:lang w:bidi="ar"/>
        </w:rPr>
        <w:t>培训规模相较</w:t>
      </w:r>
      <w:r w:rsidRPr="00751C53">
        <w:rPr>
          <w:rFonts w:ascii="Times New Roman" w:eastAsia="仿宋_GB2312" w:hAnsi="Times New Roman" w:cs="Times New Roman"/>
          <w:color w:val="333333"/>
          <w:sz w:val="32"/>
          <w:szCs w:val="32"/>
          <w:shd w:val="clear" w:color="auto" w:fill="FFFFFF"/>
          <w:lang w:bidi="ar"/>
        </w:rPr>
        <w:t>2022</w:t>
      </w:r>
      <w:r w:rsidRPr="00751C53">
        <w:rPr>
          <w:rFonts w:ascii="Times New Roman" w:eastAsia="仿宋_GB2312" w:hAnsi="Times New Roman" w:cs="Times New Roman" w:hint="eastAsia"/>
          <w:color w:val="333333"/>
          <w:sz w:val="32"/>
          <w:szCs w:val="32"/>
          <w:shd w:val="clear" w:color="auto" w:fill="FFFFFF"/>
          <w:lang w:bidi="ar"/>
        </w:rPr>
        <w:t>年</w:t>
      </w:r>
      <w:r w:rsidR="00674E38" w:rsidRPr="00751C53">
        <w:rPr>
          <w:rFonts w:ascii="Times New Roman" w:eastAsia="仿宋_GB2312" w:hAnsi="Times New Roman" w:cs="Times New Roman" w:hint="eastAsia"/>
          <w:color w:val="333333"/>
          <w:sz w:val="32"/>
          <w:szCs w:val="32"/>
          <w:shd w:val="clear" w:color="auto" w:fill="FFFFFF"/>
          <w:lang w:bidi="ar"/>
        </w:rPr>
        <w:t>显著</w:t>
      </w:r>
      <w:r w:rsidRPr="00751C53">
        <w:rPr>
          <w:rFonts w:ascii="Times New Roman" w:eastAsia="仿宋_GB2312" w:hAnsi="Times New Roman" w:cs="Times New Roman" w:hint="eastAsia"/>
          <w:color w:val="333333"/>
          <w:sz w:val="32"/>
          <w:szCs w:val="32"/>
          <w:shd w:val="clear" w:color="auto" w:fill="FFFFFF"/>
          <w:lang w:bidi="ar"/>
        </w:rPr>
        <w:t>增长</w:t>
      </w:r>
      <w:r w:rsidR="00825025" w:rsidRPr="00751C53">
        <w:rPr>
          <w:rFonts w:ascii="Times New Roman" w:eastAsia="仿宋_GB2312" w:hAnsi="Times New Roman" w:cs="Times New Roman" w:hint="eastAsia"/>
          <w:color w:val="333333"/>
          <w:sz w:val="32"/>
          <w:szCs w:val="32"/>
          <w:shd w:val="clear" w:color="auto" w:fill="FFFFFF"/>
          <w:lang w:bidi="ar"/>
        </w:rPr>
        <w:t>及</w:t>
      </w:r>
      <w:r w:rsidR="00825025" w:rsidRPr="007D35CC">
        <w:rPr>
          <w:rFonts w:ascii="Times New Roman" w:eastAsia="仿宋_GB2312" w:hAnsi="Times New Roman" w:cs="Times New Roman" w:hint="eastAsia"/>
          <w:color w:val="333333"/>
          <w:sz w:val="32"/>
          <w:szCs w:val="32"/>
          <w:shd w:val="clear" w:color="auto" w:fill="FFFFFF"/>
          <w:lang w:bidi="ar"/>
        </w:rPr>
        <w:t>基建</w:t>
      </w:r>
      <w:r w:rsidR="00751C53">
        <w:rPr>
          <w:rFonts w:ascii="Times New Roman" w:eastAsia="仿宋_GB2312" w:hAnsi="Times New Roman" w:cs="Times New Roman" w:hint="eastAsia"/>
          <w:color w:val="333333"/>
          <w:sz w:val="32"/>
          <w:szCs w:val="32"/>
          <w:shd w:val="clear" w:color="auto" w:fill="FFFFFF"/>
          <w:lang w:bidi="ar"/>
        </w:rPr>
        <w:t>支出增加</w:t>
      </w:r>
      <w:r w:rsidR="00825025" w:rsidRPr="007D35CC">
        <w:rPr>
          <w:rFonts w:ascii="Times New Roman" w:eastAsia="仿宋_GB2312" w:hAnsi="Times New Roman" w:cs="Times New Roman" w:hint="eastAsia"/>
          <w:color w:val="333333"/>
          <w:sz w:val="32"/>
          <w:szCs w:val="32"/>
          <w:shd w:val="clear" w:color="auto" w:fill="FFFFFF"/>
          <w:lang w:bidi="ar"/>
        </w:rPr>
        <w:t>。</w:t>
      </w:r>
    </w:p>
    <w:p w:rsidR="00A95350" w:rsidRPr="00825025"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sidRPr="00825025">
        <w:rPr>
          <w:rFonts w:ascii="Times New Roman" w:eastAsia="黑体" w:hAnsi="Times New Roman" w:cs="Times New Roman" w:hint="eastAsia"/>
          <w:color w:val="333333"/>
          <w:kern w:val="0"/>
          <w:sz w:val="32"/>
          <w:szCs w:val="32"/>
          <w:shd w:val="clear" w:color="auto" w:fill="FFFFFF"/>
          <w:lang w:bidi="ar"/>
        </w:rPr>
        <w:t>二、收入决算情况说明</w:t>
      </w:r>
    </w:p>
    <w:p w:rsidR="00825025" w:rsidRPr="00825025" w:rsidRDefault="00825025" w:rsidP="00CD18D7">
      <w:pPr>
        <w:pStyle w:val="Default"/>
        <w:autoSpaceDE/>
        <w:autoSpaceDN/>
        <w:adjustRightInd/>
        <w:spacing w:line="600" w:lineRule="exact"/>
        <w:ind w:firstLineChars="200" w:firstLine="640"/>
        <w:jc w:val="both"/>
        <w:rPr>
          <w:rFonts w:ascii="Times New Roman" w:eastAsia="仿宋_GB2312" w:hAnsi="Times New Roman" w:cs="Times New Roman"/>
          <w:color w:val="333333"/>
          <w:sz w:val="32"/>
          <w:szCs w:val="32"/>
          <w:shd w:val="clear" w:color="auto" w:fill="FFFFFF"/>
          <w:lang w:bidi="ar"/>
        </w:rPr>
      </w:pPr>
      <w:r w:rsidRPr="005C1812">
        <w:rPr>
          <w:rFonts w:ascii="Times New Roman" w:eastAsia="仿宋_GB2312" w:hAnsi="Times New Roman" w:cs="Times New Roman"/>
          <w:color w:val="333333"/>
          <w:sz w:val="32"/>
          <w:szCs w:val="32"/>
          <w:shd w:val="clear" w:color="auto" w:fill="FFFFFF"/>
          <w:lang w:bidi="ar"/>
        </w:rPr>
        <w:t>2023</w:t>
      </w:r>
      <w:r w:rsidRPr="005C1812">
        <w:rPr>
          <w:rFonts w:ascii="Times New Roman" w:eastAsia="仿宋_GB2312" w:hAnsi="Times New Roman" w:cs="Times New Roman" w:hint="eastAsia"/>
          <w:color w:val="333333"/>
          <w:sz w:val="32"/>
          <w:szCs w:val="32"/>
          <w:shd w:val="clear" w:color="auto" w:fill="FFFFFF"/>
        </w:rPr>
        <w:t>年度决算本年收入合计</w:t>
      </w:r>
      <w:r w:rsidRPr="005C1812">
        <w:rPr>
          <w:rFonts w:ascii="Times New Roman" w:eastAsia="仿宋_GB2312" w:hAnsi="Times New Roman" w:cs="Times New Roman"/>
          <w:color w:val="333333"/>
          <w:sz w:val="32"/>
          <w:szCs w:val="32"/>
          <w:shd w:val="clear" w:color="auto" w:fill="FFFFFF"/>
          <w:lang w:bidi="ar"/>
        </w:rPr>
        <w:t>3831.02</w:t>
      </w:r>
      <w:r w:rsidRPr="005C1812">
        <w:rPr>
          <w:rFonts w:ascii="Times New Roman" w:eastAsia="仿宋_GB2312" w:hAnsi="Times New Roman" w:cs="Times New Roman" w:hint="eastAsia"/>
          <w:color w:val="333333"/>
          <w:sz w:val="32"/>
          <w:szCs w:val="32"/>
          <w:shd w:val="clear" w:color="auto" w:fill="FFFFFF"/>
          <w:lang w:bidi="ar"/>
        </w:rPr>
        <w:t>万元，其中：财政拨款收入</w:t>
      </w:r>
      <w:r w:rsidRPr="005C1812">
        <w:rPr>
          <w:rFonts w:ascii="Times New Roman" w:eastAsia="仿宋_GB2312" w:hAnsi="Times New Roman" w:cs="Times New Roman"/>
          <w:color w:val="333333"/>
          <w:sz w:val="32"/>
          <w:szCs w:val="32"/>
          <w:shd w:val="clear" w:color="auto" w:fill="FFFFFF"/>
          <w:lang w:bidi="ar"/>
        </w:rPr>
        <w:t>1429.94</w:t>
      </w:r>
      <w:r w:rsidRPr="005C1812">
        <w:rPr>
          <w:rFonts w:ascii="Times New Roman" w:eastAsia="仿宋_GB2312" w:hAnsi="Times New Roman" w:cs="Times New Roman" w:hint="eastAsia"/>
          <w:color w:val="333333"/>
          <w:sz w:val="32"/>
          <w:szCs w:val="32"/>
          <w:shd w:val="clear" w:color="auto" w:fill="FFFFFF"/>
          <w:lang w:bidi="ar"/>
        </w:rPr>
        <w:t>万元，占</w:t>
      </w:r>
      <w:r w:rsidRPr="005C1812">
        <w:rPr>
          <w:rFonts w:ascii="Times New Roman" w:eastAsia="仿宋_GB2312" w:hAnsi="Times New Roman" w:cs="Times New Roman" w:hint="eastAsia"/>
          <w:color w:val="333333"/>
          <w:sz w:val="32"/>
          <w:szCs w:val="32"/>
          <w:shd w:val="clear" w:color="auto" w:fill="FFFFFF"/>
        </w:rPr>
        <w:t>本年收入的</w:t>
      </w:r>
      <w:r w:rsidRPr="005C1812">
        <w:rPr>
          <w:rFonts w:ascii="Times New Roman" w:eastAsia="仿宋_GB2312" w:hAnsi="Times New Roman" w:cs="Times New Roman"/>
          <w:color w:val="333333"/>
          <w:sz w:val="32"/>
          <w:szCs w:val="32"/>
          <w:shd w:val="clear" w:color="auto" w:fill="FFFFFF"/>
          <w:lang w:bidi="ar"/>
        </w:rPr>
        <w:t>37.33%</w:t>
      </w:r>
      <w:r w:rsidRPr="005C1812">
        <w:rPr>
          <w:rFonts w:ascii="Times New Roman" w:eastAsia="仿宋_GB2312" w:hAnsi="Times New Roman" w:cs="Times New Roman" w:hint="eastAsia"/>
          <w:color w:val="333333"/>
          <w:sz w:val="32"/>
          <w:szCs w:val="32"/>
          <w:shd w:val="clear" w:color="auto" w:fill="FFFFFF"/>
          <w:lang w:bidi="ar"/>
        </w:rPr>
        <w:t>；事业收入</w:t>
      </w:r>
      <w:r w:rsidRPr="005C1812">
        <w:rPr>
          <w:rFonts w:ascii="Times New Roman" w:eastAsia="仿宋_GB2312" w:hAnsi="Times New Roman" w:cs="Times New Roman"/>
          <w:color w:val="333333"/>
          <w:sz w:val="32"/>
          <w:szCs w:val="32"/>
          <w:shd w:val="clear" w:color="auto" w:fill="FFFFFF"/>
          <w:lang w:bidi="ar"/>
        </w:rPr>
        <w:t>2401.08</w:t>
      </w:r>
      <w:r w:rsidRPr="005C1812">
        <w:rPr>
          <w:rFonts w:ascii="Times New Roman" w:eastAsia="仿宋_GB2312" w:hAnsi="Times New Roman" w:cs="Times New Roman" w:hint="eastAsia"/>
          <w:color w:val="333333"/>
          <w:sz w:val="32"/>
          <w:szCs w:val="32"/>
          <w:shd w:val="clear" w:color="auto" w:fill="FFFFFF"/>
          <w:lang w:bidi="ar"/>
        </w:rPr>
        <w:t>万元，占</w:t>
      </w:r>
      <w:r w:rsidRPr="005C1812">
        <w:rPr>
          <w:rFonts w:ascii="Times New Roman" w:eastAsia="仿宋_GB2312" w:hAnsi="Times New Roman" w:cs="Times New Roman" w:hint="eastAsia"/>
          <w:color w:val="333333"/>
          <w:sz w:val="32"/>
          <w:szCs w:val="32"/>
          <w:shd w:val="clear" w:color="auto" w:fill="FFFFFF"/>
        </w:rPr>
        <w:t>本年收入的</w:t>
      </w:r>
      <w:r w:rsidRPr="005C1812">
        <w:rPr>
          <w:rFonts w:ascii="Times New Roman" w:eastAsia="仿宋_GB2312" w:hAnsi="Times New Roman" w:cs="Times New Roman"/>
          <w:color w:val="333333"/>
          <w:sz w:val="32"/>
          <w:szCs w:val="32"/>
          <w:shd w:val="clear" w:color="auto" w:fill="FFFFFF"/>
          <w:lang w:bidi="ar"/>
        </w:rPr>
        <w:t>62.67%</w:t>
      </w:r>
      <w:r w:rsidRPr="005C1812">
        <w:rPr>
          <w:rFonts w:ascii="Times New Roman" w:eastAsia="仿宋_GB2312" w:hAnsi="Times New Roman" w:cs="Times New Roman" w:hint="eastAsia"/>
          <w:color w:val="333333"/>
          <w:sz w:val="32"/>
          <w:szCs w:val="32"/>
          <w:shd w:val="clear" w:color="auto" w:fill="FFFFFF"/>
          <w:lang w:bidi="ar"/>
        </w:rPr>
        <w:t>。</w:t>
      </w:r>
      <w:r w:rsidRPr="005C1812">
        <w:rPr>
          <w:rFonts w:ascii="Times New Roman" w:eastAsia="仿宋_GB2312" w:hAnsi="Times New Roman" w:cs="Times New Roman"/>
          <w:color w:val="333333"/>
          <w:sz w:val="32"/>
          <w:szCs w:val="32"/>
          <w:shd w:val="clear" w:color="auto" w:fill="FFFFFF"/>
          <w:lang w:bidi="ar"/>
        </w:rPr>
        <w:t xml:space="preserve"> </w:t>
      </w:r>
    </w:p>
    <w:p w:rsidR="00A95350" w:rsidRPr="004F36B7"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sidRPr="004F36B7">
        <w:rPr>
          <w:rFonts w:ascii="Times New Roman" w:eastAsia="黑体" w:hAnsi="Times New Roman" w:cs="Times New Roman" w:hint="eastAsia"/>
          <w:color w:val="333333"/>
          <w:kern w:val="0"/>
          <w:sz w:val="32"/>
          <w:szCs w:val="32"/>
          <w:shd w:val="clear" w:color="auto" w:fill="FFFFFF"/>
          <w:lang w:bidi="ar"/>
        </w:rPr>
        <w:t>三、支出决算情况说明</w:t>
      </w:r>
    </w:p>
    <w:p w:rsidR="004F36B7" w:rsidRPr="004F36B7" w:rsidRDefault="004F36B7" w:rsidP="00CD18D7">
      <w:pPr>
        <w:pStyle w:val="Default"/>
        <w:autoSpaceDE/>
        <w:autoSpaceDN/>
        <w:adjustRightInd/>
        <w:spacing w:line="600" w:lineRule="exact"/>
        <w:ind w:firstLineChars="200" w:firstLine="640"/>
        <w:jc w:val="both"/>
        <w:rPr>
          <w:rFonts w:ascii="Times New Roman" w:eastAsia="仿宋_GB2312" w:hAnsi="Times New Roman" w:cs="Times New Roman"/>
          <w:color w:val="333333"/>
          <w:sz w:val="32"/>
          <w:szCs w:val="32"/>
          <w:shd w:val="clear" w:color="auto" w:fill="FFFFFF"/>
          <w:lang w:bidi="ar"/>
        </w:rPr>
      </w:pPr>
      <w:r w:rsidRPr="005C1812">
        <w:rPr>
          <w:rFonts w:ascii="Times New Roman" w:eastAsia="仿宋_GB2312" w:hAnsi="Times New Roman" w:cs="Times New Roman"/>
          <w:color w:val="333333"/>
          <w:sz w:val="32"/>
          <w:szCs w:val="32"/>
          <w:shd w:val="clear" w:color="auto" w:fill="FFFFFF"/>
          <w:lang w:bidi="ar"/>
        </w:rPr>
        <w:t>2023</w:t>
      </w:r>
      <w:r w:rsidRPr="005C1812">
        <w:rPr>
          <w:rFonts w:ascii="Times New Roman" w:eastAsia="仿宋_GB2312" w:hAnsi="Times New Roman" w:cs="Times New Roman" w:hint="eastAsia"/>
          <w:color w:val="333333"/>
          <w:sz w:val="32"/>
          <w:szCs w:val="32"/>
          <w:shd w:val="clear" w:color="auto" w:fill="FFFFFF"/>
          <w:lang w:bidi="ar"/>
        </w:rPr>
        <w:t>年度</w:t>
      </w:r>
      <w:r w:rsidRPr="005C1812">
        <w:rPr>
          <w:rFonts w:ascii="Times New Roman" w:eastAsia="仿宋_GB2312" w:hAnsi="Times New Roman" w:cs="Times New Roman" w:hint="eastAsia"/>
          <w:color w:val="333333"/>
          <w:sz w:val="32"/>
          <w:szCs w:val="32"/>
          <w:shd w:val="clear" w:color="auto" w:fill="FFFFFF"/>
        </w:rPr>
        <w:t>决算本年支出</w:t>
      </w:r>
      <w:r w:rsidRPr="005C1812">
        <w:rPr>
          <w:rFonts w:ascii="Times New Roman" w:eastAsia="仿宋_GB2312" w:hAnsi="Times New Roman" w:cs="Times New Roman" w:hint="eastAsia"/>
          <w:color w:val="333333"/>
          <w:sz w:val="32"/>
          <w:szCs w:val="32"/>
          <w:shd w:val="clear" w:color="auto" w:fill="FFFFFF"/>
          <w:lang w:bidi="ar"/>
        </w:rPr>
        <w:t>合计</w:t>
      </w:r>
      <w:r w:rsidRPr="005C1812">
        <w:rPr>
          <w:rFonts w:ascii="Times New Roman" w:eastAsia="仿宋_GB2312" w:hAnsi="Times New Roman" w:cs="Times New Roman"/>
          <w:color w:val="333333"/>
          <w:sz w:val="32"/>
          <w:szCs w:val="32"/>
          <w:shd w:val="clear" w:color="auto" w:fill="FFFFFF"/>
          <w:lang w:bidi="ar"/>
        </w:rPr>
        <w:t>4105.63</w:t>
      </w:r>
      <w:r w:rsidRPr="005C1812">
        <w:rPr>
          <w:rFonts w:ascii="Times New Roman" w:eastAsia="仿宋_GB2312" w:hAnsi="Times New Roman" w:cs="Times New Roman" w:hint="eastAsia"/>
          <w:color w:val="333333"/>
          <w:sz w:val="32"/>
          <w:szCs w:val="32"/>
          <w:shd w:val="clear" w:color="auto" w:fill="FFFFFF"/>
          <w:lang w:bidi="ar"/>
        </w:rPr>
        <w:t>万元，其中：基本支出</w:t>
      </w:r>
      <w:r w:rsidRPr="005C1812">
        <w:rPr>
          <w:rFonts w:ascii="Times New Roman" w:eastAsia="仿宋_GB2312" w:hAnsi="Times New Roman" w:cs="Times New Roman"/>
          <w:color w:val="333333"/>
          <w:sz w:val="32"/>
          <w:szCs w:val="32"/>
          <w:shd w:val="clear" w:color="auto" w:fill="FFFFFF"/>
          <w:lang w:bidi="ar"/>
        </w:rPr>
        <w:t>1539.43</w:t>
      </w:r>
      <w:r w:rsidRPr="005C1812">
        <w:rPr>
          <w:rFonts w:ascii="Times New Roman" w:eastAsia="仿宋_GB2312" w:hAnsi="Times New Roman" w:cs="Times New Roman" w:hint="eastAsia"/>
          <w:color w:val="333333"/>
          <w:sz w:val="32"/>
          <w:szCs w:val="32"/>
          <w:shd w:val="clear" w:color="auto" w:fill="FFFFFF"/>
          <w:lang w:bidi="ar"/>
        </w:rPr>
        <w:t>万元，占本年支出的</w:t>
      </w:r>
      <w:r w:rsidRPr="005C1812">
        <w:rPr>
          <w:rFonts w:ascii="Times New Roman" w:eastAsia="仿宋_GB2312" w:hAnsi="Times New Roman" w:cs="Times New Roman"/>
          <w:color w:val="333333"/>
          <w:sz w:val="32"/>
          <w:szCs w:val="32"/>
          <w:shd w:val="clear" w:color="auto" w:fill="FFFFFF"/>
          <w:lang w:bidi="ar"/>
        </w:rPr>
        <w:t>37.50%</w:t>
      </w:r>
      <w:r w:rsidRPr="005C1812">
        <w:rPr>
          <w:rFonts w:ascii="Times New Roman" w:eastAsia="仿宋_GB2312" w:hAnsi="Times New Roman" w:cs="Times New Roman" w:hint="eastAsia"/>
          <w:color w:val="333333"/>
          <w:sz w:val="32"/>
          <w:szCs w:val="32"/>
          <w:shd w:val="clear" w:color="auto" w:fill="FFFFFF"/>
          <w:lang w:bidi="ar"/>
        </w:rPr>
        <w:t>；项目支出</w:t>
      </w:r>
      <w:r w:rsidRPr="005C1812">
        <w:rPr>
          <w:rFonts w:ascii="Times New Roman" w:eastAsia="仿宋_GB2312" w:hAnsi="Times New Roman" w:cs="Times New Roman"/>
          <w:color w:val="333333"/>
          <w:sz w:val="32"/>
          <w:szCs w:val="32"/>
          <w:shd w:val="clear" w:color="auto" w:fill="FFFFFF"/>
          <w:lang w:bidi="ar"/>
        </w:rPr>
        <w:t>2566.20</w:t>
      </w:r>
      <w:r w:rsidRPr="005C1812">
        <w:rPr>
          <w:rFonts w:ascii="Times New Roman" w:eastAsia="仿宋_GB2312" w:hAnsi="Times New Roman" w:cs="Times New Roman" w:hint="eastAsia"/>
          <w:color w:val="333333"/>
          <w:sz w:val="32"/>
          <w:szCs w:val="32"/>
          <w:shd w:val="clear" w:color="auto" w:fill="FFFFFF"/>
          <w:lang w:bidi="ar"/>
        </w:rPr>
        <w:t>万元，占本年支出的</w:t>
      </w:r>
      <w:r w:rsidRPr="005C1812">
        <w:rPr>
          <w:rFonts w:ascii="Times New Roman" w:eastAsia="仿宋_GB2312" w:hAnsi="Times New Roman" w:cs="Times New Roman"/>
          <w:color w:val="333333"/>
          <w:sz w:val="32"/>
          <w:szCs w:val="32"/>
          <w:shd w:val="clear" w:color="auto" w:fill="FFFFFF"/>
          <w:lang w:bidi="ar"/>
        </w:rPr>
        <w:t>62.50%</w:t>
      </w:r>
      <w:r w:rsidRPr="005C1812">
        <w:rPr>
          <w:rFonts w:ascii="Times New Roman" w:eastAsia="仿宋_GB2312" w:hAnsi="Times New Roman" w:cs="Times New Roman" w:hint="eastAsia"/>
          <w:color w:val="333333"/>
          <w:sz w:val="32"/>
          <w:szCs w:val="32"/>
          <w:shd w:val="clear" w:color="auto" w:fill="FFFFFF"/>
          <w:lang w:bidi="ar"/>
        </w:rPr>
        <w:t>。</w:t>
      </w:r>
    </w:p>
    <w:p w:rsidR="00A95350" w:rsidRPr="00D6028E"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sidRPr="00D6028E">
        <w:rPr>
          <w:rFonts w:ascii="Times New Roman" w:eastAsia="黑体" w:hAnsi="Times New Roman" w:cs="Times New Roman" w:hint="eastAsia"/>
          <w:color w:val="333333"/>
          <w:kern w:val="0"/>
          <w:sz w:val="32"/>
          <w:szCs w:val="32"/>
          <w:shd w:val="clear" w:color="auto" w:fill="FFFFFF"/>
          <w:lang w:bidi="ar"/>
        </w:rPr>
        <w:t>四、财政拨款收入支出决算总体情况说明</w:t>
      </w:r>
    </w:p>
    <w:p w:rsidR="00D6028E" w:rsidRPr="009317FA" w:rsidRDefault="00D6028E" w:rsidP="00CD18D7">
      <w:pPr>
        <w:pStyle w:val="Default"/>
        <w:autoSpaceDE/>
        <w:autoSpaceDN/>
        <w:adjustRightInd/>
        <w:spacing w:line="600" w:lineRule="exact"/>
        <w:ind w:firstLineChars="200" w:firstLine="640"/>
        <w:jc w:val="both"/>
        <w:rPr>
          <w:rFonts w:ascii="Times New Roman" w:eastAsia="仿宋_GB2312" w:hAnsi="Times New Roman" w:cs="Times New Roman"/>
          <w:sz w:val="32"/>
          <w:szCs w:val="32"/>
          <w:shd w:val="clear" w:color="auto" w:fill="FFFFFF"/>
          <w:lang w:bidi="ar"/>
        </w:rPr>
      </w:pPr>
      <w:r w:rsidRPr="00D6028E">
        <w:rPr>
          <w:rFonts w:ascii="Times New Roman" w:eastAsia="仿宋_GB2312" w:hAnsi="Times New Roman" w:cs="Times New Roman"/>
          <w:color w:val="333333"/>
          <w:sz w:val="32"/>
          <w:szCs w:val="32"/>
          <w:shd w:val="clear" w:color="auto" w:fill="FFFFFF"/>
          <w:lang w:bidi="ar"/>
        </w:rPr>
        <w:t>202</w:t>
      </w:r>
      <w:r w:rsidRPr="005C1812">
        <w:rPr>
          <w:rFonts w:ascii="Times New Roman" w:eastAsia="仿宋_GB2312" w:hAnsi="Times New Roman" w:cs="Times New Roman"/>
          <w:color w:val="333333"/>
          <w:sz w:val="32"/>
          <w:szCs w:val="32"/>
          <w:shd w:val="clear" w:color="auto" w:fill="FFFFFF"/>
          <w:lang w:bidi="ar"/>
        </w:rPr>
        <w:t>3</w:t>
      </w:r>
      <w:r w:rsidR="00A95350" w:rsidRPr="00D6028E">
        <w:rPr>
          <w:rFonts w:ascii="Times New Roman" w:eastAsia="仿宋_GB2312" w:hAnsi="Times New Roman" w:cs="Times New Roman" w:hint="eastAsia"/>
          <w:color w:val="333333"/>
          <w:sz w:val="32"/>
          <w:szCs w:val="32"/>
          <w:shd w:val="clear" w:color="auto" w:fill="FFFFFF"/>
          <w:lang w:bidi="ar"/>
        </w:rPr>
        <w:t>年度决算一般公共预算财政拨款总收入</w:t>
      </w:r>
      <w:r w:rsidRPr="005C1812">
        <w:rPr>
          <w:rFonts w:ascii="Times New Roman" w:eastAsia="仿宋_GB2312" w:hAnsi="Times New Roman" w:cs="Times New Roman"/>
          <w:color w:val="333333"/>
          <w:sz w:val="32"/>
          <w:szCs w:val="32"/>
          <w:shd w:val="clear" w:color="auto" w:fill="FFFFFF"/>
          <w:lang w:bidi="ar"/>
        </w:rPr>
        <w:t>1924.17</w:t>
      </w:r>
      <w:r w:rsidR="00A95350" w:rsidRPr="00D6028E">
        <w:rPr>
          <w:rFonts w:ascii="Times New Roman" w:eastAsia="仿宋_GB2312" w:hAnsi="Times New Roman" w:cs="Times New Roman" w:hint="eastAsia"/>
          <w:color w:val="333333"/>
          <w:sz w:val="32"/>
          <w:szCs w:val="32"/>
          <w:shd w:val="clear" w:color="auto" w:fill="FFFFFF"/>
          <w:lang w:bidi="ar"/>
        </w:rPr>
        <w:t>万元，其中：本年收入</w:t>
      </w:r>
      <w:r w:rsidRPr="005C1812">
        <w:rPr>
          <w:rFonts w:ascii="Times New Roman" w:eastAsia="仿宋_GB2312" w:hAnsi="Times New Roman" w:cs="Times New Roman"/>
          <w:color w:val="333333"/>
          <w:sz w:val="32"/>
          <w:szCs w:val="32"/>
          <w:shd w:val="clear" w:color="auto" w:fill="FFFFFF"/>
          <w:lang w:bidi="ar"/>
        </w:rPr>
        <w:t>1429.94</w:t>
      </w:r>
      <w:r w:rsidR="00A95350" w:rsidRPr="00D6028E">
        <w:rPr>
          <w:rFonts w:ascii="Times New Roman" w:eastAsia="仿宋_GB2312" w:hAnsi="Times New Roman" w:cs="Times New Roman" w:hint="eastAsia"/>
          <w:color w:val="333333"/>
          <w:sz w:val="32"/>
          <w:szCs w:val="32"/>
          <w:shd w:val="clear" w:color="auto" w:fill="FFFFFF"/>
          <w:lang w:bidi="ar"/>
        </w:rPr>
        <w:t>万元，年初财政拨款结转和结余</w:t>
      </w:r>
      <w:r w:rsidRPr="005C1812">
        <w:rPr>
          <w:rFonts w:ascii="Times New Roman" w:eastAsia="仿宋_GB2312" w:hAnsi="Times New Roman" w:cs="Times New Roman"/>
          <w:color w:val="333333"/>
          <w:sz w:val="32"/>
          <w:szCs w:val="32"/>
          <w:shd w:val="clear" w:color="auto" w:fill="FFFFFF"/>
          <w:lang w:bidi="ar"/>
        </w:rPr>
        <w:t>494.23</w:t>
      </w:r>
      <w:r w:rsidR="00A95350" w:rsidRPr="00D6028E">
        <w:rPr>
          <w:rFonts w:ascii="Times New Roman" w:eastAsia="仿宋_GB2312" w:hAnsi="Times New Roman" w:cs="Times New Roman" w:hint="eastAsia"/>
          <w:color w:val="333333"/>
          <w:sz w:val="32"/>
          <w:szCs w:val="32"/>
          <w:shd w:val="clear" w:color="auto" w:fill="FFFFFF"/>
          <w:lang w:bidi="ar"/>
        </w:rPr>
        <w:t>万元。</w:t>
      </w:r>
      <w:r w:rsidRPr="005C1812">
        <w:rPr>
          <w:rFonts w:ascii="Times New Roman" w:eastAsia="仿宋_GB2312" w:hAnsi="Times New Roman" w:cs="Times New Roman" w:hint="eastAsia"/>
          <w:color w:val="333333"/>
          <w:sz w:val="32"/>
          <w:szCs w:val="32"/>
          <w:shd w:val="clear" w:color="auto" w:fill="FFFFFF"/>
          <w:lang w:bidi="ar"/>
        </w:rPr>
        <w:t>一般公共预算财政拨款</w:t>
      </w:r>
      <w:r w:rsidR="00A95350" w:rsidRPr="00D6028E">
        <w:rPr>
          <w:rFonts w:ascii="Times New Roman" w:eastAsia="仿宋_GB2312" w:hAnsi="Times New Roman" w:cs="Times New Roman" w:hint="eastAsia"/>
          <w:color w:val="333333"/>
          <w:sz w:val="32"/>
          <w:szCs w:val="32"/>
          <w:shd w:val="clear" w:color="auto" w:fill="FFFFFF"/>
          <w:lang w:bidi="ar"/>
        </w:rPr>
        <w:t>总支出</w:t>
      </w:r>
      <w:r w:rsidRPr="005C1812">
        <w:rPr>
          <w:rFonts w:ascii="Times New Roman" w:eastAsia="仿宋_GB2312" w:hAnsi="Times New Roman" w:cs="Times New Roman"/>
          <w:color w:val="333333"/>
          <w:sz w:val="32"/>
          <w:szCs w:val="32"/>
          <w:shd w:val="clear" w:color="auto" w:fill="FFFFFF"/>
          <w:lang w:bidi="ar"/>
        </w:rPr>
        <w:t>1924.17</w:t>
      </w:r>
      <w:r w:rsidR="00A95350" w:rsidRPr="00D6028E">
        <w:rPr>
          <w:rFonts w:ascii="Times New Roman" w:eastAsia="仿宋_GB2312" w:hAnsi="Times New Roman" w:cs="Times New Roman" w:hint="eastAsia"/>
          <w:color w:val="333333"/>
          <w:sz w:val="32"/>
          <w:szCs w:val="32"/>
          <w:shd w:val="clear" w:color="auto" w:fill="FFFFFF"/>
          <w:lang w:bidi="ar"/>
        </w:rPr>
        <w:t>万元</w:t>
      </w:r>
      <w:r w:rsidR="00A95350" w:rsidRPr="009317FA">
        <w:rPr>
          <w:rFonts w:ascii="Times New Roman" w:eastAsia="仿宋_GB2312" w:hAnsi="Times New Roman" w:cs="Times New Roman" w:hint="eastAsia"/>
          <w:color w:val="333333"/>
          <w:sz w:val="32"/>
          <w:szCs w:val="32"/>
          <w:shd w:val="clear" w:color="auto" w:fill="FFFFFF"/>
          <w:lang w:bidi="ar"/>
        </w:rPr>
        <w:t>，其中：本年支出</w:t>
      </w:r>
      <w:r w:rsidRPr="005C1812">
        <w:rPr>
          <w:rFonts w:ascii="Times New Roman" w:eastAsia="仿宋_GB2312" w:hAnsi="Times New Roman" w:cs="Times New Roman"/>
          <w:color w:val="333333"/>
          <w:sz w:val="32"/>
          <w:szCs w:val="32"/>
          <w:shd w:val="clear" w:color="auto" w:fill="FFFFFF"/>
          <w:lang w:bidi="ar"/>
        </w:rPr>
        <w:t>1704.56</w:t>
      </w:r>
      <w:r w:rsidR="00A95350" w:rsidRPr="009317FA">
        <w:rPr>
          <w:rFonts w:ascii="Times New Roman" w:eastAsia="仿宋_GB2312" w:hAnsi="Times New Roman" w:cs="Times New Roman" w:hint="eastAsia"/>
          <w:color w:val="333333"/>
          <w:sz w:val="32"/>
          <w:szCs w:val="32"/>
          <w:shd w:val="clear" w:color="auto" w:fill="FFFFFF"/>
          <w:lang w:bidi="ar"/>
        </w:rPr>
        <w:t>万元</w:t>
      </w:r>
      <w:r w:rsidRPr="005C1812">
        <w:rPr>
          <w:rFonts w:ascii="Times New Roman" w:eastAsia="仿宋_GB2312" w:hAnsi="Times New Roman" w:cs="Times New Roman" w:hint="eastAsia"/>
          <w:color w:val="333333"/>
          <w:sz w:val="32"/>
          <w:szCs w:val="32"/>
          <w:shd w:val="clear" w:color="auto" w:fill="FFFFFF"/>
          <w:lang w:bidi="ar"/>
        </w:rPr>
        <w:t>，</w:t>
      </w:r>
      <w:r w:rsidR="00A95350" w:rsidRPr="009317FA">
        <w:rPr>
          <w:rFonts w:ascii="Times New Roman" w:eastAsia="仿宋_GB2312" w:hAnsi="Times New Roman" w:cs="Times New Roman" w:hint="eastAsia"/>
          <w:color w:val="333333"/>
          <w:sz w:val="32"/>
          <w:szCs w:val="32"/>
          <w:shd w:val="clear" w:color="auto" w:fill="FFFFFF"/>
          <w:lang w:bidi="ar"/>
        </w:rPr>
        <w:t>年末结转和结余</w:t>
      </w:r>
      <w:r w:rsidRPr="005C1812">
        <w:rPr>
          <w:rFonts w:ascii="Times New Roman" w:eastAsia="仿宋_GB2312" w:hAnsi="Times New Roman" w:cs="Times New Roman"/>
          <w:color w:val="333333"/>
          <w:sz w:val="32"/>
          <w:szCs w:val="32"/>
          <w:shd w:val="clear" w:color="auto" w:fill="FFFFFF"/>
          <w:lang w:bidi="ar"/>
        </w:rPr>
        <w:t>219.61</w:t>
      </w:r>
      <w:r w:rsidR="00A95350" w:rsidRPr="009317FA">
        <w:rPr>
          <w:rFonts w:ascii="Times New Roman" w:eastAsia="仿宋_GB2312" w:hAnsi="Times New Roman" w:cs="Times New Roman" w:hint="eastAsia"/>
          <w:color w:val="333333"/>
          <w:sz w:val="32"/>
          <w:szCs w:val="32"/>
          <w:shd w:val="clear" w:color="auto" w:fill="FFFFFF"/>
          <w:lang w:bidi="ar"/>
        </w:rPr>
        <w:t>万元。</w:t>
      </w:r>
      <w:r w:rsidR="00A95350" w:rsidRPr="00CD18D7">
        <w:rPr>
          <w:rFonts w:ascii="Times New Roman" w:eastAsia="仿宋_GB2312" w:hAnsi="Times New Roman" w:cs="Times New Roman" w:hint="eastAsia"/>
          <w:color w:val="333333"/>
          <w:sz w:val="32"/>
          <w:szCs w:val="32"/>
          <w:shd w:val="clear" w:color="auto" w:fill="FFFFFF"/>
          <w:lang w:bidi="ar"/>
        </w:rPr>
        <w:t>总收</w:t>
      </w:r>
      <w:r w:rsidR="00577127" w:rsidRPr="00CD18D7">
        <w:rPr>
          <w:rFonts w:ascii="Times New Roman" w:eastAsia="仿宋_GB2312" w:hAnsi="Times New Roman" w:cs="Times New Roman" w:hint="eastAsia"/>
          <w:color w:val="333333"/>
          <w:sz w:val="32"/>
          <w:szCs w:val="32"/>
          <w:shd w:val="clear" w:color="auto" w:fill="FFFFFF"/>
          <w:lang w:bidi="ar"/>
        </w:rPr>
        <w:t>入和</w:t>
      </w:r>
      <w:r w:rsidR="00A95350" w:rsidRPr="00CD18D7">
        <w:rPr>
          <w:rFonts w:ascii="Times New Roman" w:eastAsia="仿宋_GB2312" w:hAnsi="Times New Roman" w:cs="Times New Roman" w:hint="eastAsia"/>
          <w:color w:val="333333"/>
          <w:sz w:val="32"/>
          <w:szCs w:val="32"/>
          <w:shd w:val="clear" w:color="auto" w:fill="FFFFFF"/>
          <w:lang w:bidi="ar"/>
        </w:rPr>
        <w:t>总支</w:t>
      </w:r>
      <w:r w:rsidR="00577127" w:rsidRPr="00CD18D7">
        <w:rPr>
          <w:rFonts w:ascii="Times New Roman" w:eastAsia="仿宋_GB2312" w:hAnsi="Times New Roman" w:cs="Times New Roman" w:hint="eastAsia"/>
          <w:color w:val="333333"/>
          <w:sz w:val="32"/>
          <w:szCs w:val="32"/>
          <w:shd w:val="clear" w:color="auto" w:fill="FFFFFF"/>
          <w:lang w:bidi="ar"/>
        </w:rPr>
        <w:t>出</w:t>
      </w:r>
      <w:r w:rsidR="00A95350" w:rsidRPr="00CD18D7">
        <w:rPr>
          <w:rFonts w:ascii="Times New Roman" w:eastAsia="仿宋_GB2312" w:hAnsi="Times New Roman" w:cs="Times New Roman" w:hint="eastAsia"/>
          <w:color w:val="333333"/>
          <w:sz w:val="32"/>
          <w:szCs w:val="32"/>
          <w:shd w:val="clear" w:color="auto" w:fill="FFFFFF"/>
          <w:lang w:bidi="ar"/>
        </w:rPr>
        <w:t>分别都比上年减少</w:t>
      </w:r>
      <w:r w:rsidR="009317FA" w:rsidRPr="00CD18D7">
        <w:rPr>
          <w:rFonts w:ascii="Times New Roman" w:eastAsia="仿宋_GB2312" w:hAnsi="Times New Roman" w:cs="Times New Roman"/>
          <w:color w:val="333333"/>
          <w:sz w:val="32"/>
          <w:szCs w:val="32"/>
          <w:shd w:val="clear" w:color="auto" w:fill="FFFFFF"/>
          <w:lang w:bidi="ar"/>
        </w:rPr>
        <w:t>818.40</w:t>
      </w:r>
      <w:r w:rsidR="00A95350" w:rsidRPr="00CD18D7">
        <w:rPr>
          <w:rFonts w:ascii="Times New Roman" w:eastAsia="仿宋_GB2312" w:hAnsi="Times New Roman" w:cs="Times New Roman" w:hint="eastAsia"/>
          <w:color w:val="333333"/>
          <w:sz w:val="32"/>
          <w:szCs w:val="32"/>
          <w:shd w:val="clear" w:color="auto" w:fill="FFFFFF"/>
          <w:lang w:bidi="ar"/>
        </w:rPr>
        <w:t>万元，主要原因是学院配套设施</w:t>
      </w:r>
      <w:r w:rsidR="00342F8C" w:rsidRPr="00CD18D7">
        <w:rPr>
          <w:rFonts w:ascii="Times New Roman" w:eastAsia="仿宋_GB2312" w:hAnsi="Times New Roman" w:cs="Times New Roman" w:hint="eastAsia"/>
          <w:color w:val="333333"/>
          <w:sz w:val="32"/>
          <w:szCs w:val="32"/>
          <w:shd w:val="clear" w:color="auto" w:fill="FFFFFF"/>
          <w:lang w:bidi="ar"/>
        </w:rPr>
        <w:t>建设</w:t>
      </w:r>
      <w:r w:rsidR="00A95350" w:rsidRPr="00CD18D7">
        <w:rPr>
          <w:rFonts w:ascii="Times New Roman" w:eastAsia="仿宋_GB2312" w:hAnsi="Times New Roman" w:cs="Times New Roman" w:hint="eastAsia"/>
          <w:color w:val="333333"/>
          <w:sz w:val="32"/>
          <w:szCs w:val="32"/>
          <w:shd w:val="clear" w:color="auto" w:fill="FFFFFF"/>
          <w:lang w:bidi="ar"/>
        </w:rPr>
        <w:t>项目已基本完成</w:t>
      </w:r>
      <w:r w:rsidR="00A95350" w:rsidRPr="00CD18D7">
        <w:rPr>
          <w:rFonts w:ascii="Times New Roman" w:eastAsia="仿宋_GB2312" w:hAnsi="Times New Roman" w:cs="Times New Roman" w:hint="eastAsia"/>
          <w:sz w:val="32"/>
          <w:szCs w:val="32"/>
          <w:shd w:val="clear" w:color="auto" w:fill="FFFFFF"/>
          <w:lang w:bidi="ar"/>
        </w:rPr>
        <w:t>，</w:t>
      </w:r>
      <w:r w:rsidR="00577127" w:rsidRPr="00CD18D7">
        <w:rPr>
          <w:rFonts w:ascii="Times New Roman" w:eastAsia="仿宋_GB2312" w:hAnsi="Times New Roman" w:cs="Times New Roman" w:hint="eastAsia"/>
          <w:sz w:val="32"/>
          <w:szCs w:val="32"/>
          <w:shd w:val="clear" w:color="auto" w:fill="FFFFFF"/>
          <w:lang w:bidi="ar"/>
        </w:rPr>
        <w:t>相应</w:t>
      </w:r>
      <w:r w:rsidR="00342F8C" w:rsidRPr="00CD18D7">
        <w:rPr>
          <w:rFonts w:ascii="Times New Roman" w:eastAsia="仿宋_GB2312" w:hAnsi="Times New Roman" w:cs="Times New Roman" w:hint="eastAsia"/>
          <w:sz w:val="32"/>
          <w:szCs w:val="32"/>
          <w:shd w:val="clear" w:color="auto" w:fill="FFFFFF"/>
          <w:lang w:bidi="ar"/>
        </w:rPr>
        <w:t>项目</w:t>
      </w:r>
      <w:r w:rsidR="00A95350" w:rsidRPr="00CD18D7">
        <w:rPr>
          <w:rFonts w:ascii="Times New Roman" w:eastAsia="仿宋_GB2312" w:hAnsi="Times New Roman" w:cs="Times New Roman" w:hint="eastAsia"/>
          <w:sz w:val="32"/>
          <w:szCs w:val="32"/>
          <w:shd w:val="clear" w:color="auto" w:fill="FFFFFF"/>
          <w:lang w:bidi="ar"/>
        </w:rPr>
        <w:t>财政拨款减少。</w:t>
      </w:r>
    </w:p>
    <w:p w:rsidR="00A95350" w:rsidRPr="00342F8C"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sidRPr="00342F8C">
        <w:rPr>
          <w:rFonts w:ascii="Times New Roman" w:eastAsia="黑体" w:hAnsi="Times New Roman" w:cs="Times New Roman" w:hint="eastAsia"/>
          <w:color w:val="333333"/>
          <w:kern w:val="0"/>
          <w:sz w:val="32"/>
          <w:szCs w:val="32"/>
          <w:shd w:val="clear" w:color="auto" w:fill="FFFFFF"/>
          <w:lang w:bidi="ar"/>
        </w:rPr>
        <w:lastRenderedPageBreak/>
        <w:t>五、一般公共预算财政拨款支出决算情况说明</w:t>
      </w:r>
    </w:p>
    <w:p w:rsidR="00A95350" w:rsidRPr="00CD18D7" w:rsidRDefault="00A95350" w:rsidP="00CD18D7">
      <w:pPr>
        <w:pStyle w:val="aa"/>
        <w:spacing w:line="600" w:lineRule="exact"/>
        <w:ind w:firstLine="640"/>
        <w:rPr>
          <w:rFonts w:ascii="楷体" w:eastAsia="楷体" w:hAnsi="楷体" w:cs="Times New Roman"/>
          <w:kern w:val="0"/>
          <w:sz w:val="32"/>
          <w:szCs w:val="32"/>
          <w:shd w:val="clear" w:color="auto" w:fill="FFFFFF"/>
          <w:lang w:bidi="ar"/>
        </w:rPr>
      </w:pPr>
      <w:r w:rsidRPr="00CD18D7">
        <w:rPr>
          <w:rFonts w:ascii="楷体" w:eastAsia="楷体" w:hAnsi="楷体" w:cs="Times New Roman" w:hint="eastAsia"/>
          <w:kern w:val="0"/>
          <w:sz w:val="32"/>
          <w:szCs w:val="32"/>
          <w:shd w:val="clear" w:color="auto" w:fill="FFFFFF"/>
          <w:lang w:bidi="ar"/>
        </w:rPr>
        <w:t>（一）财政拨款支出决算总体情况</w:t>
      </w:r>
    </w:p>
    <w:p w:rsidR="00342F8C" w:rsidRPr="00342F8C" w:rsidRDefault="00342F8C" w:rsidP="00CD18D7">
      <w:pPr>
        <w:pStyle w:val="Default"/>
        <w:autoSpaceDE/>
        <w:autoSpaceDN/>
        <w:adjustRightInd/>
        <w:spacing w:line="600" w:lineRule="exact"/>
        <w:ind w:firstLineChars="200" w:firstLine="640"/>
        <w:jc w:val="both"/>
        <w:rPr>
          <w:rFonts w:ascii="Times New Roman" w:eastAsia="仿宋_GB2312" w:hAnsi="Times New Roman" w:cs="Times New Roman"/>
          <w:sz w:val="32"/>
          <w:szCs w:val="32"/>
          <w:shd w:val="clear" w:color="auto" w:fill="FFFFFF"/>
          <w:lang w:bidi="ar"/>
        </w:rPr>
      </w:pPr>
      <w:r w:rsidRPr="005C1812">
        <w:rPr>
          <w:rFonts w:ascii="Times New Roman" w:eastAsia="仿宋_GB2312" w:hAnsi="Times New Roman" w:cs="Times New Roman"/>
          <w:sz w:val="32"/>
          <w:szCs w:val="32"/>
          <w:shd w:val="clear" w:color="auto" w:fill="FFFFFF"/>
          <w:lang w:bidi="ar"/>
        </w:rPr>
        <w:t>2023</w:t>
      </w:r>
      <w:r w:rsidRPr="005C1812">
        <w:rPr>
          <w:rFonts w:ascii="Times New Roman" w:eastAsia="仿宋_GB2312" w:hAnsi="Times New Roman" w:cs="Times New Roman" w:hint="eastAsia"/>
          <w:sz w:val="32"/>
          <w:szCs w:val="32"/>
          <w:shd w:val="clear" w:color="auto" w:fill="FFFFFF"/>
          <w:lang w:bidi="ar"/>
        </w:rPr>
        <w:t>年度决算一般公共预算本年支出</w:t>
      </w:r>
      <w:r w:rsidRPr="005C1812">
        <w:rPr>
          <w:rFonts w:ascii="Times New Roman" w:eastAsia="仿宋_GB2312" w:hAnsi="Times New Roman" w:cs="Times New Roman"/>
          <w:sz w:val="32"/>
          <w:szCs w:val="32"/>
          <w:shd w:val="clear" w:color="auto" w:fill="FFFFFF"/>
          <w:lang w:bidi="ar"/>
        </w:rPr>
        <w:t>1704.56</w:t>
      </w:r>
      <w:r w:rsidRPr="005C1812">
        <w:rPr>
          <w:rFonts w:ascii="Times New Roman" w:eastAsia="仿宋_GB2312" w:hAnsi="Times New Roman" w:cs="Times New Roman" w:hint="eastAsia"/>
          <w:sz w:val="32"/>
          <w:szCs w:val="32"/>
          <w:shd w:val="clear" w:color="auto" w:fill="FFFFFF"/>
          <w:lang w:bidi="ar"/>
        </w:rPr>
        <w:t>万元，占本年支出合计的</w:t>
      </w:r>
      <w:r w:rsidRPr="005C1812">
        <w:rPr>
          <w:rFonts w:ascii="Times New Roman" w:eastAsia="仿宋_GB2312" w:hAnsi="Times New Roman" w:cs="Times New Roman"/>
          <w:sz w:val="32"/>
          <w:szCs w:val="32"/>
          <w:shd w:val="clear" w:color="auto" w:fill="FFFFFF"/>
          <w:lang w:bidi="ar"/>
        </w:rPr>
        <w:t>41.52%</w:t>
      </w:r>
      <w:r w:rsidRPr="005C1812">
        <w:rPr>
          <w:rFonts w:ascii="Times New Roman" w:eastAsia="仿宋_GB2312" w:hAnsi="Times New Roman" w:cs="Times New Roman" w:hint="eastAsia"/>
          <w:sz w:val="32"/>
          <w:szCs w:val="32"/>
          <w:shd w:val="clear" w:color="auto" w:fill="FFFFFF"/>
          <w:lang w:bidi="ar"/>
        </w:rPr>
        <w:t>，较上年减少</w:t>
      </w:r>
      <w:r w:rsidRPr="005C1812">
        <w:rPr>
          <w:rFonts w:ascii="Times New Roman" w:eastAsia="仿宋_GB2312" w:hAnsi="Times New Roman" w:cs="Times New Roman"/>
          <w:sz w:val="32"/>
          <w:szCs w:val="32"/>
          <w:shd w:val="clear" w:color="auto" w:fill="FFFFFF"/>
          <w:lang w:bidi="ar"/>
        </w:rPr>
        <w:t>531.55</w:t>
      </w:r>
      <w:r w:rsidRPr="005C1812">
        <w:rPr>
          <w:rFonts w:ascii="Times New Roman" w:eastAsia="仿宋_GB2312" w:hAnsi="Times New Roman" w:cs="Times New Roman" w:hint="eastAsia"/>
          <w:sz w:val="32"/>
          <w:szCs w:val="32"/>
          <w:shd w:val="clear" w:color="auto" w:fill="FFFFFF"/>
          <w:lang w:bidi="ar"/>
        </w:rPr>
        <w:t>万元，</w:t>
      </w:r>
      <w:r w:rsidRPr="00342F8C">
        <w:rPr>
          <w:rFonts w:ascii="Times New Roman" w:eastAsia="仿宋_GB2312" w:hAnsi="Times New Roman" w:cs="Times New Roman" w:hint="eastAsia"/>
          <w:color w:val="333333"/>
          <w:sz w:val="32"/>
          <w:szCs w:val="32"/>
          <w:shd w:val="clear" w:color="auto" w:fill="FFFFFF"/>
          <w:lang w:bidi="ar"/>
        </w:rPr>
        <w:t>主要原因是学院配套设施</w:t>
      </w:r>
      <w:r w:rsidRPr="005C1812">
        <w:rPr>
          <w:rFonts w:ascii="Times New Roman" w:eastAsia="仿宋_GB2312" w:hAnsi="Times New Roman" w:cs="Times New Roman" w:hint="eastAsia"/>
          <w:color w:val="333333"/>
          <w:sz w:val="32"/>
          <w:szCs w:val="32"/>
          <w:shd w:val="clear" w:color="auto" w:fill="FFFFFF"/>
          <w:lang w:bidi="ar"/>
        </w:rPr>
        <w:t>建设</w:t>
      </w:r>
      <w:r w:rsidRPr="00342F8C">
        <w:rPr>
          <w:rFonts w:ascii="Times New Roman" w:eastAsia="仿宋_GB2312" w:hAnsi="Times New Roman" w:cs="Times New Roman" w:hint="eastAsia"/>
          <w:color w:val="333333"/>
          <w:sz w:val="32"/>
          <w:szCs w:val="32"/>
          <w:shd w:val="clear" w:color="auto" w:fill="FFFFFF"/>
          <w:lang w:bidi="ar"/>
        </w:rPr>
        <w:t>项目已基本完成</w:t>
      </w:r>
      <w:r w:rsidRPr="005C1812">
        <w:rPr>
          <w:rFonts w:ascii="Times New Roman" w:eastAsia="仿宋_GB2312" w:hAnsi="Times New Roman" w:cs="Times New Roman" w:hint="eastAsia"/>
          <w:sz w:val="32"/>
          <w:szCs w:val="32"/>
          <w:shd w:val="clear" w:color="auto" w:fill="FFFFFF"/>
          <w:lang w:bidi="ar"/>
        </w:rPr>
        <w:t>，此类项目财政拨款相应减少。</w:t>
      </w:r>
    </w:p>
    <w:p w:rsidR="00A95350" w:rsidRPr="00CD18D7" w:rsidRDefault="00A95350" w:rsidP="00CD18D7">
      <w:pPr>
        <w:pStyle w:val="aa"/>
        <w:spacing w:line="600" w:lineRule="exact"/>
        <w:ind w:firstLine="640"/>
        <w:rPr>
          <w:rFonts w:ascii="楷体" w:eastAsia="楷体" w:hAnsi="楷体" w:cs="Times New Roman"/>
          <w:kern w:val="0"/>
          <w:sz w:val="32"/>
          <w:szCs w:val="32"/>
          <w:shd w:val="clear" w:color="auto" w:fill="FFFFFF"/>
          <w:lang w:bidi="ar"/>
        </w:rPr>
      </w:pPr>
      <w:r w:rsidRPr="00CD18D7">
        <w:rPr>
          <w:rFonts w:ascii="楷体" w:eastAsia="楷体" w:hAnsi="楷体" w:cs="Times New Roman" w:hint="eastAsia"/>
          <w:kern w:val="0"/>
          <w:sz w:val="32"/>
          <w:szCs w:val="32"/>
          <w:shd w:val="clear" w:color="auto" w:fill="FFFFFF"/>
          <w:lang w:bidi="ar"/>
        </w:rPr>
        <w:t>（二）财政拨款支出决算结构情况</w:t>
      </w:r>
    </w:p>
    <w:p w:rsidR="004843C6" w:rsidRPr="00B51F9D" w:rsidRDefault="006A5F47" w:rsidP="00CD18D7">
      <w:pPr>
        <w:pStyle w:val="Default"/>
        <w:autoSpaceDE/>
        <w:autoSpaceDN/>
        <w:adjustRightInd/>
        <w:spacing w:line="600" w:lineRule="exact"/>
        <w:ind w:firstLineChars="200" w:firstLine="640"/>
        <w:jc w:val="both"/>
        <w:rPr>
          <w:rFonts w:ascii="Times New Roman" w:eastAsia="仿宋_GB2312" w:hAnsi="Times New Roman" w:cs="Times New Roman"/>
          <w:sz w:val="32"/>
          <w:szCs w:val="32"/>
          <w:shd w:val="clear" w:color="auto" w:fill="FFFFFF"/>
          <w:lang w:bidi="ar"/>
        </w:rPr>
      </w:pPr>
      <w:r w:rsidRPr="005C1812">
        <w:rPr>
          <w:rFonts w:ascii="Times New Roman" w:eastAsia="仿宋_GB2312" w:hAnsi="Times New Roman" w:cs="Times New Roman"/>
          <w:sz w:val="32"/>
          <w:szCs w:val="32"/>
          <w:shd w:val="clear" w:color="auto" w:fill="FFFFFF"/>
          <w:lang w:bidi="ar"/>
        </w:rPr>
        <w:t>2023</w:t>
      </w:r>
      <w:r w:rsidR="00A95350" w:rsidRPr="005C1812">
        <w:rPr>
          <w:rFonts w:ascii="Times New Roman" w:eastAsia="仿宋_GB2312" w:hAnsi="Times New Roman" w:cs="Times New Roman" w:hint="eastAsia"/>
          <w:sz w:val="32"/>
          <w:szCs w:val="32"/>
          <w:shd w:val="clear" w:color="auto" w:fill="FFFFFF"/>
          <w:lang w:bidi="ar"/>
        </w:rPr>
        <w:t>年度决算一般公共预算财政拨款本年支出</w:t>
      </w:r>
      <w:r w:rsidRPr="005C1812">
        <w:rPr>
          <w:rFonts w:ascii="Times New Roman" w:eastAsia="仿宋_GB2312" w:hAnsi="Times New Roman" w:cs="Times New Roman"/>
          <w:sz w:val="32"/>
          <w:szCs w:val="32"/>
          <w:shd w:val="clear" w:color="auto" w:fill="FFFFFF"/>
          <w:lang w:bidi="ar"/>
        </w:rPr>
        <w:t>1704.56</w:t>
      </w:r>
      <w:r w:rsidR="00A95350" w:rsidRPr="005C1812">
        <w:rPr>
          <w:rFonts w:ascii="Times New Roman" w:eastAsia="仿宋_GB2312" w:hAnsi="Times New Roman" w:cs="Times New Roman" w:hint="eastAsia"/>
          <w:sz w:val="32"/>
          <w:szCs w:val="32"/>
          <w:shd w:val="clear" w:color="auto" w:fill="FFFFFF"/>
          <w:lang w:bidi="ar"/>
        </w:rPr>
        <w:t>万元，其中：基本支出</w:t>
      </w:r>
      <w:r w:rsidRPr="005C1812">
        <w:rPr>
          <w:rFonts w:ascii="Times New Roman" w:eastAsia="仿宋_GB2312" w:hAnsi="Times New Roman" w:cs="Times New Roman"/>
          <w:sz w:val="32"/>
          <w:szCs w:val="32"/>
          <w:shd w:val="clear" w:color="auto" w:fill="FFFFFF"/>
          <w:lang w:bidi="ar"/>
        </w:rPr>
        <w:t>879.58</w:t>
      </w:r>
      <w:r w:rsidR="00A95350" w:rsidRPr="005C1812">
        <w:rPr>
          <w:rFonts w:ascii="Times New Roman" w:eastAsia="仿宋_GB2312" w:hAnsi="Times New Roman" w:cs="Times New Roman" w:hint="eastAsia"/>
          <w:sz w:val="32"/>
          <w:szCs w:val="32"/>
          <w:shd w:val="clear" w:color="auto" w:fill="FFFFFF"/>
          <w:lang w:bidi="ar"/>
        </w:rPr>
        <w:t>万元，占本年支出的</w:t>
      </w:r>
      <w:r w:rsidRPr="005C1812">
        <w:rPr>
          <w:rFonts w:ascii="Times New Roman" w:eastAsia="仿宋_GB2312" w:hAnsi="Times New Roman" w:cs="Times New Roman"/>
          <w:sz w:val="32"/>
          <w:szCs w:val="32"/>
          <w:shd w:val="clear" w:color="auto" w:fill="FFFFFF"/>
          <w:lang w:bidi="ar"/>
        </w:rPr>
        <w:t>51.60</w:t>
      </w:r>
      <w:r w:rsidR="00A95350" w:rsidRPr="005C1812">
        <w:rPr>
          <w:rFonts w:ascii="Times New Roman" w:eastAsia="仿宋_GB2312" w:hAnsi="Times New Roman" w:cs="Times New Roman"/>
          <w:sz w:val="32"/>
          <w:szCs w:val="32"/>
          <w:shd w:val="clear" w:color="auto" w:fill="FFFFFF"/>
          <w:lang w:bidi="ar"/>
        </w:rPr>
        <w:t>%</w:t>
      </w:r>
      <w:r w:rsidR="00A95350" w:rsidRPr="005C1812">
        <w:rPr>
          <w:rFonts w:ascii="Times New Roman" w:eastAsia="仿宋_GB2312" w:hAnsi="Times New Roman" w:cs="Times New Roman" w:hint="eastAsia"/>
          <w:sz w:val="32"/>
          <w:szCs w:val="32"/>
          <w:shd w:val="clear" w:color="auto" w:fill="FFFFFF"/>
          <w:lang w:bidi="ar"/>
        </w:rPr>
        <w:t>；项目支出</w:t>
      </w:r>
      <w:r w:rsidRPr="005C1812">
        <w:rPr>
          <w:rFonts w:ascii="Times New Roman" w:eastAsia="仿宋_GB2312" w:hAnsi="Times New Roman" w:cs="Times New Roman"/>
          <w:sz w:val="32"/>
          <w:szCs w:val="32"/>
          <w:shd w:val="clear" w:color="auto" w:fill="FFFFFF"/>
          <w:lang w:bidi="ar"/>
        </w:rPr>
        <w:t>824.98</w:t>
      </w:r>
      <w:r w:rsidR="00A95350" w:rsidRPr="005C1812">
        <w:rPr>
          <w:rFonts w:ascii="Times New Roman" w:eastAsia="仿宋_GB2312" w:hAnsi="Times New Roman" w:cs="Times New Roman" w:hint="eastAsia"/>
          <w:sz w:val="32"/>
          <w:szCs w:val="32"/>
          <w:shd w:val="clear" w:color="auto" w:fill="FFFFFF"/>
          <w:lang w:bidi="ar"/>
        </w:rPr>
        <w:t>万元，占本年支出的</w:t>
      </w:r>
      <w:r w:rsidRPr="005C1812">
        <w:rPr>
          <w:rFonts w:ascii="Times New Roman" w:eastAsia="仿宋_GB2312" w:hAnsi="Times New Roman" w:cs="Times New Roman"/>
          <w:sz w:val="32"/>
          <w:szCs w:val="32"/>
          <w:shd w:val="clear" w:color="auto" w:fill="FFFFFF"/>
          <w:lang w:bidi="ar"/>
        </w:rPr>
        <w:t>48.40</w:t>
      </w:r>
      <w:r w:rsidR="00A95350" w:rsidRPr="005C1812">
        <w:rPr>
          <w:rFonts w:ascii="Times New Roman" w:eastAsia="仿宋_GB2312" w:hAnsi="Times New Roman" w:cs="Times New Roman"/>
          <w:sz w:val="32"/>
          <w:szCs w:val="32"/>
          <w:shd w:val="clear" w:color="auto" w:fill="FFFFFF"/>
          <w:lang w:bidi="ar"/>
        </w:rPr>
        <w:t>%</w:t>
      </w:r>
      <w:r w:rsidR="00A95350" w:rsidRPr="005C1812">
        <w:rPr>
          <w:rFonts w:ascii="Times New Roman" w:eastAsia="仿宋_GB2312" w:hAnsi="Times New Roman" w:cs="Times New Roman" w:hint="eastAsia"/>
          <w:sz w:val="32"/>
          <w:szCs w:val="32"/>
          <w:shd w:val="clear" w:color="auto" w:fill="FFFFFF"/>
          <w:lang w:bidi="ar"/>
        </w:rPr>
        <w:t>。按功能分类：</w:t>
      </w:r>
      <w:r w:rsidR="00B51F9D" w:rsidRPr="005C1812">
        <w:rPr>
          <w:rFonts w:ascii="Times New Roman" w:eastAsia="仿宋_GB2312" w:hAnsi="Times New Roman" w:cs="Times New Roman" w:hint="eastAsia"/>
          <w:sz w:val="32"/>
          <w:szCs w:val="32"/>
          <w:shd w:val="clear" w:color="auto" w:fill="FFFFFF"/>
          <w:lang w:bidi="ar"/>
        </w:rPr>
        <w:t>教育（类）支出</w:t>
      </w:r>
      <w:r w:rsidR="00B51F9D" w:rsidRPr="005C1812">
        <w:rPr>
          <w:rFonts w:ascii="Times New Roman" w:eastAsia="仿宋_GB2312" w:hAnsi="Times New Roman" w:cs="Times New Roman"/>
          <w:sz w:val="32"/>
          <w:szCs w:val="32"/>
          <w:shd w:val="clear" w:color="auto" w:fill="FFFFFF"/>
          <w:lang w:bidi="ar"/>
        </w:rPr>
        <w:t>1102.61</w:t>
      </w:r>
      <w:r w:rsidR="00B51F9D" w:rsidRPr="005C1812">
        <w:rPr>
          <w:rFonts w:ascii="Times New Roman" w:eastAsia="仿宋_GB2312" w:hAnsi="Times New Roman" w:cs="Times New Roman" w:hint="eastAsia"/>
          <w:sz w:val="32"/>
          <w:szCs w:val="32"/>
          <w:shd w:val="clear" w:color="auto" w:fill="FFFFFF"/>
          <w:lang w:bidi="ar"/>
        </w:rPr>
        <w:t>万元，占本年支出</w:t>
      </w:r>
      <w:r w:rsidR="00B51F9D" w:rsidRPr="005C1812">
        <w:rPr>
          <w:rFonts w:ascii="Times New Roman" w:eastAsia="仿宋_GB2312" w:hAnsi="Times New Roman" w:cs="Times New Roman"/>
          <w:sz w:val="32"/>
          <w:szCs w:val="32"/>
          <w:shd w:val="clear" w:color="auto" w:fill="FFFFFF"/>
          <w:lang w:bidi="ar"/>
        </w:rPr>
        <w:t>64.69%</w:t>
      </w:r>
      <w:r w:rsidR="00B51F9D" w:rsidRPr="005C1812">
        <w:rPr>
          <w:rFonts w:ascii="Times New Roman" w:eastAsia="仿宋_GB2312" w:hAnsi="Times New Roman" w:cs="Times New Roman" w:hint="eastAsia"/>
          <w:sz w:val="32"/>
          <w:szCs w:val="32"/>
          <w:shd w:val="clear" w:color="auto" w:fill="FFFFFF"/>
          <w:lang w:bidi="ar"/>
        </w:rPr>
        <w:t>；</w:t>
      </w:r>
      <w:r w:rsidR="00A95350" w:rsidRPr="005C1812">
        <w:rPr>
          <w:rFonts w:ascii="Times New Roman" w:eastAsia="仿宋_GB2312" w:hAnsi="Times New Roman" w:cs="Times New Roman" w:hint="eastAsia"/>
          <w:sz w:val="32"/>
          <w:szCs w:val="32"/>
          <w:shd w:val="clear" w:color="auto" w:fill="FFFFFF"/>
          <w:lang w:bidi="ar"/>
        </w:rPr>
        <w:t>一般公共服务（类）支出</w:t>
      </w:r>
      <w:r w:rsidR="00B51F9D" w:rsidRPr="005C1812">
        <w:rPr>
          <w:rFonts w:ascii="Times New Roman" w:eastAsia="仿宋_GB2312" w:hAnsi="Times New Roman" w:cs="Times New Roman"/>
          <w:sz w:val="32"/>
          <w:szCs w:val="32"/>
          <w:shd w:val="clear" w:color="auto" w:fill="FFFFFF"/>
          <w:lang w:bidi="ar"/>
        </w:rPr>
        <w:t>416.35</w:t>
      </w:r>
      <w:r w:rsidR="00A95350" w:rsidRPr="005C1812">
        <w:rPr>
          <w:rFonts w:ascii="Times New Roman" w:eastAsia="仿宋_GB2312" w:hAnsi="Times New Roman" w:cs="Times New Roman" w:hint="eastAsia"/>
          <w:sz w:val="32"/>
          <w:szCs w:val="32"/>
          <w:shd w:val="clear" w:color="auto" w:fill="FFFFFF"/>
          <w:lang w:bidi="ar"/>
        </w:rPr>
        <w:t>万元，占本年支出</w:t>
      </w:r>
      <w:r w:rsidR="00B51F9D" w:rsidRPr="005C1812">
        <w:rPr>
          <w:rFonts w:ascii="Times New Roman" w:eastAsia="仿宋_GB2312" w:hAnsi="Times New Roman" w:cs="Times New Roman"/>
          <w:sz w:val="32"/>
          <w:szCs w:val="32"/>
          <w:shd w:val="clear" w:color="auto" w:fill="FFFFFF"/>
          <w:lang w:bidi="ar"/>
        </w:rPr>
        <w:t>24.</w:t>
      </w:r>
      <w:r w:rsidR="00475C56" w:rsidRPr="005C1812">
        <w:rPr>
          <w:rFonts w:ascii="Times New Roman" w:eastAsia="仿宋_GB2312" w:hAnsi="Times New Roman" w:cs="Times New Roman"/>
          <w:sz w:val="32"/>
          <w:szCs w:val="32"/>
          <w:shd w:val="clear" w:color="auto" w:fill="FFFFFF"/>
          <w:lang w:bidi="ar"/>
        </w:rPr>
        <w:t>4</w:t>
      </w:r>
      <w:r w:rsidR="00475C56">
        <w:rPr>
          <w:rFonts w:ascii="Times New Roman" w:eastAsia="仿宋_GB2312" w:hAnsi="Times New Roman" w:cs="Times New Roman"/>
          <w:sz w:val="32"/>
          <w:szCs w:val="32"/>
          <w:shd w:val="clear" w:color="auto" w:fill="FFFFFF"/>
          <w:lang w:bidi="ar"/>
        </w:rPr>
        <w:t>3</w:t>
      </w:r>
      <w:r w:rsidR="00A95350" w:rsidRPr="005C1812">
        <w:rPr>
          <w:rFonts w:ascii="Times New Roman" w:eastAsia="仿宋_GB2312" w:hAnsi="Times New Roman" w:cs="Times New Roman"/>
          <w:sz w:val="32"/>
          <w:szCs w:val="32"/>
          <w:shd w:val="clear" w:color="auto" w:fill="FFFFFF"/>
          <w:lang w:bidi="ar"/>
        </w:rPr>
        <w:t>%</w:t>
      </w:r>
      <w:r w:rsidR="00A95350" w:rsidRPr="005C1812">
        <w:rPr>
          <w:rFonts w:ascii="Times New Roman" w:eastAsia="仿宋_GB2312" w:hAnsi="Times New Roman" w:cs="Times New Roman" w:hint="eastAsia"/>
          <w:sz w:val="32"/>
          <w:szCs w:val="32"/>
          <w:shd w:val="clear" w:color="auto" w:fill="FFFFFF"/>
          <w:lang w:bidi="ar"/>
        </w:rPr>
        <w:t>；</w:t>
      </w:r>
      <w:r w:rsidR="00B51F9D" w:rsidRPr="005C1812">
        <w:rPr>
          <w:rFonts w:ascii="Times New Roman" w:eastAsia="仿宋_GB2312" w:hAnsi="Times New Roman" w:cs="Times New Roman" w:hint="eastAsia"/>
          <w:sz w:val="32"/>
          <w:szCs w:val="32"/>
          <w:shd w:val="clear" w:color="auto" w:fill="FFFFFF"/>
          <w:lang w:bidi="ar"/>
        </w:rPr>
        <w:t>住房保障（类）支出</w:t>
      </w:r>
      <w:r w:rsidR="00B51F9D" w:rsidRPr="005C1812">
        <w:rPr>
          <w:rFonts w:ascii="Times New Roman" w:eastAsia="仿宋_GB2312" w:hAnsi="Times New Roman" w:cs="Times New Roman"/>
          <w:sz w:val="32"/>
          <w:szCs w:val="32"/>
          <w:shd w:val="clear" w:color="auto" w:fill="FFFFFF"/>
          <w:lang w:bidi="ar"/>
        </w:rPr>
        <w:t>51.29</w:t>
      </w:r>
      <w:r w:rsidR="00B51F9D" w:rsidRPr="005C1812">
        <w:rPr>
          <w:rFonts w:ascii="Times New Roman" w:eastAsia="仿宋_GB2312" w:hAnsi="Times New Roman" w:cs="Times New Roman" w:hint="eastAsia"/>
          <w:sz w:val="32"/>
          <w:szCs w:val="32"/>
          <w:shd w:val="clear" w:color="auto" w:fill="FFFFFF"/>
          <w:lang w:bidi="ar"/>
        </w:rPr>
        <w:t>万元，占本年支出</w:t>
      </w:r>
      <w:r w:rsidR="00B51F9D" w:rsidRPr="005C1812">
        <w:rPr>
          <w:rFonts w:ascii="Times New Roman" w:eastAsia="仿宋_GB2312" w:hAnsi="Times New Roman" w:cs="Times New Roman"/>
          <w:sz w:val="32"/>
          <w:szCs w:val="32"/>
          <w:shd w:val="clear" w:color="auto" w:fill="FFFFFF"/>
          <w:lang w:bidi="ar"/>
        </w:rPr>
        <w:t>3</w:t>
      </w:r>
      <w:r w:rsidR="00B51F9D" w:rsidRPr="00CD18D7">
        <w:rPr>
          <w:rFonts w:ascii="Times New Roman" w:eastAsia="仿宋_GB2312" w:hAnsi="Times New Roman" w:cs="Times New Roman"/>
          <w:sz w:val="32"/>
          <w:szCs w:val="32"/>
          <w:shd w:val="clear" w:color="auto" w:fill="FFFFFF"/>
          <w:lang w:bidi="ar"/>
        </w:rPr>
        <w:t>.01%</w:t>
      </w:r>
      <w:r w:rsidR="00B51F9D" w:rsidRPr="00CD18D7">
        <w:rPr>
          <w:rFonts w:ascii="Times New Roman" w:eastAsia="仿宋_GB2312" w:hAnsi="Times New Roman" w:cs="Times New Roman" w:hint="eastAsia"/>
          <w:sz w:val="32"/>
          <w:szCs w:val="32"/>
          <w:shd w:val="clear" w:color="auto" w:fill="FFFFFF"/>
          <w:lang w:bidi="ar"/>
        </w:rPr>
        <w:t>；卫生健康（类）支出</w:t>
      </w:r>
      <w:r w:rsidR="00B51F9D" w:rsidRPr="00CD18D7">
        <w:rPr>
          <w:rFonts w:ascii="Times New Roman" w:eastAsia="仿宋_GB2312" w:hAnsi="Times New Roman" w:cs="Times New Roman"/>
          <w:sz w:val="32"/>
          <w:szCs w:val="32"/>
          <w:shd w:val="clear" w:color="auto" w:fill="FFFFFF"/>
          <w:lang w:bidi="ar"/>
        </w:rPr>
        <w:t>50.77</w:t>
      </w:r>
      <w:r w:rsidR="00B51F9D" w:rsidRPr="00CD18D7">
        <w:rPr>
          <w:rFonts w:ascii="Times New Roman" w:eastAsia="仿宋_GB2312" w:hAnsi="Times New Roman" w:cs="Times New Roman" w:hint="eastAsia"/>
          <w:sz w:val="32"/>
          <w:szCs w:val="32"/>
          <w:shd w:val="clear" w:color="auto" w:fill="FFFFFF"/>
          <w:lang w:bidi="ar"/>
        </w:rPr>
        <w:t>万元，占本年支出</w:t>
      </w:r>
      <w:r w:rsidR="00B51F9D" w:rsidRPr="00CD18D7">
        <w:rPr>
          <w:rFonts w:ascii="Times New Roman" w:eastAsia="仿宋_GB2312" w:hAnsi="Times New Roman" w:cs="Times New Roman"/>
          <w:sz w:val="32"/>
          <w:szCs w:val="32"/>
          <w:shd w:val="clear" w:color="auto" w:fill="FFFFFF"/>
          <w:lang w:bidi="ar"/>
        </w:rPr>
        <w:t>2.98%</w:t>
      </w:r>
      <w:r w:rsidR="00B51F9D" w:rsidRPr="00CD18D7">
        <w:rPr>
          <w:rFonts w:ascii="Times New Roman" w:eastAsia="仿宋_GB2312" w:hAnsi="Times New Roman" w:cs="Times New Roman" w:hint="eastAsia"/>
          <w:sz w:val="32"/>
          <w:szCs w:val="32"/>
          <w:shd w:val="clear" w:color="auto" w:fill="FFFFFF"/>
          <w:lang w:bidi="ar"/>
        </w:rPr>
        <w:t>；</w:t>
      </w:r>
      <w:r w:rsidR="00A95350" w:rsidRPr="00CD18D7">
        <w:rPr>
          <w:rFonts w:ascii="Times New Roman" w:eastAsia="仿宋_GB2312" w:hAnsi="Times New Roman" w:cs="Times New Roman" w:hint="eastAsia"/>
          <w:sz w:val="32"/>
          <w:szCs w:val="32"/>
          <w:shd w:val="clear" w:color="auto" w:fill="FFFFFF"/>
          <w:lang w:bidi="ar"/>
        </w:rPr>
        <w:t>社会保障和就业（类）支出</w:t>
      </w:r>
      <w:r w:rsidR="00B51F9D" w:rsidRPr="00CD18D7">
        <w:rPr>
          <w:rFonts w:ascii="Times New Roman" w:eastAsia="仿宋_GB2312" w:hAnsi="Times New Roman" w:cs="Times New Roman"/>
          <w:sz w:val="32"/>
          <w:szCs w:val="32"/>
          <w:shd w:val="clear" w:color="auto" w:fill="FFFFFF"/>
          <w:lang w:bidi="ar"/>
        </w:rPr>
        <w:t>45.94</w:t>
      </w:r>
      <w:r w:rsidR="00A95350" w:rsidRPr="00CD18D7">
        <w:rPr>
          <w:rFonts w:ascii="Times New Roman" w:eastAsia="仿宋_GB2312" w:hAnsi="Times New Roman" w:cs="Times New Roman" w:hint="eastAsia"/>
          <w:sz w:val="32"/>
          <w:szCs w:val="32"/>
          <w:shd w:val="clear" w:color="auto" w:fill="FFFFFF"/>
          <w:lang w:bidi="ar"/>
        </w:rPr>
        <w:t>万元，占本年支出</w:t>
      </w:r>
      <w:r w:rsidR="00B51F9D" w:rsidRPr="00CD18D7">
        <w:rPr>
          <w:rFonts w:ascii="Times New Roman" w:eastAsia="仿宋_GB2312" w:hAnsi="Times New Roman" w:cs="Times New Roman"/>
          <w:sz w:val="32"/>
          <w:szCs w:val="32"/>
          <w:shd w:val="clear" w:color="auto" w:fill="FFFFFF"/>
          <w:lang w:bidi="ar"/>
        </w:rPr>
        <w:t>2.69</w:t>
      </w:r>
      <w:r w:rsidR="00A95350" w:rsidRPr="00CD18D7">
        <w:rPr>
          <w:rFonts w:ascii="Times New Roman" w:eastAsia="仿宋_GB2312" w:hAnsi="Times New Roman" w:cs="Times New Roman"/>
          <w:sz w:val="32"/>
          <w:szCs w:val="32"/>
          <w:shd w:val="clear" w:color="auto" w:fill="FFFFFF"/>
          <w:lang w:bidi="ar"/>
        </w:rPr>
        <w:t>%</w:t>
      </w:r>
      <w:r w:rsidR="00A95350" w:rsidRPr="00CD18D7">
        <w:rPr>
          <w:rFonts w:ascii="Times New Roman" w:eastAsia="仿宋_GB2312" w:hAnsi="Times New Roman" w:cs="Times New Roman" w:hint="eastAsia"/>
          <w:sz w:val="32"/>
          <w:szCs w:val="32"/>
          <w:shd w:val="clear" w:color="auto" w:fill="FFFFFF"/>
          <w:lang w:bidi="ar"/>
        </w:rPr>
        <w:t>；</w:t>
      </w:r>
      <w:r w:rsidR="00B51F9D" w:rsidRPr="00CD18D7">
        <w:rPr>
          <w:rFonts w:ascii="Times New Roman" w:eastAsia="仿宋_GB2312" w:hAnsi="Times New Roman" w:cs="Times New Roman" w:hint="eastAsia"/>
          <w:sz w:val="32"/>
          <w:szCs w:val="32"/>
          <w:shd w:val="clear" w:color="auto" w:fill="FFFFFF"/>
          <w:lang w:bidi="ar"/>
        </w:rPr>
        <w:t>节能环保支出</w:t>
      </w:r>
      <w:r w:rsidR="00B51F9D" w:rsidRPr="00CD18D7">
        <w:rPr>
          <w:rFonts w:ascii="Times New Roman" w:eastAsia="仿宋_GB2312" w:hAnsi="Times New Roman" w:cs="Times New Roman" w:hint="eastAsia"/>
          <w:sz w:val="32"/>
          <w:szCs w:val="32"/>
          <w:shd w:val="clear" w:color="auto" w:fill="FFFFFF"/>
          <w:lang w:bidi="ar"/>
        </w:rPr>
        <w:t>2</w:t>
      </w:r>
      <w:r w:rsidR="00B51F9D" w:rsidRPr="00CD18D7">
        <w:rPr>
          <w:rFonts w:ascii="Times New Roman" w:eastAsia="仿宋_GB2312" w:hAnsi="Times New Roman" w:cs="Times New Roman"/>
          <w:sz w:val="32"/>
          <w:szCs w:val="32"/>
          <w:shd w:val="clear" w:color="auto" w:fill="FFFFFF"/>
          <w:lang w:bidi="ar"/>
        </w:rPr>
        <w:t>0</w:t>
      </w:r>
      <w:r w:rsidR="00B51F9D" w:rsidRPr="00CD18D7">
        <w:rPr>
          <w:rFonts w:ascii="Times New Roman" w:eastAsia="仿宋_GB2312" w:hAnsi="Times New Roman" w:cs="Times New Roman" w:hint="eastAsia"/>
          <w:sz w:val="32"/>
          <w:szCs w:val="32"/>
          <w:shd w:val="clear" w:color="auto" w:fill="FFFFFF"/>
          <w:lang w:bidi="ar"/>
        </w:rPr>
        <w:t>万元，占本年支出</w:t>
      </w:r>
      <w:r w:rsidR="00B51F9D" w:rsidRPr="00CD18D7">
        <w:rPr>
          <w:rFonts w:ascii="Times New Roman" w:eastAsia="仿宋_GB2312" w:hAnsi="Times New Roman" w:cs="Times New Roman" w:hint="eastAsia"/>
          <w:sz w:val="32"/>
          <w:szCs w:val="32"/>
          <w:shd w:val="clear" w:color="auto" w:fill="FFFFFF"/>
          <w:lang w:bidi="ar"/>
        </w:rPr>
        <w:t>1</w:t>
      </w:r>
      <w:r w:rsidR="00B51F9D" w:rsidRPr="00CD18D7">
        <w:rPr>
          <w:rFonts w:ascii="Times New Roman" w:eastAsia="仿宋_GB2312" w:hAnsi="Times New Roman" w:cs="Times New Roman"/>
          <w:sz w:val="32"/>
          <w:szCs w:val="32"/>
          <w:shd w:val="clear" w:color="auto" w:fill="FFFFFF"/>
          <w:lang w:bidi="ar"/>
        </w:rPr>
        <w:t>.17%</w:t>
      </w:r>
      <w:r w:rsidR="00B51F9D" w:rsidRPr="00CD18D7">
        <w:rPr>
          <w:rFonts w:ascii="Times New Roman" w:eastAsia="仿宋_GB2312" w:hAnsi="Times New Roman" w:cs="Times New Roman" w:hint="eastAsia"/>
          <w:sz w:val="32"/>
          <w:szCs w:val="32"/>
          <w:shd w:val="clear" w:color="auto" w:fill="FFFFFF"/>
          <w:lang w:bidi="ar"/>
        </w:rPr>
        <w:t>；</w:t>
      </w:r>
      <w:r w:rsidR="00A95350" w:rsidRPr="00CD18D7">
        <w:rPr>
          <w:rFonts w:ascii="Times New Roman" w:eastAsia="仿宋_GB2312" w:hAnsi="Times New Roman" w:cs="Times New Roman" w:hint="eastAsia"/>
          <w:sz w:val="32"/>
          <w:szCs w:val="32"/>
          <w:shd w:val="clear" w:color="auto" w:fill="FFFFFF"/>
          <w:lang w:bidi="ar"/>
        </w:rPr>
        <w:t>灾害防治及应急管理（类）支出</w:t>
      </w:r>
      <w:r w:rsidR="00B51F9D" w:rsidRPr="00CD18D7">
        <w:rPr>
          <w:rFonts w:ascii="Times New Roman" w:eastAsia="仿宋_GB2312" w:hAnsi="Times New Roman" w:cs="Times New Roman"/>
          <w:sz w:val="32"/>
          <w:szCs w:val="32"/>
          <w:shd w:val="clear" w:color="auto" w:fill="FFFFFF"/>
          <w:lang w:bidi="ar"/>
        </w:rPr>
        <w:t>17.60</w:t>
      </w:r>
      <w:r w:rsidR="00A95350" w:rsidRPr="00CD18D7">
        <w:rPr>
          <w:rFonts w:ascii="Times New Roman" w:eastAsia="仿宋_GB2312" w:hAnsi="Times New Roman" w:cs="Times New Roman" w:hint="eastAsia"/>
          <w:sz w:val="32"/>
          <w:szCs w:val="32"/>
          <w:shd w:val="clear" w:color="auto" w:fill="FFFFFF"/>
          <w:lang w:bidi="ar"/>
        </w:rPr>
        <w:t>万元，占本年支出</w:t>
      </w:r>
      <w:r w:rsidR="00B51F9D" w:rsidRPr="00CD18D7">
        <w:rPr>
          <w:rFonts w:ascii="Times New Roman" w:eastAsia="仿宋_GB2312" w:hAnsi="Times New Roman" w:cs="Times New Roman"/>
          <w:sz w:val="32"/>
          <w:szCs w:val="32"/>
          <w:shd w:val="clear" w:color="auto" w:fill="FFFFFF"/>
          <w:lang w:bidi="ar"/>
        </w:rPr>
        <w:t>1.0</w:t>
      </w:r>
      <w:r w:rsidR="00475C56" w:rsidRPr="00CD18D7">
        <w:rPr>
          <w:rFonts w:ascii="Times New Roman" w:eastAsia="仿宋_GB2312" w:hAnsi="Times New Roman" w:cs="Times New Roman"/>
          <w:sz w:val="32"/>
          <w:szCs w:val="32"/>
          <w:shd w:val="clear" w:color="auto" w:fill="FFFFFF"/>
          <w:lang w:bidi="ar"/>
        </w:rPr>
        <w:t>3</w:t>
      </w:r>
      <w:r w:rsidR="00A95350" w:rsidRPr="00CD18D7">
        <w:rPr>
          <w:rFonts w:ascii="Times New Roman" w:eastAsia="仿宋_GB2312" w:hAnsi="Times New Roman" w:cs="Times New Roman"/>
          <w:sz w:val="32"/>
          <w:szCs w:val="32"/>
          <w:shd w:val="clear" w:color="auto" w:fill="FFFFFF"/>
          <w:lang w:bidi="ar"/>
        </w:rPr>
        <w:t>%</w:t>
      </w:r>
      <w:r w:rsidR="00A95350" w:rsidRPr="00CD18D7">
        <w:rPr>
          <w:rFonts w:ascii="Times New Roman" w:eastAsia="仿宋_GB2312" w:hAnsi="Times New Roman" w:cs="Times New Roman" w:hint="eastAsia"/>
          <w:sz w:val="32"/>
          <w:szCs w:val="32"/>
          <w:shd w:val="clear" w:color="auto" w:fill="FFFFFF"/>
          <w:lang w:bidi="ar"/>
        </w:rPr>
        <w:t>。</w:t>
      </w:r>
    </w:p>
    <w:p w:rsidR="00A95350" w:rsidRPr="00CD18D7" w:rsidRDefault="00A95350" w:rsidP="00CD18D7">
      <w:pPr>
        <w:pStyle w:val="aa"/>
        <w:spacing w:line="600" w:lineRule="exact"/>
        <w:ind w:firstLine="640"/>
        <w:rPr>
          <w:rFonts w:ascii="楷体" w:eastAsia="楷体" w:hAnsi="楷体" w:cs="Times New Roman"/>
          <w:kern w:val="0"/>
          <w:sz w:val="32"/>
          <w:szCs w:val="32"/>
          <w:shd w:val="clear" w:color="auto" w:fill="FFFFFF"/>
          <w:lang w:bidi="ar"/>
        </w:rPr>
      </w:pPr>
      <w:r w:rsidRPr="00CD18D7">
        <w:rPr>
          <w:rFonts w:ascii="楷体" w:eastAsia="楷体" w:hAnsi="楷体" w:cs="Times New Roman" w:hint="eastAsia"/>
          <w:kern w:val="0"/>
          <w:sz w:val="32"/>
          <w:szCs w:val="32"/>
          <w:shd w:val="clear" w:color="auto" w:fill="FFFFFF"/>
          <w:lang w:bidi="ar"/>
        </w:rPr>
        <w:t>（三）财政拨款支出决算具体情况</w:t>
      </w:r>
    </w:p>
    <w:p w:rsidR="00A95350" w:rsidRPr="0027382E" w:rsidRDefault="0027382E"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27382E">
        <w:rPr>
          <w:rFonts w:ascii="Times New Roman" w:eastAsia="仿宋_GB2312" w:hAnsi="Times New Roman" w:cs="Times New Roman"/>
          <w:kern w:val="0"/>
          <w:sz w:val="32"/>
          <w:szCs w:val="32"/>
          <w:shd w:val="clear" w:color="auto" w:fill="FFFFFF"/>
          <w:lang w:bidi="ar"/>
        </w:rPr>
        <w:t>202</w:t>
      </w:r>
      <w:r>
        <w:rPr>
          <w:rFonts w:ascii="Times New Roman" w:eastAsia="仿宋_GB2312" w:hAnsi="Times New Roman" w:cs="Times New Roman"/>
          <w:kern w:val="0"/>
          <w:sz w:val="32"/>
          <w:szCs w:val="32"/>
          <w:shd w:val="clear" w:color="auto" w:fill="FFFFFF"/>
          <w:lang w:bidi="ar"/>
        </w:rPr>
        <w:t>3</w:t>
      </w:r>
      <w:r w:rsidR="00A95350" w:rsidRPr="0027382E">
        <w:rPr>
          <w:rFonts w:ascii="Times New Roman" w:eastAsia="仿宋_GB2312" w:hAnsi="Times New Roman" w:cs="Times New Roman" w:hint="eastAsia"/>
          <w:kern w:val="0"/>
          <w:sz w:val="32"/>
          <w:szCs w:val="32"/>
          <w:shd w:val="clear" w:color="auto" w:fill="FFFFFF"/>
          <w:lang w:bidi="ar"/>
        </w:rPr>
        <w:t>年度财政拨款支出年初预算数为</w:t>
      </w:r>
      <w:r>
        <w:rPr>
          <w:rFonts w:ascii="Times New Roman" w:eastAsia="仿宋_GB2312" w:hAnsi="Times New Roman" w:cs="Times New Roman"/>
          <w:kern w:val="0"/>
          <w:sz w:val="32"/>
          <w:szCs w:val="32"/>
          <w:shd w:val="clear" w:color="auto" w:fill="FFFFFF"/>
          <w:lang w:bidi="ar"/>
        </w:rPr>
        <w:t>1513.43</w:t>
      </w:r>
      <w:r w:rsidR="00A95350" w:rsidRPr="0027382E">
        <w:rPr>
          <w:rFonts w:ascii="Times New Roman" w:eastAsia="仿宋_GB2312" w:hAnsi="Times New Roman" w:cs="Times New Roman" w:hint="eastAsia"/>
          <w:kern w:val="0"/>
          <w:sz w:val="32"/>
          <w:szCs w:val="32"/>
          <w:shd w:val="clear" w:color="auto" w:fill="FFFFFF"/>
          <w:lang w:bidi="ar"/>
        </w:rPr>
        <w:t>万元，支出决算数为出</w:t>
      </w:r>
      <w:r>
        <w:rPr>
          <w:rFonts w:ascii="Times New Roman" w:eastAsia="仿宋_GB2312" w:hAnsi="Times New Roman" w:cs="Times New Roman"/>
          <w:kern w:val="0"/>
          <w:sz w:val="32"/>
          <w:szCs w:val="32"/>
          <w:shd w:val="clear" w:color="auto" w:fill="FFFFFF"/>
          <w:lang w:bidi="ar"/>
        </w:rPr>
        <w:t>1704.56</w:t>
      </w:r>
      <w:r w:rsidR="00A95350" w:rsidRPr="0027382E">
        <w:rPr>
          <w:rFonts w:ascii="Times New Roman" w:eastAsia="仿宋_GB2312" w:hAnsi="Times New Roman" w:cs="Times New Roman" w:hint="eastAsia"/>
          <w:kern w:val="0"/>
          <w:sz w:val="32"/>
          <w:szCs w:val="32"/>
          <w:shd w:val="clear" w:color="auto" w:fill="FFFFFF"/>
          <w:lang w:bidi="ar"/>
        </w:rPr>
        <w:t>万元，完成年初预算的</w:t>
      </w:r>
      <w:r>
        <w:rPr>
          <w:rFonts w:ascii="Times New Roman" w:eastAsia="仿宋_GB2312" w:hAnsi="Times New Roman" w:cs="Times New Roman"/>
          <w:kern w:val="0"/>
          <w:sz w:val="32"/>
          <w:szCs w:val="32"/>
          <w:shd w:val="clear" w:color="auto" w:fill="FFFFFF"/>
          <w:lang w:bidi="ar"/>
        </w:rPr>
        <w:t>112.63</w:t>
      </w:r>
      <w:r w:rsidR="00A95350" w:rsidRPr="0027382E">
        <w:rPr>
          <w:rFonts w:ascii="Times New Roman" w:eastAsia="仿宋_GB2312" w:hAnsi="Times New Roman" w:cs="Times New Roman"/>
          <w:kern w:val="0"/>
          <w:sz w:val="32"/>
          <w:szCs w:val="32"/>
          <w:shd w:val="clear" w:color="auto" w:fill="FFFFFF"/>
          <w:lang w:bidi="ar"/>
        </w:rPr>
        <w:t>%</w:t>
      </w:r>
      <w:r w:rsidR="00A95350" w:rsidRPr="0027382E">
        <w:rPr>
          <w:rFonts w:ascii="Times New Roman" w:eastAsia="仿宋_GB2312" w:hAnsi="Times New Roman" w:cs="Times New Roman" w:hint="eastAsia"/>
          <w:kern w:val="0"/>
          <w:sz w:val="32"/>
          <w:szCs w:val="32"/>
          <w:shd w:val="clear" w:color="auto" w:fill="FFFFFF"/>
          <w:lang w:bidi="ar"/>
        </w:rPr>
        <w:t>，其中：</w:t>
      </w:r>
    </w:p>
    <w:p w:rsidR="00A95350" w:rsidRPr="0027382E"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27382E">
        <w:rPr>
          <w:rFonts w:ascii="Times New Roman" w:eastAsia="仿宋_GB2312" w:hAnsi="Times New Roman" w:cs="Times New Roman"/>
          <w:kern w:val="0"/>
          <w:sz w:val="32"/>
          <w:szCs w:val="32"/>
          <w:shd w:val="clear" w:color="auto" w:fill="FFFFFF"/>
          <w:lang w:bidi="ar"/>
        </w:rPr>
        <w:t>1</w:t>
      </w:r>
      <w:r w:rsidR="0027382E">
        <w:rPr>
          <w:rFonts w:ascii="Times New Roman" w:eastAsia="仿宋_GB2312" w:hAnsi="Times New Roman" w:cs="Times New Roman" w:hint="eastAsia"/>
          <w:kern w:val="0"/>
          <w:sz w:val="32"/>
          <w:szCs w:val="32"/>
          <w:shd w:val="clear" w:color="auto" w:fill="FFFFFF"/>
          <w:lang w:bidi="ar"/>
        </w:rPr>
        <w:t>.</w:t>
      </w:r>
      <w:r w:rsidRPr="0027382E">
        <w:rPr>
          <w:rFonts w:ascii="Times New Roman" w:eastAsia="仿宋_GB2312" w:hAnsi="Times New Roman" w:cs="Times New Roman" w:hint="eastAsia"/>
          <w:kern w:val="0"/>
          <w:sz w:val="32"/>
          <w:szCs w:val="32"/>
          <w:shd w:val="clear" w:color="auto" w:fill="FFFFFF"/>
          <w:lang w:bidi="ar"/>
        </w:rPr>
        <w:t>一般公共服务支出（类）发展与改革事务（款）其他发展与改革事务支出（项）年初预算为</w:t>
      </w:r>
      <w:r w:rsidR="0027382E" w:rsidRPr="005C1812">
        <w:rPr>
          <w:rFonts w:ascii="Times New Roman" w:eastAsia="仿宋_GB2312" w:hAnsi="Times New Roman" w:cs="Times New Roman"/>
          <w:kern w:val="0"/>
          <w:sz w:val="32"/>
          <w:szCs w:val="32"/>
          <w:shd w:val="clear" w:color="auto" w:fill="FFFFFF"/>
          <w:lang w:bidi="ar"/>
        </w:rPr>
        <w:t>475.24</w:t>
      </w:r>
      <w:r w:rsidRPr="0027382E">
        <w:rPr>
          <w:rFonts w:ascii="Times New Roman" w:eastAsia="仿宋_GB2312" w:hAnsi="Times New Roman" w:cs="Times New Roman" w:hint="eastAsia"/>
          <w:kern w:val="0"/>
          <w:sz w:val="32"/>
          <w:szCs w:val="32"/>
          <w:shd w:val="clear" w:color="auto" w:fill="FFFFFF"/>
          <w:lang w:bidi="ar"/>
        </w:rPr>
        <w:t>万元，支出决算为</w:t>
      </w:r>
      <w:r w:rsidR="0027382E" w:rsidRPr="005C1812">
        <w:rPr>
          <w:rFonts w:ascii="Times New Roman" w:eastAsia="仿宋_GB2312" w:hAnsi="Times New Roman" w:cs="Times New Roman"/>
          <w:kern w:val="0"/>
          <w:sz w:val="32"/>
          <w:szCs w:val="32"/>
          <w:shd w:val="clear" w:color="auto" w:fill="FFFFFF"/>
          <w:lang w:bidi="ar"/>
        </w:rPr>
        <w:t>416.35</w:t>
      </w:r>
      <w:r w:rsidRPr="0027382E">
        <w:rPr>
          <w:rFonts w:ascii="Times New Roman" w:eastAsia="仿宋_GB2312" w:hAnsi="Times New Roman" w:cs="Times New Roman" w:hint="eastAsia"/>
          <w:kern w:val="0"/>
          <w:sz w:val="32"/>
          <w:szCs w:val="32"/>
          <w:shd w:val="clear" w:color="auto" w:fill="FFFFFF"/>
          <w:lang w:bidi="ar"/>
        </w:rPr>
        <w:t>万元，</w:t>
      </w:r>
      <w:r w:rsidR="0027382E" w:rsidRPr="005C1812">
        <w:rPr>
          <w:rFonts w:ascii="Times New Roman" w:eastAsia="仿宋_GB2312" w:hAnsi="Times New Roman" w:cs="Times New Roman" w:hint="eastAsia"/>
          <w:kern w:val="0"/>
          <w:sz w:val="32"/>
          <w:szCs w:val="32"/>
          <w:shd w:val="clear" w:color="auto" w:fill="FFFFFF"/>
          <w:lang w:bidi="ar"/>
        </w:rPr>
        <w:t>基本按照计划完成学院相关</w:t>
      </w:r>
      <w:r w:rsidRPr="0027382E">
        <w:rPr>
          <w:rFonts w:ascii="Times New Roman" w:eastAsia="仿宋_GB2312" w:hAnsi="Times New Roman" w:cs="Times New Roman" w:hint="eastAsia"/>
          <w:kern w:val="0"/>
          <w:sz w:val="32"/>
          <w:szCs w:val="32"/>
          <w:shd w:val="clear" w:color="auto" w:fill="FFFFFF"/>
          <w:lang w:bidi="ar"/>
        </w:rPr>
        <w:t>工程项目专项资金</w:t>
      </w:r>
      <w:r w:rsidR="0027382E" w:rsidRPr="005C1812">
        <w:rPr>
          <w:rFonts w:ascii="Times New Roman" w:eastAsia="仿宋_GB2312" w:hAnsi="Times New Roman" w:cs="Times New Roman" w:hint="eastAsia"/>
          <w:kern w:val="0"/>
          <w:sz w:val="32"/>
          <w:szCs w:val="32"/>
          <w:shd w:val="clear" w:color="auto" w:fill="FFFFFF"/>
          <w:lang w:bidi="ar"/>
        </w:rPr>
        <w:t>投入</w:t>
      </w:r>
      <w:r w:rsidRPr="0027382E">
        <w:rPr>
          <w:rFonts w:ascii="Times New Roman" w:eastAsia="仿宋_GB2312" w:hAnsi="Times New Roman" w:cs="Times New Roman" w:hint="eastAsia"/>
          <w:kern w:val="0"/>
          <w:sz w:val="32"/>
          <w:szCs w:val="32"/>
          <w:shd w:val="clear" w:color="auto" w:fill="FFFFFF"/>
          <w:lang w:bidi="ar"/>
        </w:rPr>
        <w:t>。</w:t>
      </w:r>
    </w:p>
    <w:p w:rsidR="00A95350" w:rsidRPr="0027382E" w:rsidRDefault="0027382E"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CD18D7">
        <w:rPr>
          <w:rFonts w:ascii="Times New Roman" w:eastAsia="仿宋_GB2312" w:hAnsi="Times New Roman" w:cs="Times New Roman"/>
          <w:kern w:val="0"/>
          <w:sz w:val="32"/>
          <w:szCs w:val="32"/>
          <w:shd w:val="clear" w:color="auto" w:fill="FFFFFF"/>
          <w:lang w:bidi="ar"/>
        </w:rPr>
        <w:lastRenderedPageBreak/>
        <w:t>2.</w:t>
      </w:r>
      <w:r w:rsidR="00A95350" w:rsidRPr="00CD18D7">
        <w:rPr>
          <w:rFonts w:ascii="Times New Roman" w:eastAsia="仿宋_GB2312" w:hAnsi="Times New Roman" w:cs="Times New Roman" w:hint="eastAsia"/>
          <w:kern w:val="0"/>
          <w:sz w:val="32"/>
          <w:szCs w:val="32"/>
          <w:shd w:val="clear" w:color="auto" w:fill="FFFFFF"/>
          <w:lang w:bidi="ar"/>
        </w:rPr>
        <w:t>教育支出（类）进修及培训（款）干部教育（项）</w:t>
      </w:r>
      <w:r w:rsidR="00475C56" w:rsidRPr="00CD18D7">
        <w:rPr>
          <w:rFonts w:ascii="Times New Roman" w:eastAsia="仿宋_GB2312" w:hAnsi="Times New Roman" w:cs="Times New Roman" w:hint="eastAsia"/>
          <w:kern w:val="0"/>
          <w:sz w:val="32"/>
          <w:szCs w:val="32"/>
          <w:shd w:val="clear" w:color="auto" w:fill="FFFFFF"/>
          <w:lang w:bidi="ar"/>
        </w:rPr>
        <w:t>支出</w:t>
      </w:r>
      <w:r w:rsidR="00A95350" w:rsidRPr="00CD18D7">
        <w:rPr>
          <w:rFonts w:ascii="Times New Roman" w:eastAsia="仿宋_GB2312" w:hAnsi="Times New Roman" w:cs="Times New Roman" w:hint="eastAsia"/>
          <w:kern w:val="0"/>
          <w:sz w:val="32"/>
          <w:szCs w:val="32"/>
          <w:shd w:val="clear" w:color="auto" w:fill="FFFFFF"/>
          <w:lang w:bidi="ar"/>
        </w:rPr>
        <w:t>年初预算数为</w:t>
      </w:r>
      <w:r w:rsidRPr="00CD18D7">
        <w:rPr>
          <w:rFonts w:ascii="Times New Roman" w:eastAsia="仿宋_GB2312" w:hAnsi="Times New Roman" w:cs="Times New Roman"/>
          <w:kern w:val="0"/>
          <w:sz w:val="32"/>
          <w:szCs w:val="32"/>
          <w:shd w:val="clear" w:color="auto" w:fill="FFFFFF"/>
          <w:lang w:bidi="ar"/>
        </w:rPr>
        <w:t>904.43</w:t>
      </w:r>
      <w:r w:rsidR="00A95350" w:rsidRPr="00CD18D7">
        <w:rPr>
          <w:rFonts w:ascii="Times New Roman" w:eastAsia="仿宋_GB2312" w:hAnsi="Times New Roman" w:cs="Times New Roman" w:hint="eastAsia"/>
          <w:kern w:val="0"/>
          <w:sz w:val="32"/>
          <w:szCs w:val="32"/>
          <w:shd w:val="clear" w:color="auto" w:fill="FFFFFF"/>
          <w:lang w:bidi="ar"/>
        </w:rPr>
        <w:t>万元，支出决算数为</w:t>
      </w:r>
      <w:r w:rsidRPr="00CD18D7">
        <w:rPr>
          <w:rFonts w:ascii="Times New Roman" w:eastAsia="仿宋_GB2312" w:hAnsi="Times New Roman" w:cs="Times New Roman"/>
          <w:kern w:val="0"/>
          <w:sz w:val="32"/>
          <w:szCs w:val="32"/>
          <w:shd w:val="clear" w:color="auto" w:fill="FFFFFF"/>
          <w:lang w:bidi="ar"/>
        </w:rPr>
        <w:t>1102.61</w:t>
      </w:r>
      <w:r w:rsidRPr="00CD18D7">
        <w:rPr>
          <w:rFonts w:ascii="Times New Roman" w:eastAsia="仿宋_GB2312" w:hAnsi="Times New Roman" w:cs="Times New Roman" w:hint="eastAsia"/>
          <w:kern w:val="0"/>
          <w:sz w:val="32"/>
          <w:szCs w:val="32"/>
          <w:shd w:val="clear" w:color="auto" w:fill="FFFFFF"/>
          <w:lang w:bidi="ar"/>
        </w:rPr>
        <w:t>万</w:t>
      </w:r>
      <w:r w:rsidR="00A95350" w:rsidRPr="00CD18D7">
        <w:rPr>
          <w:rFonts w:ascii="Times New Roman" w:eastAsia="仿宋_GB2312" w:hAnsi="Times New Roman" w:cs="Times New Roman" w:hint="eastAsia"/>
          <w:kern w:val="0"/>
          <w:sz w:val="32"/>
          <w:szCs w:val="32"/>
          <w:shd w:val="clear" w:color="auto" w:fill="FFFFFF"/>
          <w:lang w:bidi="ar"/>
        </w:rPr>
        <w:t>元，完成年初预算的</w:t>
      </w:r>
      <w:r w:rsidRPr="00CD18D7">
        <w:rPr>
          <w:rFonts w:ascii="Times New Roman" w:eastAsia="仿宋_GB2312" w:hAnsi="Times New Roman" w:cs="Times New Roman"/>
          <w:kern w:val="0"/>
          <w:sz w:val="32"/>
          <w:szCs w:val="32"/>
          <w:shd w:val="clear" w:color="auto" w:fill="FFFFFF"/>
          <w:lang w:bidi="ar"/>
        </w:rPr>
        <w:t>121.91</w:t>
      </w:r>
      <w:r w:rsidR="00A95350" w:rsidRPr="00CD18D7">
        <w:rPr>
          <w:rFonts w:ascii="Times New Roman" w:eastAsia="仿宋_GB2312" w:hAnsi="Times New Roman" w:cs="Times New Roman"/>
          <w:kern w:val="0"/>
          <w:sz w:val="32"/>
          <w:szCs w:val="32"/>
          <w:shd w:val="clear" w:color="auto" w:fill="FFFFFF"/>
          <w:lang w:bidi="ar"/>
        </w:rPr>
        <w:t>%</w:t>
      </w:r>
      <w:r w:rsidR="00A95350" w:rsidRPr="00CD18D7">
        <w:rPr>
          <w:rFonts w:ascii="Times New Roman" w:eastAsia="仿宋_GB2312" w:hAnsi="Times New Roman" w:cs="Times New Roman" w:hint="eastAsia"/>
          <w:kern w:val="0"/>
          <w:sz w:val="32"/>
          <w:szCs w:val="32"/>
          <w:shd w:val="clear" w:color="auto" w:fill="FFFFFF"/>
          <w:lang w:bidi="ar"/>
        </w:rPr>
        <w:t>，决算数大于年初预算数的主要原因是：年中追加</w:t>
      </w:r>
      <w:r w:rsidR="00475C56" w:rsidRPr="00CD18D7">
        <w:rPr>
          <w:rFonts w:ascii="Times New Roman" w:eastAsia="仿宋_GB2312" w:hAnsi="Times New Roman" w:cs="Times New Roman" w:hint="eastAsia"/>
          <w:kern w:val="0"/>
          <w:sz w:val="32"/>
          <w:szCs w:val="32"/>
          <w:shd w:val="clear" w:color="auto" w:fill="FFFFFF"/>
          <w:lang w:bidi="ar"/>
        </w:rPr>
        <w:t>安排</w:t>
      </w:r>
      <w:r w:rsidR="00827BDB" w:rsidRPr="00CD18D7">
        <w:rPr>
          <w:rFonts w:ascii="Times New Roman" w:eastAsia="仿宋_GB2312" w:hAnsi="Times New Roman" w:cs="Times New Roman" w:hint="eastAsia"/>
          <w:kern w:val="0"/>
          <w:sz w:val="32"/>
          <w:szCs w:val="32"/>
          <w:shd w:val="clear" w:color="auto" w:fill="FFFFFF"/>
          <w:lang w:bidi="ar"/>
        </w:rPr>
        <w:t>二十大精神轮训班经费</w:t>
      </w:r>
      <w:r w:rsidR="00FB5B1A">
        <w:rPr>
          <w:rFonts w:ascii="Times New Roman" w:eastAsia="仿宋_GB2312" w:hAnsi="Times New Roman" w:cs="Times New Roman" w:hint="eastAsia"/>
          <w:kern w:val="0"/>
          <w:sz w:val="32"/>
          <w:szCs w:val="32"/>
          <w:shd w:val="clear" w:color="auto" w:fill="FFFFFF"/>
          <w:lang w:bidi="ar"/>
        </w:rPr>
        <w:t>和</w:t>
      </w:r>
      <w:r w:rsidRPr="00CD18D7">
        <w:rPr>
          <w:rFonts w:ascii="Times New Roman" w:eastAsia="仿宋_GB2312" w:hAnsi="Times New Roman" w:cs="Times New Roman" w:hint="eastAsia"/>
          <w:kern w:val="0"/>
          <w:sz w:val="32"/>
          <w:szCs w:val="32"/>
          <w:shd w:val="clear" w:color="auto" w:fill="FFFFFF"/>
          <w:lang w:bidi="ar"/>
        </w:rPr>
        <w:t>委托</w:t>
      </w:r>
      <w:r w:rsidR="00475C56" w:rsidRPr="00CD18D7">
        <w:rPr>
          <w:rFonts w:ascii="Times New Roman" w:eastAsia="仿宋_GB2312" w:hAnsi="Times New Roman" w:cs="Times New Roman" w:hint="eastAsia"/>
          <w:kern w:val="0"/>
          <w:sz w:val="32"/>
          <w:szCs w:val="32"/>
          <w:shd w:val="clear" w:color="auto" w:fill="FFFFFF"/>
          <w:lang w:bidi="ar"/>
        </w:rPr>
        <w:t>班</w:t>
      </w:r>
      <w:r w:rsidRPr="00CD18D7">
        <w:rPr>
          <w:rFonts w:ascii="Times New Roman" w:eastAsia="仿宋_GB2312" w:hAnsi="Times New Roman" w:cs="Times New Roman" w:hint="eastAsia"/>
          <w:kern w:val="0"/>
          <w:sz w:val="32"/>
          <w:szCs w:val="32"/>
          <w:shd w:val="clear" w:color="auto" w:fill="FFFFFF"/>
          <w:lang w:bidi="ar"/>
        </w:rPr>
        <w:t>办学</w:t>
      </w:r>
      <w:r w:rsidR="00A95350" w:rsidRPr="00CD18D7">
        <w:rPr>
          <w:rFonts w:ascii="Times New Roman" w:eastAsia="仿宋_GB2312" w:hAnsi="Times New Roman" w:cs="Times New Roman" w:hint="eastAsia"/>
          <w:kern w:val="0"/>
          <w:sz w:val="32"/>
          <w:szCs w:val="32"/>
          <w:shd w:val="clear" w:color="auto" w:fill="FFFFFF"/>
          <w:lang w:bidi="ar"/>
        </w:rPr>
        <w:t>经费等。</w:t>
      </w:r>
    </w:p>
    <w:p w:rsidR="00A95350" w:rsidRPr="00D637CF"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27382E">
        <w:rPr>
          <w:rFonts w:ascii="Times New Roman" w:eastAsia="仿宋_GB2312" w:hAnsi="Times New Roman" w:cs="Times New Roman"/>
          <w:kern w:val="0"/>
          <w:sz w:val="32"/>
          <w:szCs w:val="32"/>
          <w:shd w:val="clear" w:color="auto" w:fill="FFFFFF"/>
          <w:lang w:bidi="ar"/>
        </w:rPr>
        <w:t>3</w:t>
      </w:r>
      <w:r w:rsidR="0027382E" w:rsidRPr="005C1812">
        <w:rPr>
          <w:rFonts w:ascii="Times New Roman" w:eastAsia="仿宋_GB2312" w:hAnsi="Times New Roman" w:cs="Times New Roman"/>
          <w:kern w:val="0"/>
          <w:sz w:val="32"/>
          <w:szCs w:val="32"/>
          <w:shd w:val="clear" w:color="auto" w:fill="FFFFFF"/>
          <w:lang w:bidi="ar"/>
        </w:rPr>
        <w:t>.</w:t>
      </w:r>
      <w:r w:rsidRPr="0027382E">
        <w:rPr>
          <w:rFonts w:ascii="Times New Roman" w:eastAsia="仿宋_GB2312" w:hAnsi="Times New Roman" w:cs="Times New Roman" w:hint="eastAsia"/>
          <w:kern w:val="0"/>
          <w:sz w:val="32"/>
          <w:szCs w:val="32"/>
          <w:shd w:val="clear" w:color="auto" w:fill="FFFFFF"/>
          <w:lang w:bidi="ar"/>
        </w:rPr>
        <w:t>社会保障和就</w:t>
      </w:r>
      <w:r w:rsidR="0027382E" w:rsidRPr="005C1812">
        <w:rPr>
          <w:rFonts w:ascii="Times New Roman" w:eastAsia="仿宋_GB2312" w:hAnsi="Times New Roman" w:cs="Times New Roman" w:hint="eastAsia"/>
          <w:kern w:val="0"/>
          <w:sz w:val="32"/>
          <w:szCs w:val="32"/>
          <w:shd w:val="clear" w:color="auto" w:fill="FFFFFF"/>
          <w:lang w:bidi="ar"/>
        </w:rPr>
        <w:t>业</w:t>
      </w:r>
      <w:r w:rsidRPr="0027382E">
        <w:rPr>
          <w:rFonts w:ascii="Times New Roman" w:eastAsia="仿宋_GB2312" w:hAnsi="Times New Roman" w:cs="Times New Roman" w:hint="eastAsia"/>
          <w:kern w:val="0"/>
          <w:sz w:val="32"/>
          <w:szCs w:val="32"/>
          <w:shd w:val="clear" w:color="auto" w:fill="FFFFFF"/>
          <w:lang w:bidi="ar"/>
        </w:rPr>
        <w:t>支出年初预算数为</w:t>
      </w:r>
      <w:r w:rsidR="0027382E" w:rsidRPr="005C1812">
        <w:rPr>
          <w:rFonts w:ascii="Times New Roman" w:eastAsia="仿宋_GB2312" w:hAnsi="Times New Roman" w:cs="Times New Roman"/>
          <w:kern w:val="0"/>
          <w:sz w:val="32"/>
          <w:szCs w:val="32"/>
          <w:shd w:val="clear" w:color="auto" w:fill="FFFFFF"/>
          <w:lang w:bidi="ar"/>
        </w:rPr>
        <w:t>30.73</w:t>
      </w:r>
      <w:r w:rsidRPr="0027382E">
        <w:rPr>
          <w:rFonts w:ascii="Times New Roman" w:eastAsia="仿宋_GB2312" w:hAnsi="Times New Roman" w:cs="Times New Roman" w:hint="eastAsia"/>
          <w:kern w:val="0"/>
          <w:sz w:val="32"/>
          <w:szCs w:val="32"/>
          <w:shd w:val="clear" w:color="auto" w:fill="FFFFFF"/>
          <w:lang w:bidi="ar"/>
        </w:rPr>
        <w:t>万元，支出决算数为</w:t>
      </w:r>
      <w:r w:rsidR="0027382E" w:rsidRPr="005C1812">
        <w:rPr>
          <w:rFonts w:ascii="Times New Roman" w:eastAsia="仿宋_GB2312" w:hAnsi="Times New Roman" w:cs="Times New Roman"/>
          <w:kern w:val="0"/>
          <w:sz w:val="32"/>
          <w:szCs w:val="32"/>
          <w:shd w:val="clear" w:color="auto" w:fill="FFFFFF"/>
          <w:lang w:bidi="ar"/>
        </w:rPr>
        <w:t>45.94</w:t>
      </w:r>
      <w:r w:rsidRPr="00D637CF">
        <w:rPr>
          <w:rFonts w:ascii="Times New Roman" w:eastAsia="仿宋_GB2312" w:hAnsi="Times New Roman" w:cs="Times New Roman" w:hint="eastAsia"/>
          <w:kern w:val="0"/>
          <w:sz w:val="32"/>
          <w:szCs w:val="32"/>
          <w:shd w:val="clear" w:color="auto" w:fill="FFFFFF"/>
          <w:lang w:bidi="ar"/>
        </w:rPr>
        <w:t>万元，完成年初预算的</w:t>
      </w:r>
      <w:r w:rsidR="0027382E" w:rsidRPr="005C1812">
        <w:rPr>
          <w:rFonts w:ascii="Times New Roman" w:eastAsia="仿宋_GB2312" w:hAnsi="Times New Roman" w:cs="Times New Roman"/>
          <w:kern w:val="0"/>
          <w:sz w:val="32"/>
          <w:szCs w:val="32"/>
          <w:shd w:val="clear" w:color="auto" w:fill="FFFFFF"/>
          <w:lang w:bidi="ar"/>
        </w:rPr>
        <w:t>149.50</w:t>
      </w:r>
      <w:r w:rsidRPr="00D637CF">
        <w:rPr>
          <w:rFonts w:ascii="Times New Roman" w:eastAsia="仿宋_GB2312" w:hAnsi="Times New Roman" w:cs="Times New Roman"/>
          <w:kern w:val="0"/>
          <w:sz w:val="32"/>
          <w:szCs w:val="32"/>
          <w:shd w:val="clear" w:color="auto" w:fill="FFFFFF"/>
          <w:lang w:bidi="ar"/>
        </w:rPr>
        <w:t>%</w:t>
      </w:r>
      <w:r w:rsidRPr="00D637CF">
        <w:rPr>
          <w:rFonts w:ascii="Times New Roman" w:eastAsia="仿宋_GB2312" w:hAnsi="Times New Roman" w:cs="Times New Roman" w:hint="eastAsia"/>
          <w:kern w:val="0"/>
          <w:sz w:val="32"/>
          <w:szCs w:val="32"/>
          <w:shd w:val="clear" w:color="auto" w:fill="FFFFFF"/>
          <w:lang w:bidi="ar"/>
        </w:rPr>
        <w:t>，决算数</w:t>
      </w:r>
      <w:r w:rsidR="0027382E" w:rsidRPr="005C1812">
        <w:rPr>
          <w:rFonts w:ascii="Times New Roman" w:eastAsia="仿宋_GB2312" w:hAnsi="Times New Roman" w:cs="Times New Roman" w:hint="eastAsia"/>
          <w:kern w:val="0"/>
          <w:sz w:val="32"/>
          <w:szCs w:val="32"/>
          <w:shd w:val="clear" w:color="auto" w:fill="FFFFFF"/>
          <w:lang w:bidi="ar"/>
        </w:rPr>
        <w:t>大于</w:t>
      </w:r>
      <w:r w:rsidRPr="00D637CF">
        <w:rPr>
          <w:rFonts w:ascii="Times New Roman" w:eastAsia="仿宋_GB2312" w:hAnsi="Times New Roman" w:cs="Times New Roman" w:hint="eastAsia"/>
          <w:kern w:val="0"/>
          <w:sz w:val="32"/>
          <w:szCs w:val="32"/>
          <w:shd w:val="clear" w:color="auto" w:fill="FFFFFF"/>
          <w:lang w:bidi="ar"/>
        </w:rPr>
        <w:t>年初预算数</w:t>
      </w:r>
      <w:r w:rsidR="0027382E" w:rsidRPr="005C1812">
        <w:rPr>
          <w:rFonts w:ascii="Times New Roman" w:eastAsia="仿宋_GB2312" w:hAnsi="Times New Roman" w:cs="Times New Roman" w:hint="eastAsia"/>
          <w:kern w:val="0"/>
          <w:sz w:val="32"/>
          <w:szCs w:val="32"/>
          <w:shd w:val="clear" w:color="auto" w:fill="FFFFFF"/>
          <w:lang w:bidi="ar"/>
        </w:rPr>
        <w:t>的主要原因是年中追加新进人员社保经费等。</w:t>
      </w:r>
    </w:p>
    <w:p w:rsidR="00A95350" w:rsidRPr="005C1812" w:rsidRDefault="00A95350" w:rsidP="00CD18D7">
      <w:pPr>
        <w:pStyle w:val="Default"/>
        <w:autoSpaceDE/>
        <w:autoSpaceDN/>
        <w:adjustRightInd/>
        <w:spacing w:line="600" w:lineRule="exact"/>
        <w:ind w:firstLineChars="200" w:firstLine="640"/>
        <w:jc w:val="both"/>
        <w:rPr>
          <w:rFonts w:ascii="Times New Roman" w:eastAsia="仿宋_GB2312" w:hAnsi="Times New Roman" w:cs="Times New Roman"/>
          <w:sz w:val="32"/>
          <w:szCs w:val="32"/>
          <w:shd w:val="clear" w:color="auto" w:fill="FFFFFF"/>
          <w:lang w:bidi="ar"/>
        </w:rPr>
      </w:pPr>
      <w:r w:rsidRPr="005C1812">
        <w:rPr>
          <w:rFonts w:ascii="Times New Roman" w:eastAsia="仿宋_GB2312" w:hAnsi="Times New Roman" w:cs="Times New Roman"/>
          <w:sz w:val="32"/>
          <w:szCs w:val="32"/>
          <w:shd w:val="clear" w:color="auto" w:fill="FFFFFF"/>
          <w:lang w:bidi="ar"/>
        </w:rPr>
        <w:t>4</w:t>
      </w:r>
      <w:r w:rsidR="0027382E" w:rsidRPr="005C1812">
        <w:rPr>
          <w:rFonts w:ascii="Times New Roman" w:eastAsia="仿宋_GB2312" w:hAnsi="Times New Roman" w:cs="Times New Roman"/>
          <w:sz w:val="32"/>
          <w:szCs w:val="32"/>
          <w:shd w:val="clear" w:color="auto" w:fill="FFFFFF"/>
          <w:lang w:bidi="ar"/>
        </w:rPr>
        <w:t>.</w:t>
      </w:r>
      <w:r w:rsidRPr="005C1812">
        <w:rPr>
          <w:rFonts w:ascii="Times New Roman" w:eastAsia="仿宋_GB2312" w:hAnsi="Times New Roman" w:cs="Times New Roman" w:hint="eastAsia"/>
          <w:sz w:val="32"/>
          <w:szCs w:val="32"/>
          <w:shd w:val="clear" w:color="auto" w:fill="FFFFFF"/>
          <w:lang w:bidi="ar"/>
        </w:rPr>
        <w:t>卫生健康支出年初预算数为</w:t>
      </w:r>
      <w:r w:rsidR="0027382E" w:rsidRPr="005C1812">
        <w:rPr>
          <w:rFonts w:ascii="Times New Roman" w:eastAsia="仿宋_GB2312" w:hAnsi="Times New Roman" w:cs="Times New Roman"/>
          <w:sz w:val="32"/>
          <w:szCs w:val="32"/>
          <w:shd w:val="clear" w:color="auto" w:fill="FFFFFF"/>
          <w:lang w:bidi="ar"/>
        </w:rPr>
        <w:t>44.27</w:t>
      </w:r>
      <w:r w:rsidRPr="005C1812">
        <w:rPr>
          <w:rFonts w:ascii="Times New Roman" w:eastAsia="仿宋_GB2312" w:hAnsi="Times New Roman" w:cs="Times New Roman" w:hint="eastAsia"/>
          <w:sz w:val="32"/>
          <w:szCs w:val="32"/>
          <w:shd w:val="clear" w:color="auto" w:fill="FFFFFF"/>
          <w:lang w:bidi="ar"/>
        </w:rPr>
        <w:t>万元，支出决算数为</w:t>
      </w:r>
      <w:r w:rsidR="0027382E" w:rsidRPr="005C1812">
        <w:rPr>
          <w:rFonts w:ascii="Times New Roman" w:eastAsia="仿宋_GB2312" w:hAnsi="Times New Roman" w:cs="Times New Roman"/>
          <w:sz w:val="32"/>
          <w:szCs w:val="32"/>
          <w:shd w:val="clear" w:color="auto" w:fill="FFFFFF"/>
          <w:lang w:bidi="ar"/>
        </w:rPr>
        <w:t>50.77</w:t>
      </w:r>
      <w:r w:rsidRPr="005C1812">
        <w:rPr>
          <w:rFonts w:ascii="Times New Roman" w:eastAsia="仿宋_GB2312" w:hAnsi="Times New Roman" w:cs="Times New Roman" w:hint="eastAsia"/>
          <w:sz w:val="32"/>
          <w:szCs w:val="32"/>
          <w:shd w:val="clear" w:color="auto" w:fill="FFFFFF"/>
          <w:lang w:bidi="ar"/>
        </w:rPr>
        <w:t>万元，完成年初预算的</w:t>
      </w:r>
      <w:r w:rsidR="0027382E" w:rsidRPr="005C1812">
        <w:rPr>
          <w:rFonts w:ascii="Times New Roman" w:eastAsia="仿宋_GB2312" w:hAnsi="Times New Roman" w:cs="Times New Roman"/>
          <w:sz w:val="32"/>
          <w:szCs w:val="32"/>
          <w:shd w:val="clear" w:color="auto" w:fill="FFFFFF"/>
          <w:lang w:bidi="ar"/>
        </w:rPr>
        <w:t>114.68</w:t>
      </w:r>
      <w:r w:rsidRPr="005C1812">
        <w:rPr>
          <w:rFonts w:ascii="Times New Roman" w:eastAsia="仿宋_GB2312" w:hAnsi="Times New Roman" w:cs="Times New Roman"/>
          <w:sz w:val="32"/>
          <w:szCs w:val="32"/>
          <w:shd w:val="clear" w:color="auto" w:fill="FFFFFF"/>
          <w:lang w:bidi="ar"/>
        </w:rPr>
        <w:t>%</w:t>
      </w:r>
      <w:r w:rsidRPr="005C1812">
        <w:rPr>
          <w:rFonts w:ascii="Times New Roman" w:eastAsia="仿宋_GB2312" w:hAnsi="Times New Roman" w:cs="Times New Roman" w:hint="eastAsia"/>
          <w:sz w:val="32"/>
          <w:szCs w:val="32"/>
          <w:shd w:val="clear" w:color="auto" w:fill="FFFFFF"/>
          <w:lang w:bidi="ar"/>
        </w:rPr>
        <w:t>。</w:t>
      </w:r>
      <w:r w:rsidR="0027382E" w:rsidRPr="005C1812">
        <w:rPr>
          <w:rFonts w:ascii="Times New Roman" w:eastAsia="仿宋_GB2312" w:hAnsi="Times New Roman" w:cs="Times New Roman" w:hint="eastAsia"/>
          <w:sz w:val="32"/>
          <w:szCs w:val="32"/>
          <w:shd w:val="clear" w:color="auto" w:fill="FFFFFF"/>
          <w:lang w:bidi="ar"/>
        </w:rPr>
        <w:t>决算数大于年初预算数的主要原因是年中追加新进人员</w:t>
      </w:r>
      <w:r w:rsidR="00475C56">
        <w:rPr>
          <w:rFonts w:ascii="Times New Roman" w:eastAsia="仿宋_GB2312" w:hAnsi="Times New Roman" w:cs="Times New Roman" w:hint="eastAsia"/>
          <w:sz w:val="32"/>
          <w:szCs w:val="32"/>
          <w:shd w:val="clear" w:color="auto" w:fill="FFFFFF"/>
          <w:lang w:bidi="ar"/>
        </w:rPr>
        <w:t>相应</w:t>
      </w:r>
      <w:r w:rsidR="0027382E" w:rsidRPr="005C1812">
        <w:rPr>
          <w:rFonts w:ascii="Times New Roman" w:eastAsia="仿宋_GB2312" w:hAnsi="Times New Roman" w:cs="Times New Roman" w:hint="eastAsia"/>
          <w:sz w:val="32"/>
          <w:szCs w:val="32"/>
          <w:shd w:val="clear" w:color="auto" w:fill="FFFFFF"/>
          <w:lang w:bidi="ar"/>
        </w:rPr>
        <w:t>经费等。</w:t>
      </w:r>
    </w:p>
    <w:p w:rsidR="00A95350" w:rsidRPr="005C1812" w:rsidRDefault="00A95350" w:rsidP="00CD18D7">
      <w:pPr>
        <w:pStyle w:val="Default"/>
        <w:autoSpaceDE/>
        <w:autoSpaceDN/>
        <w:adjustRightInd/>
        <w:spacing w:line="600" w:lineRule="exact"/>
        <w:ind w:firstLineChars="200" w:firstLine="640"/>
        <w:jc w:val="both"/>
        <w:rPr>
          <w:rFonts w:ascii="Times New Roman" w:eastAsia="仿宋_GB2312" w:hAnsi="Times New Roman" w:cs="Times New Roman"/>
          <w:sz w:val="32"/>
          <w:szCs w:val="32"/>
          <w:shd w:val="clear" w:color="auto" w:fill="FFFFFF"/>
          <w:lang w:bidi="ar"/>
        </w:rPr>
      </w:pPr>
      <w:r w:rsidRPr="00D637CF">
        <w:rPr>
          <w:rFonts w:ascii="Times New Roman" w:eastAsia="仿宋_GB2312" w:hAnsi="Times New Roman" w:cs="Times New Roman"/>
          <w:sz w:val="32"/>
          <w:szCs w:val="32"/>
          <w:shd w:val="clear" w:color="auto" w:fill="FFFFFF"/>
          <w:lang w:bidi="ar"/>
        </w:rPr>
        <w:t>5</w:t>
      </w:r>
      <w:r w:rsidR="0027382E" w:rsidRPr="005C1812">
        <w:rPr>
          <w:rFonts w:ascii="Times New Roman" w:eastAsia="仿宋_GB2312" w:hAnsi="Times New Roman" w:cs="Times New Roman"/>
          <w:sz w:val="32"/>
          <w:szCs w:val="32"/>
          <w:shd w:val="clear" w:color="auto" w:fill="FFFFFF"/>
          <w:lang w:bidi="ar"/>
        </w:rPr>
        <w:t>.</w:t>
      </w:r>
      <w:r w:rsidR="0027382E" w:rsidRPr="005C1812">
        <w:rPr>
          <w:rFonts w:ascii="Times New Roman" w:eastAsia="仿宋_GB2312" w:hAnsi="Times New Roman" w:cs="Times New Roman" w:hint="eastAsia"/>
          <w:sz w:val="32"/>
          <w:szCs w:val="32"/>
          <w:shd w:val="clear" w:color="auto" w:fill="FFFFFF"/>
          <w:lang w:bidi="ar"/>
        </w:rPr>
        <w:t>节能环保</w:t>
      </w:r>
      <w:r w:rsidRPr="005C1812">
        <w:rPr>
          <w:rFonts w:ascii="Times New Roman" w:eastAsia="仿宋_GB2312" w:hAnsi="Times New Roman" w:cs="Times New Roman" w:hint="eastAsia"/>
          <w:sz w:val="32"/>
          <w:szCs w:val="32"/>
          <w:shd w:val="clear" w:color="auto" w:fill="FFFFFF"/>
          <w:lang w:bidi="ar"/>
        </w:rPr>
        <w:t>支出年初预算数为</w:t>
      </w:r>
      <w:r w:rsidR="0027382E" w:rsidRPr="005C1812">
        <w:rPr>
          <w:rFonts w:ascii="Times New Roman" w:eastAsia="仿宋_GB2312" w:hAnsi="Times New Roman" w:cs="Times New Roman"/>
          <w:sz w:val="32"/>
          <w:szCs w:val="32"/>
          <w:shd w:val="clear" w:color="auto" w:fill="FFFFFF"/>
          <w:lang w:bidi="ar"/>
        </w:rPr>
        <w:t>0</w:t>
      </w:r>
      <w:r w:rsidRPr="005C1812">
        <w:rPr>
          <w:rFonts w:ascii="Times New Roman" w:eastAsia="仿宋_GB2312" w:hAnsi="Times New Roman" w:cs="Times New Roman" w:hint="eastAsia"/>
          <w:sz w:val="32"/>
          <w:szCs w:val="32"/>
          <w:shd w:val="clear" w:color="auto" w:fill="FFFFFF"/>
          <w:lang w:bidi="ar"/>
        </w:rPr>
        <w:t>万元，支出决算数为</w:t>
      </w:r>
      <w:r w:rsidR="0027382E" w:rsidRPr="005C1812">
        <w:rPr>
          <w:rFonts w:ascii="Times New Roman" w:eastAsia="仿宋_GB2312" w:hAnsi="Times New Roman" w:cs="Times New Roman"/>
          <w:sz w:val="32"/>
          <w:szCs w:val="32"/>
          <w:shd w:val="clear" w:color="auto" w:fill="FFFFFF"/>
          <w:lang w:bidi="ar"/>
        </w:rPr>
        <w:t>20</w:t>
      </w:r>
      <w:r w:rsidRPr="005C1812">
        <w:rPr>
          <w:rFonts w:ascii="Times New Roman" w:eastAsia="仿宋_GB2312" w:hAnsi="Times New Roman" w:cs="Times New Roman" w:hint="eastAsia"/>
          <w:sz w:val="32"/>
          <w:szCs w:val="32"/>
          <w:shd w:val="clear" w:color="auto" w:fill="FFFFFF"/>
          <w:lang w:bidi="ar"/>
        </w:rPr>
        <w:t>万元。</w:t>
      </w:r>
      <w:r w:rsidR="0027382E" w:rsidRPr="005C1812">
        <w:rPr>
          <w:rFonts w:ascii="Times New Roman" w:eastAsia="仿宋_GB2312" w:hAnsi="Times New Roman" w:cs="Times New Roman" w:hint="eastAsia"/>
          <w:sz w:val="32"/>
          <w:szCs w:val="32"/>
          <w:shd w:val="clear" w:color="auto" w:fill="FFFFFF"/>
          <w:lang w:bidi="ar"/>
        </w:rPr>
        <w:t>决算数大于年初预算数的主要原因是</w:t>
      </w:r>
      <w:r w:rsidR="00D637CF" w:rsidRPr="005C1812">
        <w:rPr>
          <w:rFonts w:ascii="Times New Roman" w:eastAsia="仿宋_GB2312" w:hAnsi="Times New Roman" w:cs="Times New Roman" w:hint="eastAsia"/>
          <w:sz w:val="32"/>
          <w:szCs w:val="32"/>
          <w:shd w:val="clear" w:color="auto" w:fill="FFFFFF"/>
          <w:lang w:bidi="ar"/>
        </w:rPr>
        <w:t>年中追加节能灯改造、空调智能控制节能改造经费</w:t>
      </w:r>
      <w:r w:rsidR="0027382E" w:rsidRPr="005C1812">
        <w:rPr>
          <w:rFonts w:ascii="Times New Roman" w:eastAsia="仿宋_GB2312" w:hAnsi="Times New Roman" w:cs="Times New Roman" w:hint="eastAsia"/>
          <w:sz w:val="32"/>
          <w:szCs w:val="32"/>
          <w:shd w:val="clear" w:color="auto" w:fill="FFFFFF"/>
          <w:lang w:bidi="ar"/>
        </w:rPr>
        <w:t>等。</w:t>
      </w:r>
    </w:p>
    <w:p w:rsidR="00A95350" w:rsidRPr="005C1812" w:rsidRDefault="00A95350" w:rsidP="00CD18D7">
      <w:pPr>
        <w:pStyle w:val="Default"/>
        <w:autoSpaceDE/>
        <w:autoSpaceDN/>
        <w:adjustRightInd/>
        <w:spacing w:line="600" w:lineRule="exact"/>
        <w:ind w:firstLineChars="200" w:firstLine="640"/>
        <w:jc w:val="both"/>
        <w:rPr>
          <w:rFonts w:ascii="Times New Roman" w:eastAsia="仿宋_GB2312" w:hAnsi="Times New Roman" w:cs="Times New Roman"/>
          <w:sz w:val="32"/>
          <w:szCs w:val="32"/>
          <w:shd w:val="clear" w:color="auto" w:fill="FFFFFF"/>
          <w:lang w:bidi="ar"/>
        </w:rPr>
      </w:pPr>
      <w:r w:rsidRPr="005C1812">
        <w:rPr>
          <w:rFonts w:ascii="Times New Roman" w:eastAsia="仿宋_GB2312" w:hAnsi="Times New Roman" w:cs="Times New Roman"/>
          <w:sz w:val="32"/>
          <w:szCs w:val="32"/>
          <w:shd w:val="clear" w:color="auto" w:fill="FFFFFF"/>
          <w:lang w:bidi="ar"/>
        </w:rPr>
        <w:t>6</w:t>
      </w:r>
      <w:r w:rsidR="00D637CF" w:rsidRPr="005C1812">
        <w:rPr>
          <w:rFonts w:ascii="Times New Roman" w:eastAsia="仿宋_GB2312" w:hAnsi="Times New Roman" w:cs="Times New Roman"/>
          <w:sz w:val="32"/>
          <w:szCs w:val="32"/>
          <w:shd w:val="clear" w:color="auto" w:fill="FFFFFF"/>
          <w:lang w:bidi="ar"/>
        </w:rPr>
        <w:t>.</w:t>
      </w:r>
      <w:r w:rsidRPr="005C1812">
        <w:rPr>
          <w:rFonts w:ascii="Times New Roman" w:eastAsia="仿宋_GB2312" w:hAnsi="Times New Roman" w:cs="Times New Roman" w:hint="eastAsia"/>
          <w:sz w:val="32"/>
          <w:szCs w:val="32"/>
          <w:shd w:val="clear" w:color="auto" w:fill="FFFFFF"/>
          <w:lang w:bidi="ar"/>
        </w:rPr>
        <w:t>住房保障支出年初预算数为</w:t>
      </w:r>
      <w:r w:rsidRPr="005C1812">
        <w:rPr>
          <w:rFonts w:ascii="Times New Roman" w:eastAsia="仿宋_GB2312" w:hAnsi="Times New Roman" w:cs="Times New Roman"/>
          <w:sz w:val="32"/>
          <w:szCs w:val="32"/>
          <w:shd w:val="clear" w:color="auto" w:fill="FFFFFF"/>
          <w:lang w:bidi="ar"/>
        </w:rPr>
        <w:t>40</w:t>
      </w:r>
      <w:r w:rsidRPr="005C1812">
        <w:rPr>
          <w:rFonts w:ascii="Times New Roman" w:eastAsia="仿宋_GB2312" w:hAnsi="Times New Roman" w:cs="Times New Roman" w:hint="eastAsia"/>
          <w:sz w:val="32"/>
          <w:szCs w:val="32"/>
          <w:shd w:val="clear" w:color="auto" w:fill="FFFFFF"/>
          <w:lang w:bidi="ar"/>
        </w:rPr>
        <w:t>万元，支出决算数为</w:t>
      </w:r>
      <w:r w:rsidR="00D637CF" w:rsidRPr="005C1812">
        <w:rPr>
          <w:rFonts w:ascii="Times New Roman" w:eastAsia="仿宋_GB2312" w:hAnsi="Times New Roman" w:cs="Times New Roman"/>
          <w:sz w:val="32"/>
          <w:szCs w:val="32"/>
          <w:shd w:val="clear" w:color="auto" w:fill="FFFFFF"/>
          <w:lang w:bidi="ar"/>
        </w:rPr>
        <w:t>51.29</w:t>
      </w:r>
      <w:r w:rsidRPr="005C1812">
        <w:rPr>
          <w:rFonts w:ascii="Times New Roman" w:eastAsia="仿宋_GB2312" w:hAnsi="Times New Roman" w:cs="Times New Roman" w:hint="eastAsia"/>
          <w:sz w:val="32"/>
          <w:szCs w:val="32"/>
          <w:shd w:val="clear" w:color="auto" w:fill="FFFFFF"/>
          <w:lang w:bidi="ar"/>
        </w:rPr>
        <w:t>万元</w:t>
      </w:r>
      <w:r w:rsidR="00D637CF" w:rsidRPr="005C1812">
        <w:rPr>
          <w:rFonts w:ascii="Times New Roman" w:eastAsia="仿宋_GB2312" w:hAnsi="Times New Roman" w:cs="Times New Roman" w:hint="eastAsia"/>
          <w:sz w:val="32"/>
          <w:szCs w:val="32"/>
          <w:shd w:val="clear" w:color="auto" w:fill="FFFFFF"/>
          <w:lang w:bidi="ar"/>
        </w:rPr>
        <w:t>，</w:t>
      </w:r>
      <w:r w:rsidRPr="005C1812">
        <w:rPr>
          <w:rFonts w:ascii="Times New Roman" w:eastAsia="仿宋_GB2312" w:hAnsi="Times New Roman" w:cs="Times New Roman" w:hint="eastAsia"/>
          <w:sz w:val="32"/>
          <w:szCs w:val="32"/>
          <w:shd w:val="clear" w:color="auto" w:fill="FFFFFF"/>
          <w:lang w:bidi="ar"/>
        </w:rPr>
        <w:t>完成年初预算的</w:t>
      </w:r>
      <w:r w:rsidR="00D637CF" w:rsidRPr="005C1812">
        <w:rPr>
          <w:rFonts w:ascii="Times New Roman" w:eastAsia="仿宋_GB2312" w:hAnsi="Times New Roman" w:cs="Times New Roman"/>
          <w:sz w:val="32"/>
          <w:szCs w:val="32"/>
          <w:shd w:val="clear" w:color="auto" w:fill="FFFFFF"/>
          <w:lang w:bidi="ar"/>
        </w:rPr>
        <w:t>128.23</w:t>
      </w:r>
      <w:r w:rsidRPr="005C1812">
        <w:rPr>
          <w:rFonts w:ascii="Times New Roman" w:eastAsia="仿宋_GB2312" w:hAnsi="Times New Roman" w:cs="Times New Roman"/>
          <w:sz w:val="32"/>
          <w:szCs w:val="32"/>
          <w:shd w:val="clear" w:color="auto" w:fill="FFFFFF"/>
          <w:lang w:bidi="ar"/>
        </w:rPr>
        <w:t>%</w:t>
      </w:r>
      <w:r w:rsidR="00D637CF">
        <w:rPr>
          <w:rFonts w:ascii="Times New Roman" w:eastAsia="仿宋_GB2312" w:hAnsi="Times New Roman" w:cs="Times New Roman" w:hint="eastAsia"/>
          <w:sz w:val="32"/>
          <w:szCs w:val="32"/>
          <w:shd w:val="clear" w:color="auto" w:fill="FFFFFF"/>
          <w:lang w:bidi="ar"/>
        </w:rPr>
        <w:t>。</w:t>
      </w:r>
      <w:r w:rsidR="00D637CF" w:rsidRPr="005C1812">
        <w:rPr>
          <w:rFonts w:ascii="Times New Roman" w:eastAsia="仿宋_GB2312" w:hAnsi="Times New Roman" w:cs="Times New Roman" w:hint="eastAsia"/>
          <w:sz w:val="32"/>
          <w:szCs w:val="32"/>
          <w:shd w:val="clear" w:color="auto" w:fill="FFFFFF"/>
          <w:lang w:bidi="ar"/>
        </w:rPr>
        <w:t>决算数大于年初预算数的主要原因是年中追加新进人员</w:t>
      </w:r>
      <w:r w:rsidR="000D6BE7">
        <w:rPr>
          <w:rFonts w:ascii="Times New Roman" w:eastAsia="仿宋_GB2312" w:hAnsi="Times New Roman" w:cs="Times New Roman" w:hint="eastAsia"/>
          <w:sz w:val="32"/>
          <w:szCs w:val="32"/>
          <w:shd w:val="clear" w:color="auto" w:fill="FFFFFF"/>
          <w:lang w:bidi="ar"/>
        </w:rPr>
        <w:t>公积金</w:t>
      </w:r>
      <w:r w:rsidR="00D637CF" w:rsidRPr="005C1812">
        <w:rPr>
          <w:rFonts w:ascii="Times New Roman" w:eastAsia="仿宋_GB2312" w:hAnsi="Times New Roman" w:cs="Times New Roman" w:hint="eastAsia"/>
          <w:sz w:val="32"/>
          <w:szCs w:val="32"/>
          <w:shd w:val="clear" w:color="auto" w:fill="FFFFFF"/>
          <w:lang w:bidi="ar"/>
        </w:rPr>
        <w:t>经费等。</w:t>
      </w:r>
    </w:p>
    <w:p w:rsidR="00A95350" w:rsidRPr="005C1812" w:rsidRDefault="00A95350" w:rsidP="00CD18D7">
      <w:pPr>
        <w:pStyle w:val="Default"/>
        <w:autoSpaceDE/>
        <w:autoSpaceDN/>
        <w:adjustRightInd/>
        <w:spacing w:line="600" w:lineRule="exact"/>
        <w:ind w:firstLineChars="200" w:firstLine="640"/>
        <w:jc w:val="both"/>
        <w:rPr>
          <w:rFonts w:ascii="Times New Roman" w:eastAsia="仿宋_GB2312" w:hAnsi="Times New Roman" w:cs="Times New Roman"/>
          <w:sz w:val="32"/>
          <w:szCs w:val="32"/>
          <w:shd w:val="clear" w:color="auto" w:fill="FFFFFF"/>
          <w:lang w:bidi="ar"/>
        </w:rPr>
      </w:pPr>
      <w:r w:rsidRPr="005C1812">
        <w:rPr>
          <w:rFonts w:ascii="Times New Roman" w:eastAsia="仿宋_GB2312" w:hAnsi="Times New Roman" w:cs="Times New Roman"/>
          <w:sz w:val="32"/>
          <w:szCs w:val="32"/>
          <w:shd w:val="clear" w:color="auto" w:fill="FFFFFF"/>
          <w:lang w:bidi="ar"/>
        </w:rPr>
        <w:t>7</w:t>
      </w:r>
      <w:r w:rsidR="00D637CF" w:rsidRPr="005C1812">
        <w:rPr>
          <w:rFonts w:ascii="Times New Roman" w:eastAsia="仿宋_GB2312" w:hAnsi="Times New Roman" w:cs="Times New Roman"/>
          <w:sz w:val="32"/>
          <w:szCs w:val="32"/>
          <w:shd w:val="clear" w:color="auto" w:fill="FFFFFF"/>
          <w:lang w:bidi="ar"/>
        </w:rPr>
        <w:t>.</w:t>
      </w:r>
      <w:r w:rsidRPr="005C1812">
        <w:rPr>
          <w:rFonts w:ascii="Times New Roman" w:eastAsia="仿宋_GB2312" w:hAnsi="Times New Roman" w:cs="Times New Roman" w:hint="eastAsia"/>
          <w:sz w:val="32"/>
          <w:szCs w:val="32"/>
          <w:shd w:val="clear" w:color="auto" w:fill="FFFFFF"/>
          <w:lang w:bidi="ar"/>
        </w:rPr>
        <w:t>灾害防治及应急管理支出年初预算数为</w:t>
      </w:r>
      <w:r w:rsidR="00D637CF" w:rsidRPr="005C1812">
        <w:rPr>
          <w:rFonts w:ascii="Times New Roman" w:eastAsia="仿宋_GB2312" w:hAnsi="Times New Roman" w:cs="Times New Roman"/>
          <w:sz w:val="32"/>
          <w:szCs w:val="32"/>
          <w:shd w:val="clear" w:color="auto" w:fill="FFFFFF"/>
          <w:lang w:bidi="ar"/>
        </w:rPr>
        <w:t>18.75</w:t>
      </w:r>
      <w:r w:rsidRPr="005C1812">
        <w:rPr>
          <w:rFonts w:ascii="Times New Roman" w:eastAsia="仿宋_GB2312" w:hAnsi="Times New Roman" w:cs="Times New Roman" w:hint="eastAsia"/>
          <w:sz w:val="32"/>
          <w:szCs w:val="32"/>
          <w:shd w:val="clear" w:color="auto" w:fill="FFFFFF"/>
          <w:lang w:bidi="ar"/>
        </w:rPr>
        <w:t>万元，支出决算数为</w:t>
      </w:r>
      <w:r w:rsidR="00D637CF" w:rsidRPr="005C1812">
        <w:rPr>
          <w:rFonts w:ascii="Times New Roman" w:eastAsia="仿宋_GB2312" w:hAnsi="Times New Roman" w:cs="Times New Roman"/>
          <w:sz w:val="32"/>
          <w:szCs w:val="32"/>
          <w:shd w:val="clear" w:color="auto" w:fill="FFFFFF"/>
          <w:lang w:bidi="ar"/>
        </w:rPr>
        <w:t>17.60</w:t>
      </w:r>
      <w:r w:rsidRPr="005C1812">
        <w:rPr>
          <w:rFonts w:ascii="Times New Roman" w:eastAsia="仿宋_GB2312" w:hAnsi="Times New Roman" w:cs="Times New Roman" w:hint="eastAsia"/>
          <w:sz w:val="32"/>
          <w:szCs w:val="32"/>
          <w:shd w:val="clear" w:color="auto" w:fill="FFFFFF"/>
          <w:lang w:bidi="ar"/>
        </w:rPr>
        <w:t>万元，</w:t>
      </w:r>
      <w:r w:rsidR="00D637CF" w:rsidRPr="005C1812">
        <w:rPr>
          <w:rFonts w:ascii="Times New Roman" w:eastAsia="仿宋_GB2312" w:hAnsi="Times New Roman" w:cs="Times New Roman" w:hint="eastAsia"/>
          <w:sz w:val="32"/>
          <w:szCs w:val="32"/>
          <w:shd w:val="clear" w:color="auto" w:fill="FFFFFF"/>
          <w:lang w:bidi="ar"/>
        </w:rPr>
        <w:t>基本按照计划使用</w:t>
      </w:r>
      <w:r w:rsidRPr="005C1812">
        <w:rPr>
          <w:rFonts w:ascii="Times New Roman" w:eastAsia="仿宋_GB2312" w:hAnsi="Times New Roman" w:cs="Times New Roman" w:hint="eastAsia"/>
          <w:sz w:val="32"/>
          <w:szCs w:val="32"/>
          <w:shd w:val="clear" w:color="auto" w:fill="FFFFFF"/>
          <w:lang w:bidi="ar"/>
        </w:rPr>
        <w:t>国土空间生态保护修复和地质灾害防治专项资金。</w:t>
      </w:r>
    </w:p>
    <w:p w:rsidR="00A95350" w:rsidRPr="000A08DF"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sidRPr="000A08DF">
        <w:rPr>
          <w:rFonts w:ascii="Times New Roman" w:eastAsia="黑体" w:hAnsi="Times New Roman" w:cs="Times New Roman" w:hint="eastAsia"/>
          <w:color w:val="333333"/>
          <w:kern w:val="0"/>
          <w:sz w:val="32"/>
          <w:szCs w:val="32"/>
          <w:shd w:val="clear" w:color="auto" w:fill="FFFFFF"/>
          <w:lang w:bidi="ar"/>
        </w:rPr>
        <w:t>六、一般公共预算财政拨款基本支出决算情况说明</w:t>
      </w:r>
    </w:p>
    <w:p w:rsidR="00A95350" w:rsidRPr="000A08DF"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0A08DF">
        <w:rPr>
          <w:rFonts w:ascii="Times New Roman" w:eastAsia="仿宋_GB2312" w:hAnsi="Times New Roman" w:cs="Times New Roman"/>
          <w:kern w:val="0"/>
          <w:sz w:val="32"/>
          <w:szCs w:val="32"/>
          <w:shd w:val="clear" w:color="auto" w:fill="FFFFFF"/>
          <w:lang w:bidi="ar"/>
        </w:rPr>
        <w:t>202</w:t>
      </w:r>
      <w:r w:rsidR="000A08DF">
        <w:rPr>
          <w:rFonts w:ascii="Times New Roman" w:eastAsia="仿宋_GB2312" w:hAnsi="Times New Roman" w:cs="Times New Roman"/>
          <w:kern w:val="0"/>
          <w:sz w:val="32"/>
          <w:szCs w:val="32"/>
          <w:shd w:val="clear" w:color="auto" w:fill="FFFFFF"/>
          <w:lang w:bidi="ar"/>
        </w:rPr>
        <w:t>3</w:t>
      </w:r>
      <w:r w:rsidRPr="000A08DF">
        <w:rPr>
          <w:rFonts w:ascii="Times New Roman" w:eastAsia="仿宋_GB2312" w:hAnsi="Times New Roman" w:cs="Times New Roman" w:hint="eastAsia"/>
          <w:kern w:val="0"/>
          <w:sz w:val="32"/>
          <w:szCs w:val="32"/>
          <w:shd w:val="clear" w:color="auto" w:fill="FFFFFF"/>
          <w:lang w:bidi="ar"/>
        </w:rPr>
        <w:t>年度一般公共预算财政拨款基本支出</w:t>
      </w:r>
      <w:r w:rsidR="000A08DF" w:rsidRPr="005C1812">
        <w:rPr>
          <w:rFonts w:ascii="Times New Roman" w:eastAsia="仿宋_GB2312" w:hAnsi="Times New Roman" w:cs="Times New Roman"/>
          <w:kern w:val="0"/>
          <w:sz w:val="32"/>
          <w:szCs w:val="32"/>
          <w:shd w:val="clear" w:color="auto" w:fill="FFFFFF"/>
          <w:lang w:bidi="ar"/>
        </w:rPr>
        <w:t>879.58</w:t>
      </w:r>
      <w:r w:rsidRPr="000A08DF">
        <w:rPr>
          <w:rFonts w:ascii="Times New Roman" w:eastAsia="仿宋_GB2312" w:hAnsi="Times New Roman" w:cs="Times New Roman" w:hint="eastAsia"/>
          <w:kern w:val="0"/>
          <w:sz w:val="32"/>
          <w:szCs w:val="32"/>
          <w:shd w:val="clear" w:color="auto" w:fill="FFFFFF"/>
          <w:lang w:bidi="ar"/>
        </w:rPr>
        <w:t>万元，其中：</w:t>
      </w:r>
      <w:r w:rsidRPr="000A08DF">
        <w:rPr>
          <w:rFonts w:ascii="Times New Roman" w:eastAsia="仿宋_GB2312" w:hAnsi="Times New Roman" w:cs="Times New Roman" w:hint="eastAsia"/>
          <w:kern w:val="0"/>
          <w:sz w:val="32"/>
          <w:szCs w:val="32"/>
          <w:shd w:val="clear" w:color="auto" w:fill="FFFFFF"/>
          <w:lang w:bidi="ar"/>
        </w:rPr>
        <w:lastRenderedPageBreak/>
        <w:t>人员经费</w:t>
      </w:r>
      <w:r w:rsidR="000A08DF" w:rsidRPr="005C1812">
        <w:rPr>
          <w:rFonts w:ascii="Times New Roman" w:eastAsia="仿宋_GB2312" w:hAnsi="Times New Roman" w:cs="Times New Roman"/>
          <w:kern w:val="0"/>
          <w:sz w:val="32"/>
          <w:szCs w:val="32"/>
          <w:shd w:val="clear" w:color="auto" w:fill="FFFFFF"/>
          <w:lang w:bidi="ar"/>
        </w:rPr>
        <w:t>584.04</w:t>
      </w:r>
      <w:r w:rsidRPr="000A08DF">
        <w:rPr>
          <w:rFonts w:ascii="Times New Roman" w:eastAsia="仿宋_GB2312" w:hAnsi="Times New Roman" w:cs="Times New Roman" w:hint="eastAsia"/>
          <w:kern w:val="0"/>
          <w:sz w:val="32"/>
          <w:szCs w:val="32"/>
          <w:shd w:val="clear" w:color="auto" w:fill="FFFFFF"/>
          <w:lang w:bidi="ar"/>
        </w:rPr>
        <w:t>万元，占基本支出的</w:t>
      </w:r>
      <w:r w:rsidR="000A08DF" w:rsidRPr="005C1812">
        <w:rPr>
          <w:rFonts w:ascii="Times New Roman" w:eastAsia="仿宋_GB2312" w:hAnsi="Times New Roman" w:cs="Times New Roman"/>
          <w:kern w:val="0"/>
          <w:sz w:val="32"/>
          <w:szCs w:val="32"/>
          <w:shd w:val="clear" w:color="auto" w:fill="FFFFFF"/>
          <w:lang w:bidi="ar"/>
        </w:rPr>
        <w:t>66</w:t>
      </w:r>
      <w:r w:rsidRPr="000A08DF">
        <w:rPr>
          <w:rFonts w:ascii="Times New Roman" w:eastAsia="仿宋_GB2312" w:hAnsi="Times New Roman" w:cs="Times New Roman"/>
          <w:kern w:val="0"/>
          <w:sz w:val="32"/>
          <w:szCs w:val="32"/>
          <w:shd w:val="clear" w:color="auto" w:fill="FFFFFF"/>
          <w:lang w:bidi="ar"/>
        </w:rPr>
        <w:t>.40%,</w:t>
      </w:r>
      <w:r w:rsidRPr="000A08DF">
        <w:rPr>
          <w:rFonts w:ascii="Times New Roman" w:eastAsia="仿宋_GB2312" w:hAnsi="Times New Roman" w:cs="Times New Roman" w:hint="eastAsia"/>
          <w:kern w:val="0"/>
          <w:sz w:val="32"/>
          <w:szCs w:val="32"/>
          <w:shd w:val="clear" w:color="auto" w:fill="FFFFFF"/>
          <w:lang w:bidi="ar"/>
        </w:rPr>
        <w:t>主要包括：基本工资、津贴补贴、奖金、绩效工资、</w:t>
      </w:r>
      <w:r w:rsidR="000A08DF" w:rsidRPr="005C1812">
        <w:rPr>
          <w:rFonts w:ascii="Times New Roman" w:eastAsia="仿宋_GB2312" w:hAnsi="Times New Roman" w:cs="Times New Roman" w:hint="eastAsia"/>
          <w:kern w:val="0"/>
          <w:sz w:val="32"/>
          <w:szCs w:val="32"/>
          <w:shd w:val="clear" w:color="auto" w:fill="FFFFFF"/>
          <w:lang w:bidi="ar"/>
        </w:rPr>
        <w:t>社会保障经费</w:t>
      </w:r>
      <w:r w:rsidRPr="000A08DF">
        <w:rPr>
          <w:rFonts w:ascii="Times New Roman" w:eastAsia="仿宋_GB2312" w:hAnsi="Times New Roman" w:cs="Times New Roman" w:hint="eastAsia"/>
          <w:kern w:val="0"/>
          <w:sz w:val="32"/>
          <w:szCs w:val="32"/>
          <w:shd w:val="clear" w:color="auto" w:fill="FFFFFF"/>
          <w:lang w:bidi="ar"/>
        </w:rPr>
        <w:t>、住房公积金、其他工资福利支出等；公用经费支出</w:t>
      </w:r>
      <w:r w:rsidR="000A08DF" w:rsidRPr="005C1812">
        <w:rPr>
          <w:rFonts w:ascii="Times New Roman" w:eastAsia="仿宋_GB2312" w:hAnsi="Times New Roman" w:cs="Times New Roman"/>
          <w:kern w:val="0"/>
          <w:sz w:val="32"/>
          <w:szCs w:val="32"/>
          <w:shd w:val="clear" w:color="auto" w:fill="FFFFFF"/>
          <w:lang w:bidi="ar"/>
        </w:rPr>
        <w:t>295.54</w:t>
      </w:r>
      <w:r w:rsidRPr="000A08DF">
        <w:rPr>
          <w:rFonts w:ascii="Times New Roman" w:eastAsia="仿宋_GB2312" w:hAnsi="Times New Roman" w:cs="Times New Roman" w:hint="eastAsia"/>
          <w:kern w:val="0"/>
          <w:sz w:val="32"/>
          <w:szCs w:val="32"/>
          <w:shd w:val="clear" w:color="auto" w:fill="FFFFFF"/>
          <w:lang w:bidi="ar"/>
        </w:rPr>
        <w:t>万元，占基本支出的</w:t>
      </w:r>
      <w:r w:rsidR="000A08DF" w:rsidRPr="005C1812">
        <w:rPr>
          <w:rFonts w:ascii="Times New Roman" w:eastAsia="仿宋_GB2312" w:hAnsi="Times New Roman" w:cs="Times New Roman"/>
          <w:kern w:val="0"/>
          <w:sz w:val="32"/>
          <w:szCs w:val="32"/>
          <w:shd w:val="clear" w:color="auto" w:fill="FFFFFF"/>
          <w:lang w:bidi="ar"/>
        </w:rPr>
        <w:t>33</w:t>
      </w:r>
      <w:r w:rsidRPr="000A08DF">
        <w:rPr>
          <w:rFonts w:ascii="Times New Roman" w:eastAsia="仿宋_GB2312" w:hAnsi="Times New Roman" w:cs="Times New Roman"/>
          <w:kern w:val="0"/>
          <w:sz w:val="32"/>
          <w:szCs w:val="32"/>
          <w:shd w:val="clear" w:color="auto" w:fill="FFFFFF"/>
          <w:lang w:bidi="ar"/>
        </w:rPr>
        <w:t>.60%</w:t>
      </w:r>
      <w:r w:rsidRPr="000A08DF">
        <w:rPr>
          <w:rFonts w:ascii="Times New Roman" w:eastAsia="仿宋_GB2312" w:hAnsi="Times New Roman" w:cs="Times New Roman" w:hint="eastAsia"/>
          <w:kern w:val="0"/>
          <w:sz w:val="32"/>
          <w:szCs w:val="32"/>
          <w:shd w:val="clear" w:color="auto" w:fill="FFFFFF"/>
          <w:lang w:bidi="ar"/>
        </w:rPr>
        <w:t>，主要包括：办公费、印刷费、差旅费、培训费、物业管理费等。</w:t>
      </w:r>
    </w:p>
    <w:p w:rsidR="00A95350" w:rsidRPr="00A6446A" w:rsidRDefault="00A95350" w:rsidP="00CD18D7">
      <w:pPr>
        <w:pStyle w:val="aa"/>
        <w:spacing w:line="600" w:lineRule="exact"/>
        <w:ind w:firstLine="640"/>
        <w:rPr>
          <w:rFonts w:ascii="黑体" w:eastAsia="黑体" w:hAnsi="黑体" w:cs="Times New Roman"/>
          <w:color w:val="333333"/>
          <w:kern w:val="0"/>
          <w:sz w:val="32"/>
          <w:szCs w:val="32"/>
          <w:shd w:val="clear" w:color="auto" w:fill="FFFFFF"/>
          <w:lang w:bidi="ar"/>
        </w:rPr>
      </w:pPr>
      <w:r w:rsidRPr="00A6446A">
        <w:rPr>
          <w:rFonts w:ascii="黑体" w:eastAsia="黑体" w:hAnsi="黑体" w:cs="Times New Roman" w:hint="eastAsia"/>
          <w:color w:val="333333"/>
          <w:kern w:val="0"/>
          <w:sz w:val="32"/>
          <w:szCs w:val="32"/>
          <w:shd w:val="clear" w:color="auto" w:fill="FFFFFF"/>
          <w:lang w:bidi="ar"/>
        </w:rPr>
        <w:t>七、一般公共预算财政拨款</w:t>
      </w:r>
      <w:r w:rsidRPr="00A6446A">
        <w:rPr>
          <w:rFonts w:ascii="黑体" w:eastAsia="黑体" w:hAnsi="黑体" w:cs="Times New Roman"/>
          <w:color w:val="333333"/>
          <w:kern w:val="0"/>
          <w:sz w:val="32"/>
          <w:szCs w:val="32"/>
          <w:shd w:val="clear" w:color="auto" w:fill="FFFFFF"/>
          <w:lang w:bidi="ar"/>
        </w:rPr>
        <w:t>“</w:t>
      </w:r>
      <w:r w:rsidRPr="00A6446A">
        <w:rPr>
          <w:rFonts w:ascii="黑体" w:eastAsia="黑体" w:hAnsi="黑体" w:cs="Times New Roman" w:hint="eastAsia"/>
          <w:color w:val="333333"/>
          <w:kern w:val="0"/>
          <w:sz w:val="32"/>
          <w:szCs w:val="32"/>
          <w:shd w:val="clear" w:color="auto" w:fill="FFFFFF"/>
          <w:lang w:bidi="ar"/>
        </w:rPr>
        <w:t>三公</w:t>
      </w:r>
      <w:r w:rsidRPr="00A6446A">
        <w:rPr>
          <w:rFonts w:ascii="黑体" w:eastAsia="黑体" w:hAnsi="黑体" w:cs="Times New Roman"/>
          <w:color w:val="333333"/>
          <w:kern w:val="0"/>
          <w:sz w:val="32"/>
          <w:szCs w:val="32"/>
          <w:shd w:val="clear" w:color="auto" w:fill="FFFFFF"/>
          <w:lang w:bidi="ar"/>
        </w:rPr>
        <w:t>”</w:t>
      </w:r>
      <w:r w:rsidRPr="00A6446A">
        <w:rPr>
          <w:rFonts w:ascii="黑体" w:eastAsia="黑体" w:hAnsi="黑体" w:cs="Times New Roman" w:hint="eastAsia"/>
          <w:color w:val="333333"/>
          <w:kern w:val="0"/>
          <w:sz w:val="32"/>
          <w:szCs w:val="32"/>
          <w:shd w:val="clear" w:color="auto" w:fill="FFFFFF"/>
          <w:lang w:bidi="ar"/>
        </w:rPr>
        <w:t>经费支出决算情况说明</w:t>
      </w:r>
    </w:p>
    <w:p w:rsidR="00A95350" w:rsidRPr="00A6446A" w:rsidRDefault="00A95350" w:rsidP="00CD18D7">
      <w:pPr>
        <w:pStyle w:val="aa"/>
        <w:spacing w:line="600" w:lineRule="exact"/>
        <w:ind w:firstLine="640"/>
        <w:rPr>
          <w:rFonts w:ascii="楷体" w:eastAsia="楷体" w:hAnsi="楷体" w:cs="Times New Roman"/>
          <w:kern w:val="0"/>
          <w:sz w:val="32"/>
          <w:szCs w:val="32"/>
          <w:shd w:val="clear" w:color="auto" w:fill="FFFFFF"/>
          <w:lang w:bidi="ar"/>
        </w:rPr>
      </w:pPr>
      <w:r w:rsidRPr="00A6446A">
        <w:rPr>
          <w:rFonts w:ascii="楷体" w:eastAsia="楷体" w:hAnsi="楷体" w:cs="Times New Roman" w:hint="eastAsia"/>
          <w:kern w:val="0"/>
          <w:sz w:val="32"/>
          <w:szCs w:val="32"/>
          <w:shd w:val="clear" w:color="auto" w:fill="FFFFFF"/>
          <w:lang w:bidi="ar"/>
        </w:rPr>
        <w:t>（一）</w:t>
      </w:r>
      <w:r w:rsidRPr="00A6446A">
        <w:rPr>
          <w:rFonts w:ascii="楷体" w:eastAsia="楷体" w:hAnsi="楷体" w:cs="Times New Roman"/>
          <w:kern w:val="0"/>
          <w:sz w:val="32"/>
          <w:szCs w:val="32"/>
          <w:shd w:val="clear" w:color="auto" w:fill="FFFFFF"/>
          <w:lang w:bidi="ar"/>
        </w:rPr>
        <w:t>“</w:t>
      </w:r>
      <w:r w:rsidRPr="00A6446A">
        <w:rPr>
          <w:rFonts w:ascii="楷体" w:eastAsia="楷体" w:hAnsi="楷体" w:cs="Times New Roman" w:hint="eastAsia"/>
          <w:kern w:val="0"/>
          <w:sz w:val="32"/>
          <w:szCs w:val="32"/>
          <w:shd w:val="clear" w:color="auto" w:fill="FFFFFF"/>
          <w:lang w:bidi="ar"/>
        </w:rPr>
        <w:t>三公</w:t>
      </w:r>
      <w:r w:rsidRPr="00A6446A">
        <w:rPr>
          <w:rFonts w:ascii="楷体" w:eastAsia="楷体" w:hAnsi="楷体" w:cs="Times New Roman"/>
          <w:kern w:val="0"/>
          <w:sz w:val="32"/>
          <w:szCs w:val="32"/>
          <w:shd w:val="clear" w:color="auto" w:fill="FFFFFF"/>
          <w:lang w:bidi="ar"/>
        </w:rPr>
        <w:t>”</w:t>
      </w:r>
      <w:r w:rsidRPr="00A6446A">
        <w:rPr>
          <w:rFonts w:ascii="楷体" w:eastAsia="楷体" w:hAnsi="楷体" w:cs="Times New Roman" w:hint="eastAsia"/>
          <w:kern w:val="0"/>
          <w:sz w:val="32"/>
          <w:szCs w:val="32"/>
          <w:shd w:val="clear" w:color="auto" w:fill="FFFFFF"/>
          <w:lang w:bidi="ar"/>
        </w:rPr>
        <w:t>经费财政拨款支出决算总体情况说明</w:t>
      </w:r>
    </w:p>
    <w:p w:rsidR="00A95350" w:rsidRPr="00A6446A" w:rsidRDefault="00C5110B"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A6446A">
        <w:rPr>
          <w:rFonts w:ascii="Times New Roman" w:eastAsia="仿宋_GB2312" w:hAnsi="Times New Roman" w:cs="Times New Roman"/>
          <w:kern w:val="0"/>
          <w:sz w:val="32"/>
          <w:szCs w:val="32"/>
          <w:shd w:val="clear" w:color="auto" w:fill="FFFFFF"/>
          <w:lang w:bidi="ar"/>
        </w:rPr>
        <w:t>2023</w:t>
      </w:r>
      <w:r w:rsidR="00A95350" w:rsidRPr="00A6446A">
        <w:rPr>
          <w:rFonts w:ascii="Times New Roman" w:eastAsia="仿宋_GB2312" w:hAnsi="Times New Roman" w:cs="Times New Roman" w:hint="eastAsia"/>
          <w:kern w:val="0"/>
          <w:sz w:val="32"/>
          <w:szCs w:val="32"/>
          <w:shd w:val="clear" w:color="auto" w:fill="FFFFFF"/>
          <w:lang w:bidi="ar"/>
        </w:rPr>
        <w:t>年度</w:t>
      </w:r>
      <w:r w:rsidR="00A95350" w:rsidRPr="00A6446A">
        <w:rPr>
          <w:rFonts w:ascii="Times New Roman" w:eastAsia="仿宋_GB2312" w:hAnsi="Times New Roman" w:cs="Times New Roman"/>
          <w:kern w:val="0"/>
          <w:sz w:val="32"/>
          <w:szCs w:val="32"/>
          <w:shd w:val="clear" w:color="auto" w:fill="FFFFFF"/>
          <w:lang w:bidi="ar"/>
        </w:rPr>
        <w:t>“</w:t>
      </w:r>
      <w:r w:rsidR="00A95350" w:rsidRPr="00A6446A">
        <w:rPr>
          <w:rFonts w:ascii="Times New Roman" w:eastAsia="仿宋_GB2312" w:hAnsi="Times New Roman" w:cs="Times New Roman" w:hint="eastAsia"/>
          <w:kern w:val="0"/>
          <w:sz w:val="32"/>
          <w:szCs w:val="32"/>
          <w:shd w:val="clear" w:color="auto" w:fill="FFFFFF"/>
          <w:lang w:bidi="ar"/>
        </w:rPr>
        <w:t>三公</w:t>
      </w:r>
      <w:r w:rsidR="00A95350" w:rsidRPr="00A6446A">
        <w:rPr>
          <w:rFonts w:ascii="Times New Roman" w:eastAsia="仿宋_GB2312" w:hAnsi="Times New Roman" w:cs="Times New Roman"/>
          <w:kern w:val="0"/>
          <w:sz w:val="32"/>
          <w:szCs w:val="32"/>
          <w:shd w:val="clear" w:color="auto" w:fill="FFFFFF"/>
          <w:lang w:bidi="ar"/>
        </w:rPr>
        <w:t>”</w:t>
      </w:r>
      <w:r w:rsidR="00A95350" w:rsidRPr="00A6446A">
        <w:rPr>
          <w:rFonts w:ascii="Times New Roman" w:eastAsia="仿宋_GB2312" w:hAnsi="Times New Roman" w:cs="Times New Roman" w:hint="eastAsia"/>
          <w:kern w:val="0"/>
          <w:sz w:val="32"/>
          <w:szCs w:val="32"/>
          <w:shd w:val="clear" w:color="auto" w:fill="FFFFFF"/>
          <w:lang w:bidi="ar"/>
        </w:rPr>
        <w:t>经费财政拨款支出预算为</w:t>
      </w:r>
      <w:r w:rsidR="00A95350" w:rsidRPr="00A6446A">
        <w:rPr>
          <w:rFonts w:ascii="Times New Roman" w:eastAsia="仿宋_GB2312" w:hAnsi="Times New Roman" w:cs="Times New Roman"/>
          <w:kern w:val="0"/>
          <w:sz w:val="32"/>
          <w:szCs w:val="32"/>
          <w:shd w:val="clear" w:color="auto" w:fill="FFFFFF"/>
          <w:lang w:bidi="ar"/>
        </w:rPr>
        <w:t>17</w:t>
      </w:r>
      <w:r w:rsidR="00A95350" w:rsidRPr="00A6446A">
        <w:rPr>
          <w:rFonts w:ascii="Times New Roman" w:eastAsia="仿宋_GB2312" w:hAnsi="Times New Roman" w:cs="Times New Roman" w:hint="eastAsia"/>
          <w:kern w:val="0"/>
          <w:sz w:val="32"/>
          <w:szCs w:val="32"/>
          <w:shd w:val="clear" w:color="auto" w:fill="FFFFFF"/>
          <w:lang w:bidi="ar"/>
        </w:rPr>
        <w:t>万元，支出决算为</w:t>
      </w:r>
      <w:r w:rsidRPr="00A6446A">
        <w:rPr>
          <w:rFonts w:ascii="Times New Roman" w:eastAsia="仿宋_GB2312" w:hAnsi="Times New Roman" w:cs="Times New Roman"/>
          <w:kern w:val="0"/>
          <w:sz w:val="32"/>
          <w:szCs w:val="32"/>
          <w:shd w:val="clear" w:color="auto" w:fill="FFFFFF"/>
          <w:lang w:bidi="ar"/>
        </w:rPr>
        <w:t>13.42</w:t>
      </w:r>
      <w:r w:rsidR="00A95350" w:rsidRPr="00A6446A">
        <w:rPr>
          <w:rFonts w:ascii="Times New Roman" w:eastAsia="仿宋_GB2312" w:hAnsi="Times New Roman" w:cs="Times New Roman" w:hint="eastAsia"/>
          <w:kern w:val="0"/>
          <w:sz w:val="32"/>
          <w:szCs w:val="32"/>
          <w:shd w:val="clear" w:color="auto" w:fill="FFFFFF"/>
          <w:lang w:bidi="ar"/>
        </w:rPr>
        <w:t>万元，完成预算的</w:t>
      </w:r>
      <w:r w:rsidRPr="00A6446A">
        <w:rPr>
          <w:rFonts w:ascii="Times New Roman" w:eastAsia="仿宋_GB2312" w:hAnsi="Times New Roman" w:cs="Times New Roman"/>
          <w:kern w:val="0"/>
          <w:sz w:val="32"/>
          <w:szCs w:val="32"/>
          <w:shd w:val="clear" w:color="auto" w:fill="FFFFFF"/>
          <w:lang w:bidi="ar"/>
        </w:rPr>
        <w:t>78.94</w:t>
      </w:r>
      <w:r w:rsidR="00A95350" w:rsidRPr="00A6446A">
        <w:rPr>
          <w:rFonts w:ascii="Times New Roman" w:eastAsia="仿宋_GB2312" w:hAnsi="Times New Roman" w:cs="Times New Roman"/>
          <w:kern w:val="0"/>
          <w:sz w:val="32"/>
          <w:szCs w:val="32"/>
          <w:shd w:val="clear" w:color="auto" w:fill="FFFFFF"/>
          <w:lang w:bidi="ar"/>
        </w:rPr>
        <w:t>%</w:t>
      </w:r>
      <w:r w:rsidR="00A95350" w:rsidRPr="00A6446A">
        <w:rPr>
          <w:rFonts w:ascii="Times New Roman" w:eastAsia="仿宋_GB2312" w:hAnsi="Times New Roman" w:cs="Times New Roman" w:hint="eastAsia"/>
          <w:kern w:val="0"/>
          <w:sz w:val="32"/>
          <w:szCs w:val="32"/>
          <w:shd w:val="clear" w:color="auto" w:fill="FFFFFF"/>
          <w:lang w:bidi="ar"/>
        </w:rPr>
        <w:t>，其中：</w:t>
      </w:r>
    </w:p>
    <w:p w:rsidR="00A95350" w:rsidRPr="00A6446A"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A6446A">
        <w:rPr>
          <w:rFonts w:ascii="Times New Roman" w:eastAsia="仿宋_GB2312" w:hAnsi="Times New Roman" w:cs="Times New Roman" w:hint="eastAsia"/>
          <w:kern w:val="0"/>
          <w:sz w:val="32"/>
          <w:szCs w:val="32"/>
          <w:shd w:val="clear" w:color="auto" w:fill="FFFFFF"/>
          <w:lang w:bidi="ar"/>
        </w:rPr>
        <w:t>因公出国（境）费支出预算为</w:t>
      </w:r>
      <w:r w:rsidRPr="00A6446A">
        <w:rPr>
          <w:rFonts w:ascii="Times New Roman" w:eastAsia="仿宋_GB2312" w:hAnsi="Times New Roman" w:cs="Times New Roman"/>
          <w:kern w:val="0"/>
          <w:sz w:val="32"/>
          <w:szCs w:val="32"/>
          <w:shd w:val="clear" w:color="auto" w:fill="FFFFFF"/>
          <w:lang w:bidi="ar"/>
        </w:rPr>
        <w:t>0</w:t>
      </w:r>
      <w:r w:rsidRPr="00A6446A">
        <w:rPr>
          <w:rFonts w:ascii="Times New Roman" w:eastAsia="仿宋_GB2312" w:hAnsi="Times New Roman" w:cs="Times New Roman" w:hint="eastAsia"/>
          <w:kern w:val="0"/>
          <w:sz w:val="32"/>
          <w:szCs w:val="32"/>
          <w:shd w:val="clear" w:color="auto" w:fill="FFFFFF"/>
          <w:lang w:bidi="ar"/>
        </w:rPr>
        <w:t>万元，支出决算为</w:t>
      </w:r>
      <w:r w:rsidRPr="00A6446A">
        <w:rPr>
          <w:rFonts w:ascii="Times New Roman" w:eastAsia="仿宋_GB2312" w:hAnsi="Times New Roman" w:cs="Times New Roman"/>
          <w:kern w:val="0"/>
          <w:sz w:val="32"/>
          <w:szCs w:val="32"/>
          <w:shd w:val="clear" w:color="auto" w:fill="FFFFFF"/>
          <w:lang w:bidi="ar"/>
        </w:rPr>
        <w:t>0</w:t>
      </w:r>
      <w:r w:rsidRPr="00A6446A">
        <w:rPr>
          <w:rFonts w:ascii="Times New Roman" w:eastAsia="仿宋_GB2312" w:hAnsi="Times New Roman" w:cs="Times New Roman" w:hint="eastAsia"/>
          <w:kern w:val="0"/>
          <w:sz w:val="32"/>
          <w:szCs w:val="32"/>
          <w:shd w:val="clear" w:color="auto" w:fill="FFFFFF"/>
          <w:lang w:bidi="ar"/>
        </w:rPr>
        <w:t>万元。</w:t>
      </w:r>
    </w:p>
    <w:p w:rsidR="00A95350" w:rsidRPr="00A6446A"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A6446A">
        <w:rPr>
          <w:rFonts w:ascii="Times New Roman" w:eastAsia="仿宋_GB2312" w:hAnsi="Times New Roman" w:cs="Times New Roman" w:hint="eastAsia"/>
          <w:kern w:val="0"/>
          <w:sz w:val="32"/>
          <w:szCs w:val="32"/>
          <w:shd w:val="clear" w:color="auto" w:fill="FFFFFF"/>
          <w:lang w:bidi="ar"/>
        </w:rPr>
        <w:t>公务接待费支出预算为</w:t>
      </w:r>
      <w:r w:rsidR="008B26F9" w:rsidRPr="002147F5">
        <w:rPr>
          <w:rFonts w:ascii="Times New Roman" w:eastAsia="仿宋_GB2312" w:hAnsi="Times New Roman" w:cs="Times New Roman"/>
          <w:kern w:val="0"/>
          <w:sz w:val="32"/>
          <w:szCs w:val="32"/>
          <w:shd w:val="clear" w:color="auto" w:fill="FFFFFF"/>
          <w:lang w:bidi="ar"/>
        </w:rPr>
        <w:t>4</w:t>
      </w:r>
      <w:r w:rsidRPr="00A6446A">
        <w:rPr>
          <w:rFonts w:ascii="Times New Roman" w:eastAsia="仿宋_GB2312" w:hAnsi="Times New Roman" w:cs="Times New Roman" w:hint="eastAsia"/>
          <w:kern w:val="0"/>
          <w:sz w:val="32"/>
          <w:szCs w:val="32"/>
          <w:shd w:val="clear" w:color="auto" w:fill="FFFFFF"/>
          <w:lang w:bidi="ar"/>
        </w:rPr>
        <w:t>万元，支出决算为</w:t>
      </w:r>
      <w:r w:rsidR="00C5110B" w:rsidRPr="00A6446A">
        <w:rPr>
          <w:rFonts w:ascii="Times New Roman" w:eastAsia="仿宋_GB2312" w:hAnsi="Times New Roman" w:cs="Times New Roman"/>
          <w:kern w:val="0"/>
          <w:sz w:val="32"/>
          <w:szCs w:val="32"/>
          <w:shd w:val="clear" w:color="auto" w:fill="FFFFFF"/>
          <w:lang w:bidi="ar"/>
        </w:rPr>
        <w:t>2.65</w:t>
      </w:r>
      <w:r w:rsidRPr="00A6446A">
        <w:rPr>
          <w:rFonts w:ascii="Times New Roman" w:eastAsia="仿宋_GB2312" w:hAnsi="Times New Roman" w:cs="Times New Roman" w:hint="eastAsia"/>
          <w:kern w:val="0"/>
          <w:sz w:val="32"/>
          <w:szCs w:val="32"/>
          <w:shd w:val="clear" w:color="auto" w:fill="FFFFFF"/>
          <w:lang w:bidi="ar"/>
        </w:rPr>
        <w:t>万元，完成预算的</w:t>
      </w:r>
      <w:r w:rsidR="00334C2D" w:rsidRPr="002147F5">
        <w:rPr>
          <w:rFonts w:ascii="Times New Roman" w:eastAsia="仿宋_GB2312" w:hAnsi="Times New Roman" w:cs="Times New Roman"/>
          <w:kern w:val="0"/>
          <w:sz w:val="32"/>
          <w:szCs w:val="32"/>
          <w:shd w:val="clear" w:color="auto" w:fill="FFFFFF"/>
          <w:lang w:bidi="ar"/>
        </w:rPr>
        <w:t>66.25</w:t>
      </w:r>
      <w:r w:rsidRPr="00A6446A">
        <w:rPr>
          <w:rFonts w:ascii="Times New Roman" w:eastAsia="仿宋_GB2312" w:hAnsi="Times New Roman" w:cs="Times New Roman"/>
          <w:kern w:val="0"/>
          <w:sz w:val="32"/>
          <w:szCs w:val="32"/>
          <w:shd w:val="clear" w:color="auto" w:fill="FFFFFF"/>
          <w:lang w:bidi="ar"/>
        </w:rPr>
        <w:t>%</w:t>
      </w:r>
      <w:r w:rsidRPr="00A6446A">
        <w:rPr>
          <w:rFonts w:ascii="Times New Roman" w:eastAsia="仿宋_GB2312" w:hAnsi="Times New Roman" w:cs="Times New Roman" w:hint="eastAsia"/>
          <w:kern w:val="0"/>
          <w:sz w:val="32"/>
          <w:szCs w:val="32"/>
          <w:shd w:val="clear" w:color="auto" w:fill="FFFFFF"/>
          <w:lang w:bidi="ar"/>
        </w:rPr>
        <w:t>。</w:t>
      </w:r>
    </w:p>
    <w:p w:rsidR="00A95350" w:rsidRPr="00A6446A"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A6446A">
        <w:rPr>
          <w:rFonts w:ascii="Times New Roman" w:eastAsia="仿宋_GB2312" w:hAnsi="Times New Roman" w:cs="Times New Roman" w:hint="eastAsia"/>
          <w:kern w:val="0"/>
          <w:sz w:val="32"/>
          <w:szCs w:val="32"/>
          <w:shd w:val="clear" w:color="auto" w:fill="FFFFFF"/>
          <w:lang w:bidi="ar"/>
        </w:rPr>
        <w:t>公务用车购置费支出预算为</w:t>
      </w:r>
      <w:r w:rsidRPr="00A6446A">
        <w:rPr>
          <w:rFonts w:ascii="Times New Roman" w:eastAsia="仿宋_GB2312" w:hAnsi="Times New Roman" w:cs="Times New Roman"/>
          <w:kern w:val="0"/>
          <w:sz w:val="32"/>
          <w:szCs w:val="32"/>
          <w:shd w:val="clear" w:color="auto" w:fill="FFFFFF"/>
          <w:lang w:bidi="ar"/>
        </w:rPr>
        <w:t>0</w:t>
      </w:r>
      <w:r w:rsidRPr="00A6446A">
        <w:rPr>
          <w:rFonts w:ascii="Times New Roman" w:eastAsia="仿宋_GB2312" w:hAnsi="Times New Roman" w:cs="Times New Roman" w:hint="eastAsia"/>
          <w:kern w:val="0"/>
          <w:sz w:val="32"/>
          <w:szCs w:val="32"/>
          <w:shd w:val="clear" w:color="auto" w:fill="FFFFFF"/>
          <w:lang w:bidi="ar"/>
        </w:rPr>
        <w:t>万元，支出决算为</w:t>
      </w:r>
      <w:r w:rsidRPr="00A6446A">
        <w:rPr>
          <w:rFonts w:ascii="Times New Roman" w:eastAsia="仿宋_GB2312" w:hAnsi="Times New Roman" w:cs="Times New Roman"/>
          <w:kern w:val="0"/>
          <w:sz w:val="32"/>
          <w:szCs w:val="32"/>
          <w:shd w:val="clear" w:color="auto" w:fill="FFFFFF"/>
          <w:lang w:bidi="ar"/>
        </w:rPr>
        <w:t>0</w:t>
      </w:r>
      <w:r w:rsidRPr="00A6446A">
        <w:rPr>
          <w:rFonts w:ascii="Times New Roman" w:eastAsia="仿宋_GB2312" w:hAnsi="Times New Roman" w:cs="Times New Roman" w:hint="eastAsia"/>
          <w:kern w:val="0"/>
          <w:sz w:val="32"/>
          <w:szCs w:val="32"/>
          <w:shd w:val="clear" w:color="auto" w:fill="FFFFFF"/>
          <w:lang w:bidi="ar"/>
        </w:rPr>
        <w:t>万元，与上年相比增加</w:t>
      </w:r>
      <w:r w:rsidRPr="00A6446A">
        <w:rPr>
          <w:rFonts w:ascii="Times New Roman" w:eastAsia="仿宋_GB2312" w:hAnsi="Times New Roman" w:cs="Times New Roman"/>
          <w:kern w:val="0"/>
          <w:sz w:val="32"/>
          <w:szCs w:val="32"/>
          <w:shd w:val="clear" w:color="auto" w:fill="FFFFFF"/>
          <w:lang w:bidi="ar"/>
        </w:rPr>
        <w:t>0</w:t>
      </w:r>
      <w:r w:rsidRPr="00A6446A">
        <w:rPr>
          <w:rFonts w:ascii="Times New Roman" w:eastAsia="仿宋_GB2312" w:hAnsi="Times New Roman" w:cs="Times New Roman" w:hint="eastAsia"/>
          <w:kern w:val="0"/>
          <w:sz w:val="32"/>
          <w:szCs w:val="32"/>
          <w:shd w:val="clear" w:color="auto" w:fill="FFFFFF"/>
          <w:lang w:bidi="ar"/>
        </w:rPr>
        <w:t>万元。</w:t>
      </w:r>
    </w:p>
    <w:p w:rsidR="00A95350" w:rsidRPr="00A6446A"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A6446A">
        <w:rPr>
          <w:rFonts w:ascii="Times New Roman" w:eastAsia="仿宋_GB2312" w:hAnsi="Times New Roman" w:cs="Times New Roman" w:hint="eastAsia"/>
          <w:kern w:val="0"/>
          <w:sz w:val="32"/>
          <w:szCs w:val="32"/>
          <w:shd w:val="clear" w:color="auto" w:fill="FFFFFF"/>
          <w:lang w:bidi="ar"/>
        </w:rPr>
        <w:t>公务用车运行维护费支出预算为</w:t>
      </w:r>
      <w:r w:rsidR="00334C2D" w:rsidRPr="002147F5">
        <w:rPr>
          <w:rFonts w:ascii="Times New Roman" w:eastAsia="仿宋_GB2312" w:hAnsi="Times New Roman" w:cs="Times New Roman"/>
          <w:kern w:val="0"/>
          <w:sz w:val="32"/>
          <w:szCs w:val="32"/>
          <w:shd w:val="clear" w:color="auto" w:fill="FFFFFF"/>
          <w:lang w:bidi="ar"/>
        </w:rPr>
        <w:t>13</w:t>
      </w:r>
      <w:r w:rsidRPr="00A6446A">
        <w:rPr>
          <w:rFonts w:ascii="Times New Roman" w:eastAsia="仿宋_GB2312" w:hAnsi="Times New Roman" w:cs="Times New Roman" w:hint="eastAsia"/>
          <w:kern w:val="0"/>
          <w:sz w:val="32"/>
          <w:szCs w:val="32"/>
          <w:shd w:val="clear" w:color="auto" w:fill="FFFFFF"/>
          <w:lang w:bidi="ar"/>
        </w:rPr>
        <w:t>万元，支出决算为</w:t>
      </w:r>
      <w:r w:rsidR="00C5110B" w:rsidRPr="00A6446A">
        <w:rPr>
          <w:rFonts w:ascii="Times New Roman" w:eastAsia="仿宋_GB2312" w:hAnsi="Times New Roman" w:cs="Times New Roman"/>
          <w:kern w:val="0"/>
          <w:sz w:val="32"/>
          <w:szCs w:val="32"/>
          <w:shd w:val="clear" w:color="auto" w:fill="FFFFFF"/>
          <w:lang w:bidi="ar"/>
        </w:rPr>
        <w:t>10.77</w:t>
      </w:r>
      <w:r w:rsidRPr="00A6446A">
        <w:rPr>
          <w:rFonts w:ascii="Times New Roman" w:eastAsia="仿宋_GB2312" w:hAnsi="Times New Roman" w:cs="Times New Roman" w:hint="eastAsia"/>
          <w:kern w:val="0"/>
          <w:sz w:val="32"/>
          <w:szCs w:val="32"/>
          <w:shd w:val="clear" w:color="auto" w:fill="FFFFFF"/>
          <w:lang w:bidi="ar"/>
        </w:rPr>
        <w:t>万元，完成预算的</w:t>
      </w:r>
      <w:r w:rsidR="00334C2D" w:rsidRPr="002147F5">
        <w:rPr>
          <w:rFonts w:ascii="Times New Roman" w:eastAsia="仿宋_GB2312" w:hAnsi="Times New Roman" w:cs="Times New Roman"/>
          <w:kern w:val="0"/>
          <w:sz w:val="32"/>
          <w:szCs w:val="32"/>
          <w:shd w:val="clear" w:color="auto" w:fill="FFFFFF"/>
          <w:lang w:bidi="ar"/>
        </w:rPr>
        <w:t>82.85</w:t>
      </w:r>
      <w:r w:rsidRPr="00A6446A">
        <w:rPr>
          <w:rFonts w:ascii="Times New Roman" w:eastAsia="仿宋_GB2312" w:hAnsi="Times New Roman" w:cs="Times New Roman"/>
          <w:kern w:val="0"/>
          <w:sz w:val="32"/>
          <w:szCs w:val="32"/>
          <w:shd w:val="clear" w:color="auto" w:fill="FFFFFF"/>
          <w:lang w:bidi="ar"/>
        </w:rPr>
        <w:t>%</w:t>
      </w:r>
      <w:r w:rsidRPr="00A6446A">
        <w:rPr>
          <w:rFonts w:ascii="Times New Roman" w:eastAsia="仿宋_GB2312" w:hAnsi="Times New Roman" w:cs="Times New Roman" w:hint="eastAsia"/>
          <w:kern w:val="0"/>
          <w:sz w:val="32"/>
          <w:szCs w:val="32"/>
          <w:shd w:val="clear" w:color="auto" w:fill="FFFFFF"/>
          <w:lang w:bidi="ar"/>
        </w:rPr>
        <w:t>。</w:t>
      </w:r>
    </w:p>
    <w:p w:rsidR="00A95350" w:rsidRPr="00A6446A" w:rsidRDefault="00A95350" w:rsidP="00CD18D7">
      <w:pPr>
        <w:pStyle w:val="aa"/>
        <w:spacing w:line="600" w:lineRule="exact"/>
        <w:ind w:firstLine="640"/>
        <w:rPr>
          <w:rFonts w:ascii="楷体" w:eastAsia="楷体" w:hAnsi="楷体" w:cs="Times New Roman"/>
          <w:kern w:val="0"/>
          <w:sz w:val="32"/>
          <w:szCs w:val="32"/>
          <w:shd w:val="clear" w:color="auto" w:fill="FFFFFF"/>
          <w:lang w:bidi="ar"/>
        </w:rPr>
      </w:pPr>
      <w:r w:rsidRPr="00A6446A">
        <w:rPr>
          <w:rFonts w:ascii="楷体" w:eastAsia="楷体" w:hAnsi="楷体" w:cs="Times New Roman" w:hint="eastAsia"/>
          <w:kern w:val="0"/>
          <w:sz w:val="32"/>
          <w:szCs w:val="32"/>
          <w:shd w:val="clear" w:color="auto" w:fill="FFFFFF"/>
          <w:lang w:bidi="ar"/>
        </w:rPr>
        <w:t>（二）</w:t>
      </w:r>
      <w:r w:rsidRPr="00A6446A">
        <w:rPr>
          <w:rFonts w:ascii="楷体" w:eastAsia="楷体" w:hAnsi="楷体" w:cs="Times New Roman"/>
          <w:kern w:val="0"/>
          <w:sz w:val="32"/>
          <w:szCs w:val="32"/>
          <w:shd w:val="clear" w:color="auto" w:fill="FFFFFF"/>
          <w:lang w:bidi="ar"/>
        </w:rPr>
        <w:t>“</w:t>
      </w:r>
      <w:r w:rsidRPr="00A6446A">
        <w:rPr>
          <w:rFonts w:ascii="楷体" w:eastAsia="楷体" w:hAnsi="楷体" w:cs="Times New Roman" w:hint="eastAsia"/>
          <w:kern w:val="0"/>
          <w:sz w:val="32"/>
          <w:szCs w:val="32"/>
          <w:shd w:val="clear" w:color="auto" w:fill="FFFFFF"/>
          <w:lang w:bidi="ar"/>
        </w:rPr>
        <w:t>三公</w:t>
      </w:r>
      <w:r w:rsidRPr="00A6446A">
        <w:rPr>
          <w:rFonts w:ascii="楷体" w:eastAsia="楷体" w:hAnsi="楷体" w:cs="Times New Roman"/>
          <w:kern w:val="0"/>
          <w:sz w:val="32"/>
          <w:szCs w:val="32"/>
          <w:shd w:val="clear" w:color="auto" w:fill="FFFFFF"/>
          <w:lang w:bidi="ar"/>
        </w:rPr>
        <w:t>”</w:t>
      </w:r>
      <w:r w:rsidRPr="00A6446A">
        <w:rPr>
          <w:rFonts w:ascii="楷体" w:eastAsia="楷体" w:hAnsi="楷体" w:cs="Times New Roman" w:hint="eastAsia"/>
          <w:kern w:val="0"/>
          <w:sz w:val="32"/>
          <w:szCs w:val="32"/>
          <w:shd w:val="clear" w:color="auto" w:fill="FFFFFF"/>
          <w:lang w:bidi="ar"/>
        </w:rPr>
        <w:t>经费财政拨款支出决算具体情况说明</w:t>
      </w:r>
    </w:p>
    <w:p w:rsidR="00A95350" w:rsidRPr="00A6446A" w:rsidRDefault="00C5110B"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A6446A">
        <w:rPr>
          <w:rFonts w:ascii="Times New Roman" w:eastAsia="仿宋_GB2312" w:hAnsi="Times New Roman" w:cs="Times New Roman"/>
          <w:kern w:val="0"/>
          <w:sz w:val="32"/>
          <w:szCs w:val="32"/>
          <w:shd w:val="clear" w:color="auto" w:fill="FFFFFF"/>
          <w:lang w:bidi="ar"/>
        </w:rPr>
        <w:t>2023</w:t>
      </w:r>
      <w:r w:rsidR="00A95350" w:rsidRPr="00A6446A">
        <w:rPr>
          <w:rFonts w:ascii="Times New Roman" w:eastAsia="仿宋_GB2312" w:hAnsi="Times New Roman" w:cs="Times New Roman" w:hint="eastAsia"/>
          <w:kern w:val="0"/>
          <w:sz w:val="32"/>
          <w:szCs w:val="32"/>
          <w:shd w:val="clear" w:color="auto" w:fill="FFFFFF"/>
          <w:lang w:bidi="ar"/>
        </w:rPr>
        <w:t>年度</w:t>
      </w:r>
      <w:r w:rsidR="00A95350" w:rsidRPr="00A6446A">
        <w:rPr>
          <w:rFonts w:ascii="Times New Roman" w:eastAsia="仿宋_GB2312" w:hAnsi="Times New Roman" w:cs="Times New Roman"/>
          <w:kern w:val="0"/>
          <w:sz w:val="32"/>
          <w:szCs w:val="32"/>
          <w:shd w:val="clear" w:color="auto" w:fill="FFFFFF"/>
          <w:lang w:bidi="ar"/>
        </w:rPr>
        <w:t>“</w:t>
      </w:r>
      <w:r w:rsidR="00A95350" w:rsidRPr="00A6446A">
        <w:rPr>
          <w:rFonts w:ascii="Times New Roman" w:eastAsia="仿宋_GB2312" w:hAnsi="Times New Roman" w:cs="Times New Roman" w:hint="eastAsia"/>
          <w:kern w:val="0"/>
          <w:sz w:val="32"/>
          <w:szCs w:val="32"/>
          <w:shd w:val="clear" w:color="auto" w:fill="FFFFFF"/>
          <w:lang w:bidi="ar"/>
        </w:rPr>
        <w:t>三公</w:t>
      </w:r>
      <w:r w:rsidR="00A95350" w:rsidRPr="00A6446A">
        <w:rPr>
          <w:rFonts w:ascii="Times New Roman" w:eastAsia="仿宋_GB2312" w:hAnsi="Times New Roman" w:cs="Times New Roman"/>
          <w:kern w:val="0"/>
          <w:sz w:val="32"/>
          <w:szCs w:val="32"/>
          <w:shd w:val="clear" w:color="auto" w:fill="FFFFFF"/>
          <w:lang w:bidi="ar"/>
        </w:rPr>
        <w:t>”</w:t>
      </w:r>
      <w:r w:rsidR="00A95350" w:rsidRPr="00A6446A">
        <w:rPr>
          <w:rFonts w:ascii="Times New Roman" w:eastAsia="仿宋_GB2312" w:hAnsi="Times New Roman" w:cs="Times New Roman" w:hint="eastAsia"/>
          <w:kern w:val="0"/>
          <w:sz w:val="32"/>
          <w:szCs w:val="32"/>
          <w:shd w:val="clear" w:color="auto" w:fill="FFFFFF"/>
          <w:lang w:bidi="ar"/>
        </w:rPr>
        <w:t>经费财政拨款支出决算中，公务接待费支出决算</w:t>
      </w:r>
      <w:r w:rsidRPr="00A6446A">
        <w:rPr>
          <w:rFonts w:ascii="Times New Roman" w:eastAsia="仿宋_GB2312" w:hAnsi="Times New Roman" w:cs="Times New Roman"/>
          <w:kern w:val="0"/>
          <w:sz w:val="32"/>
          <w:szCs w:val="32"/>
          <w:shd w:val="clear" w:color="auto" w:fill="FFFFFF"/>
          <w:lang w:bidi="ar"/>
        </w:rPr>
        <w:t>2.65</w:t>
      </w:r>
      <w:r w:rsidR="00A95350" w:rsidRPr="00A6446A">
        <w:rPr>
          <w:rFonts w:ascii="Times New Roman" w:eastAsia="仿宋_GB2312" w:hAnsi="Times New Roman" w:cs="Times New Roman" w:hint="eastAsia"/>
          <w:kern w:val="0"/>
          <w:sz w:val="32"/>
          <w:szCs w:val="32"/>
          <w:shd w:val="clear" w:color="auto" w:fill="FFFFFF"/>
          <w:lang w:bidi="ar"/>
        </w:rPr>
        <w:t>万元，占</w:t>
      </w:r>
      <w:r w:rsidRPr="00A6446A">
        <w:rPr>
          <w:rFonts w:ascii="Times New Roman" w:eastAsia="仿宋_GB2312" w:hAnsi="Times New Roman" w:cs="Times New Roman"/>
          <w:kern w:val="0"/>
          <w:sz w:val="32"/>
          <w:szCs w:val="32"/>
          <w:shd w:val="clear" w:color="auto" w:fill="FFFFFF"/>
          <w:lang w:bidi="ar"/>
        </w:rPr>
        <w:t>19.75</w:t>
      </w:r>
      <w:r w:rsidR="00A95350" w:rsidRPr="00A6446A">
        <w:rPr>
          <w:rFonts w:ascii="Times New Roman" w:eastAsia="仿宋_GB2312" w:hAnsi="Times New Roman" w:cs="Times New Roman"/>
          <w:kern w:val="0"/>
          <w:sz w:val="32"/>
          <w:szCs w:val="32"/>
          <w:shd w:val="clear" w:color="auto" w:fill="FFFFFF"/>
          <w:lang w:bidi="ar"/>
        </w:rPr>
        <w:t>%,</w:t>
      </w:r>
      <w:r w:rsidR="00A95350" w:rsidRPr="00A6446A">
        <w:rPr>
          <w:rFonts w:ascii="Times New Roman" w:eastAsia="仿宋_GB2312" w:hAnsi="Times New Roman" w:cs="Times New Roman" w:hint="eastAsia"/>
          <w:kern w:val="0"/>
          <w:sz w:val="32"/>
          <w:szCs w:val="32"/>
          <w:shd w:val="clear" w:color="auto" w:fill="FFFFFF"/>
          <w:lang w:bidi="ar"/>
        </w:rPr>
        <w:t>因公出国（境）费支出决算</w:t>
      </w:r>
      <w:r w:rsidR="00A95350" w:rsidRPr="00A6446A">
        <w:rPr>
          <w:rFonts w:ascii="Times New Roman" w:eastAsia="仿宋_GB2312" w:hAnsi="Times New Roman" w:cs="Times New Roman"/>
          <w:kern w:val="0"/>
          <w:sz w:val="32"/>
          <w:szCs w:val="32"/>
          <w:shd w:val="clear" w:color="auto" w:fill="FFFFFF"/>
          <w:lang w:bidi="ar"/>
        </w:rPr>
        <w:t>0</w:t>
      </w:r>
      <w:r w:rsidR="00A95350" w:rsidRPr="00A6446A">
        <w:rPr>
          <w:rFonts w:ascii="Times New Roman" w:eastAsia="仿宋_GB2312" w:hAnsi="Times New Roman" w:cs="Times New Roman" w:hint="eastAsia"/>
          <w:kern w:val="0"/>
          <w:sz w:val="32"/>
          <w:szCs w:val="32"/>
          <w:shd w:val="clear" w:color="auto" w:fill="FFFFFF"/>
          <w:lang w:bidi="ar"/>
        </w:rPr>
        <w:t>万元，公务用车购置费及运行维护费支出决算</w:t>
      </w:r>
      <w:r w:rsidRPr="00A6446A">
        <w:rPr>
          <w:rFonts w:ascii="Times New Roman" w:eastAsia="仿宋_GB2312" w:hAnsi="Times New Roman" w:cs="Times New Roman"/>
          <w:kern w:val="0"/>
          <w:sz w:val="32"/>
          <w:szCs w:val="32"/>
          <w:shd w:val="clear" w:color="auto" w:fill="FFFFFF"/>
          <w:lang w:bidi="ar"/>
        </w:rPr>
        <w:t>10.77</w:t>
      </w:r>
      <w:r w:rsidR="00A95350" w:rsidRPr="00A6446A">
        <w:rPr>
          <w:rFonts w:ascii="Times New Roman" w:eastAsia="仿宋_GB2312" w:hAnsi="Times New Roman" w:cs="Times New Roman" w:hint="eastAsia"/>
          <w:kern w:val="0"/>
          <w:sz w:val="32"/>
          <w:szCs w:val="32"/>
          <w:shd w:val="clear" w:color="auto" w:fill="FFFFFF"/>
          <w:lang w:bidi="ar"/>
        </w:rPr>
        <w:t>万元，占</w:t>
      </w:r>
      <w:r w:rsidRPr="00A6446A">
        <w:rPr>
          <w:rFonts w:ascii="Times New Roman" w:eastAsia="仿宋_GB2312" w:hAnsi="Times New Roman" w:cs="Times New Roman"/>
          <w:kern w:val="0"/>
          <w:sz w:val="32"/>
          <w:szCs w:val="32"/>
          <w:shd w:val="clear" w:color="auto" w:fill="FFFFFF"/>
          <w:lang w:bidi="ar"/>
        </w:rPr>
        <w:t>80.25</w:t>
      </w:r>
      <w:r w:rsidR="00A95350" w:rsidRPr="00A6446A">
        <w:rPr>
          <w:rFonts w:ascii="Times New Roman" w:eastAsia="仿宋_GB2312" w:hAnsi="Times New Roman" w:cs="Times New Roman"/>
          <w:kern w:val="0"/>
          <w:sz w:val="32"/>
          <w:szCs w:val="32"/>
          <w:shd w:val="clear" w:color="auto" w:fill="FFFFFF"/>
          <w:lang w:bidi="ar"/>
        </w:rPr>
        <w:t>%</w:t>
      </w:r>
      <w:r w:rsidR="00A95350" w:rsidRPr="00A6446A">
        <w:rPr>
          <w:rFonts w:ascii="Times New Roman" w:eastAsia="仿宋_GB2312" w:hAnsi="Times New Roman" w:cs="Times New Roman" w:hint="eastAsia"/>
          <w:kern w:val="0"/>
          <w:sz w:val="32"/>
          <w:szCs w:val="32"/>
          <w:shd w:val="clear" w:color="auto" w:fill="FFFFFF"/>
          <w:lang w:bidi="ar"/>
        </w:rPr>
        <w:t>。其中：</w:t>
      </w:r>
    </w:p>
    <w:p w:rsidR="00A95350" w:rsidRPr="00A6446A"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A6446A">
        <w:rPr>
          <w:rFonts w:ascii="Times New Roman" w:eastAsia="仿宋_GB2312" w:hAnsi="Times New Roman" w:cs="Times New Roman"/>
          <w:kern w:val="0"/>
          <w:sz w:val="32"/>
          <w:szCs w:val="32"/>
          <w:shd w:val="clear" w:color="auto" w:fill="FFFFFF"/>
          <w:lang w:bidi="ar"/>
        </w:rPr>
        <w:lastRenderedPageBreak/>
        <w:t>1</w:t>
      </w:r>
      <w:r w:rsidR="00C5110B" w:rsidRPr="00A6446A">
        <w:rPr>
          <w:rFonts w:ascii="Times New Roman" w:eastAsia="仿宋_GB2312" w:hAnsi="Times New Roman" w:cs="Times New Roman"/>
          <w:kern w:val="0"/>
          <w:sz w:val="32"/>
          <w:szCs w:val="32"/>
          <w:shd w:val="clear" w:color="auto" w:fill="FFFFFF"/>
          <w:lang w:bidi="ar"/>
        </w:rPr>
        <w:t>.</w:t>
      </w:r>
      <w:r w:rsidRPr="00A6446A">
        <w:rPr>
          <w:rFonts w:ascii="Times New Roman" w:eastAsia="仿宋_GB2312" w:hAnsi="Times New Roman" w:cs="Times New Roman" w:hint="eastAsia"/>
          <w:kern w:val="0"/>
          <w:sz w:val="32"/>
          <w:szCs w:val="32"/>
          <w:shd w:val="clear" w:color="auto" w:fill="FFFFFF"/>
          <w:lang w:bidi="ar"/>
        </w:rPr>
        <w:t>因公出国（境）费支出决算为</w:t>
      </w:r>
      <w:r w:rsidRPr="00A6446A">
        <w:rPr>
          <w:rFonts w:ascii="Times New Roman" w:eastAsia="仿宋_GB2312" w:hAnsi="Times New Roman" w:cs="Times New Roman"/>
          <w:kern w:val="0"/>
          <w:sz w:val="32"/>
          <w:szCs w:val="32"/>
          <w:shd w:val="clear" w:color="auto" w:fill="FFFFFF"/>
          <w:lang w:bidi="ar"/>
        </w:rPr>
        <w:t>0</w:t>
      </w:r>
      <w:r w:rsidRPr="00A6446A">
        <w:rPr>
          <w:rFonts w:ascii="Times New Roman" w:eastAsia="仿宋_GB2312" w:hAnsi="Times New Roman" w:cs="Times New Roman" w:hint="eastAsia"/>
          <w:kern w:val="0"/>
          <w:sz w:val="32"/>
          <w:szCs w:val="32"/>
          <w:shd w:val="clear" w:color="auto" w:fill="FFFFFF"/>
          <w:lang w:bidi="ar"/>
        </w:rPr>
        <w:t>万元，全年安排因公出国（境）团组</w:t>
      </w:r>
      <w:r w:rsidRPr="00A6446A">
        <w:rPr>
          <w:rFonts w:ascii="Times New Roman" w:eastAsia="仿宋_GB2312" w:hAnsi="Times New Roman" w:cs="Times New Roman"/>
          <w:kern w:val="0"/>
          <w:sz w:val="32"/>
          <w:szCs w:val="32"/>
          <w:shd w:val="clear" w:color="auto" w:fill="FFFFFF"/>
          <w:lang w:bidi="ar"/>
        </w:rPr>
        <w:t>0</w:t>
      </w:r>
      <w:r w:rsidRPr="00A6446A">
        <w:rPr>
          <w:rFonts w:ascii="Times New Roman" w:eastAsia="仿宋_GB2312" w:hAnsi="Times New Roman" w:cs="Times New Roman" w:hint="eastAsia"/>
          <w:kern w:val="0"/>
          <w:sz w:val="32"/>
          <w:szCs w:val="32"/>
          <w:shd w:val="clear" w:color="auto" w:fill="FFFFFF"/>
          <w:lang w:bidi="ar"/>
        </w:rPr>
        <w:t>个，累计</w:t>
      </w:r>
      <w:r w:rsidRPr="00A6446A">
        <w:rPr>
          <w:rFonts w:ascii="Times New Roman" w:eastAsia="仿宋_GB2312" w:hAnsi="Times New Roman" w:cs="Times New Roman"/>
          <w:kern w:val="0"/>
          <w:sz w:val="32"/>
          <w:szCs w:val="32"/>
          <w:shd w:val="clear" w:color="auto" w:fill="FFFFFF"/>
          <w:lang w:bidi="ar"/>
        </w:rPr>
        <w:t>0</w:t>
      </w:r>
      <w:r w:rsidRPr="00A6446A">
        <w:rPr>
          <w:rFonts w:ascii="Times New Roman" w:eastAsia="仿宋_GB2312" w:hAnsi="Times New Roman" w:cs="Times New Roman" w:hint="eastAsia"/>
          <w:kern w:val="0"/>
          <w:sz w:val="32"/>
          <w:szCs w:val="32"/>
          <w:shd w:val="clear" w:color="auto" w:fill="FFFFFF"/>
          <w:lang w:bidi="ar"/>
        </w:rPr>
        <w:t>人次。</w:t>
      </w:r>
    </w:p>
    <w:p w:rsidR="00A95350" w:rsidRPr="00A6446A"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A6446A">
        <w:rPr>
          <w:rFonts w:ascii="Times New Roman" w:eastAsia="仿宋_GB2312" w:hAnsi="Times New Roman" w:cs="Times New Roman"/>
          <w:kern w:val="0"/>
          <w:sz w:val="32"/>
          <w:szCs w:val="32"/>
          <w:shd w:val="clear" w:color="auto" w:fill="FFFFFF"/>
          <w:lang w:bidi="ar"/>
        </w:rPr>
        <w:t>2</w:t>
      </w:r>
      <w:r w:rsidR="00C5110B" w:rsidRPr="00A6446A">
        <w:rPr>
          <w:rFonts w:ascii="Times New Roman" w:eastAsia="仿宋_GB2312" w:hAnsi="Times New Roman" w:cs="Times New Roman"/>
          <w:kern w:val="0"/>
          <w:sz w:val="32"/>
          <w:szCs w:val="32"/>
          <w:shd w:val="clear" w:color="auto" w:fill="FFFFFF"/>
          <w:lang w:bidi="ar"/>
        </w:rPr>
        <w:t>.</w:t>
      </w:r>
      <w:r w:rsidRPr="00A6446A">
        <w:rPr>
          <w:rFonts w:ascii="Times New Roman" w:eastAsia="仿宋_GB2312" w:hAnsi="Times New Roman" w:cs="Times New Roman" w:hint="eastAsia"/>
          <w:kern w:val="0"/>
          <w:sz w:val="32"/>
          <w:szCs w:val="32"/>
          <w:shd w:val="clear" w:color="auto" w:fill="FFFFFF"/>
          <w:lang w:bidi="ar"/>
        </w:rPr>
        <w:t>公务接待费支出决算为</w:t>
      </w:r>
      <w:r w:rsidR="00C5110B" w:rsidRPr="00A6446A">
        <w:rPr>
          <w:rFonts w:ascii="Times New Roman" w:eastAsia="仿宋_GB2312" w:hAnsi="Times New Roman" w:cs="Times New Roman"/>
          <w:kern w:val="0"/>
          <w:sz w:val="32"/>
          <w:szCs w:val="32"/>
          <w:shd w:val="clear" w:color="auto" w:fill="FFFFFF"/>
          <w:lang w:bidi="ar"/>
        </w:rPr>
        <w:t>2.65</w:t>
      </w:r>
      <w:r w:rsidRPr="00A6446A">
        <w:rPr>
          <w:rFonts w:ascii="Times New Roman" w:eastAsia="仿宋_GB2312" w:hAnsi="Times New Roman" w:cs="Times New Roman" w:hint="eastAsia"/>
          <w:kern w:val="0"/>
          <w:sz w:val="32"/>
          <w:szCs w:val="32"/>
          <w:shd w:val="clear" w:color="auto" w:fill="FFFFFF"/>
          <w:lang w:bidi="ar"/>
        </w:rPr>
        <w:t>万元，公务接待</w:t>
      </w:r>
      <w:r w:rsidR="00C5110B" w:rsidRPr="00A6446A">
        <w:rPr>
          <w:rFonts w:ascii="Times New Roman" w:eastAsia="仿宋_GB2312" w:hAnsi="Times New Roman" w:cs="Times New Roman"/>
          <w:kern w:val="0"/>
          <w:sz w:val="32"/>
          <w:szCs w:val="32"/>
          <w:shd w:val="clear" w:color="auto" w:fill="FFFFFF"/>
          <w:lang w:bidi="ar"/>
        </w:rPr>
        <w:t>35</w:t>
      </w:r>
      <w:r w:rsidR="00C5110B" w:rsidRPr="00A6446A">
        <w:rPr>
          <w:rFonts w:ascii="Times New Roman" w:eastAsia="仿宋_GB2312" w:hAnsi="Times New Roman" w:cs="Times New Roman" w:hint="eastAsia"/>
          <w:kern w:val="0"/>
          <w:sz w:val="32"/>
          <w:szCs w:val="32"/>
          <w:shd w:val="clear" w:color="auto" w:fill="FFFFFF"/>
          <w:lang w:bidi="ar"/>
        </w:rPr>
        <w:t>批次</w:t>
      </w:r>
      <w:r w:rsidRPr="00A6446A">
        <w:rPr>
          <w:rFonts w:ascii="Times New Roman" w:eastAsia="仿宋_GB2312" w:hAnsi="Times New Roman" w:cs="Times New Roman" w:hint="eastAsia"/>
          <w:kern w:val="0"/>
          <w:sz w:val="32"/>
          <w:szCs w:val="32"/>
          <w:shd w:val="clear" w:color="auto" w:fill="FFFFFF"/>
          <w:lang w:bidi="ar"/>
        </w:rPr>
        <w:t>，</w:t>
      </w:r>
      <w:r w:rsidR="00C5110B" w:rsidRPr="00A6446A">
        <w:rPr>
          <w:rFonts w:ascii="Times New Roman" w:eastAsia="仿宋_GB2312" w:hAnsi="Times New Roman" w:cs="Times New Roman" w:hint="eastAsia"/>
          <w:kern w:val="0"/>
          <w:sz w:val="32"/>
          <w:szCs w:val="32"/>
          <w:shd w:val="clear" w:color="auto" w:fill="FFFFFF"/>
          <w:lang w:bidi="ar"/>
        </w:rPr>
        <w:t>共</w:t>
      </w:r>
      <w:r w:rsidR="00C5110B" w:rsidRPr="00A6446A">
        <w:rPr>
          <w:rFonts w:ascii="Times New Roman" w:eastAsia="仿宋_GB2312" w:hAnsi="Times New Roman" w:cs="Times New Roman"/>
          <w:kern w:val="0"/>
          <w:sz w:val="32"/>
          <w:szCs w:val="32"/>
          <w:shd w:val="clear" w:color="auto" w:fill="FFFFFF"/>
          <w:lang w:bidi="ar"/>
        </w:rPr>
        <w:t>257</w:t>
      </w:r>
      <w:r w:rsidRPr="00A6446A">
        <w:rPr>
          <w:rFonts w:ascii="Times New Roman" w:eastAsia="仿宋_GB2312" w:hAnsi="Times New Roman" w:cs="Times New Roman" w:hint="eastAsia"/>
          <w:kern w:val="0"/>
          <w:sz w:val="32"/>
          <w:szCs w:val="32"/>
          <w:shd w:val="clear" w:color="auto" w:fill="FFFFFF"/>
          <w:lang w:bidi="ar"/>
        </w:rPr>
        <w:t>人，主要是相关单位来我学院进行工作指导、交流学习发生的接待支出。</w:t>
      </w:r>
    </w:p>
    <w:p w:rsidR="00A95350" w:rsidRPr="002147F5"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A6446A">
        <w:rPr>
          <w:rFonts w:ascii="Times New Roman" w:eastAsia="仿宋_GB2312" w:hAnsi="Times New Roman" w:cs="Times New Roman"/>
          <w:kern w:val="0"/>
          <w:sz w:val="32"/>
          <w:szCs w:val="32"/>
          <w:shd w:val="clear" w:color="auto" w:fill="FFFFFF"/>
          <w:lang w:bidi="ar"/>
        </w:rPr>
        <w:t>3</w:t>
      </w:r>
      <w:r w:rsidR="00C5110B" w:rsidRPr="00A6446A">
        <w:rPr>
          <w:rFonts w:ascii="Times New Roman" w:eastAsia="仿宋_GB2312" w:hAnsi="Times New Roman" w:cs="Times New Roman"/>
          <w:kern w:val="0"/>
          <w:sz w:val="32"/>
          <w:szCs w:val="32"/>
          <w:shd w:val="clear" w:color="auto" w:fill="FFFFFF"/>
          <w:lang w:bidi="ar"/>
        </w:rPr>
        <w:t>.</w:t>
      </w:r>
      <w:r w:rsidRPr="00A6446A">
        <w:rPr>
          <w:rFonts w:ascii="Times New Roman" w:eastAsia="仿宋_GB2312" w:hAnsi="Times New Roman" w:cs="Times New Roman" w:hint="eastAsia"/>
          <w:kern w:val="0"/>
          <w:sz w:val="32"/>
          <w:szCs w:val="32"/>
          <w:shd w:val="clear" w:color="auto" w:fill="FFFFFF"/>
          <w:lang w:bidi="ar"/>
        </w:rPr>
        <w:t>公务用车购置费及运行维护费支出决算为为</w:t>
      </w:r>
      <w:r w:rsidR="00C5110B" w:rsidRPr="00A6446A">
        <w:rPr>
          <w:rFonts w:ascii="Times New Roman" w:eastAsia="仿宋_GB2312" w:hAnsi="Times New Roman" w:cs="Times New Roman"/>
          <w:kern w:val="0"/>
          <w:sz w:val="32"/>
          <w:szCs w:val="32"/>
          <w:shd w:val="clear" w:color="auto" w:fill="FFFFFF"/>
          <w:lang w:bidi="ar"/>
        </w:rPr>
        <w:t>10.77</w:t>
      </w:r>
      <w:r w:rsidRPr="00A6446A">
        <w:rPr>
          <w:rFonts w:ascii="Times New Roman" w:eastAsia="仿宋_GB2312" w:hAnsi="Times New Roman" w:cs="Times New Roman" w:hint="eastAsia"/>
          <w:kern w:val="0"/>
          <w:sz w:val="32"/>
          <w:szCs w:val="32"/>
          <w:shd w:val="clear" w:color="auto" w:fill="FFFFFF"/>
          <w:lang w:bidi="ar"/>
        </w:rPr>
        <w:t>万元，其中：公务用车购置费</w:t>
      </w:r>
      <w:r w:rsidRPr="00A6446A">
        <w:rPr>
          <w:rFonts w:ascii="Times New Roman" w:eastAsia="仿宋_GB2312" w:hAnsi="Times New Roman" w:cs="Times New Roman"/>
          <w:kern w:val="0"/>
          <w:sz w:val="32"/>
          <w:szCs w:val="32"/>
          <w:shd w:val="clear" w:color="auto" w:fill="FFFFFF"/>
          <w:lang w:bidi="ar"/>
        </w:rPr>
        <w:t>0</w:t>
      </w:r>
      <w:r w:rsidRPr="00A6446A">
        <w:rPr>
          <w:rFonts w:ascii="Times New Roman" w:eastAsia="仿宋_GB2312" w:hAnsi="Times New Roman" w:cs="Times New Roman" w:hint="eastAsia"/>
          <w:kern w:val="0"/>
          <w:sz w:val="32"/>
          <w:szCs w:val="32"/>
          <w:shd w:val="clear" w:color="auto" w:fill="FFFFFF"/>
          <w:lang w:bidi="ar"/>
        </w:rPr>
        <w:t>万元，无更新公务用车。公务用车运行维护费为</w:t>
      </w:r>
      <w:r w:rsidR="00C5110B" w:rsidRPr="00A6446A">
        <w:rPr>
          <w:rFonts w:ascii="Times New Roman" w:eastAsia="仿宋_GB2312" w:hAnsi="Times New Roman" w:cs="Times New Roman"/>
          <w:kern w:val="0"/>
          <w:sz w:val="32"/>
          <w:szCs w:val="32"/>
          <w:shd w:val="clear" w:color="auto" w:fill="FFFFFF"/>
          <w:lang w:bidi="ar"/>
        </w:rPr>
        <w:t>10.77</w:t>
      </w:r>
      <w:r w:rsidRPr="00A6446A">
        <w:rPr>
          <w:rFonts w:ascii="Times New Roman" w:eastAsia="仿宋_GB2312" w:hAnsi="Times New Roman" w:cs="Times New Roman" w:hint="eastAsia"/>
          <w:kern w:val="0"/>
          <w:sz w:val="32"/>
          <w:szCs w:val="32"/>
          <w:shd w:val="clear" w:color="auto" w:fill="FFFFFF"/>
          <w:lang w:bidi="ar"/>
        </w:rPr>
        <w:t>万元，主要是</w:t>
      </w:r>
      <w:r w:rsidR="00C5110B" w:rsidRPr="00A6446A">
        <w:rPr>
          <w:rFonts w:ascii="Times New Roman" w:eastAsia="仿宋_GB2312" w:hAnsi="Times New Roman" w:cs="Times New Roman" w:hint="eastAsia"/>
          <w:kern w:val="0"/>
          <w:sz w:val="32"/>
          <w:szCs w:val="32"/>
          <w:shd w:val="clear" w:color="auto" w:fill="FFFFFF"/>
          <w:lang w:bidi="ar"/>
        </w:rPr>
        <w:t>维</w:t>
      </w:r>
      <w:r w:rsidRPr="00A6446A">
        <w:rPr>
          <w:rFonts w:ascii="Times New Roman" w:eastAsia="仿宋_GB2312" w:hAnsi="Times New Roman" w:cs="Times New Roman" w:hint="eastAsia"/>
          <w:kern w:val="0"/>
          <w:sz w:val="32"/>
          <w:szCs w:val="32"/>
          <w:shd w:val="clear" w:color="auto" w:fill="FFFFFF"/>
          <w:lang w:bidi="ar"/>
        </w:rPr>
        <w:t>修费、通行费、保险费等支出，截止</w:t>
      </w:r>
      <w:r w:rsidR="005F50F5" w:rsidRPr="00A6446A">
        <w:rPr>
          <w:rFonts w:ascii="Times New Roman" w:eastAsia="仿宋_GB2312" w:hAnsi="Times New Roman" w:cs="Times New Roman"/>
          <w:kern w:val="0"/>
          <w:sz w:val="32"/>
          <w:szCs w:val="32"/>
          <w:shd w:val="clear" w:color="auto" w:fill="FFFFFF"/>
          <w:lang w:bidi="ar"/>
        </w:rPr>
        <w:t>2023</w:t>
      </w:r>
      <w:r w:rsidRPr="00A6446A">
        <w:rPr>
          <w:rFonts w:ascii="Times New Roman" w:eastAsia="仿宋_GB2312" w:hAnsi="Times New Roman" w:cs="Times New Roman" w:hint="eastAsia"/>
          <w:kern w:val="0"/>
          <w:sz w:val="32"/>
          <w:szCs w:val="32"/>
          <w:shd w:val="clear" w:color="auto" w:fill="FFFFFF"/>
          <w:lang w:bidi="ar"/>
        </w:rPr>
        <w:t>年</w:t>
      </w:r>
      <w:r w:rsidRPr="00A6446A">
        <w:rPr>
          <w:rFonts w:ascii="Times New Roman" w:eastAsia="仿宋_GB2312" w:hAnsi="Times New Roman" w:cs="Times New Roman"/>
          <w:kern w:val="0"/>
          <w:sz w:val="32"/>
          <w:szCs w:val="32"/>
          <w:shd w:val="clear" w:color="auto" w:fill="FFFFFF"/>
          <w:lang w:bidi="ar"/>
        </w:rPr>
        <w:t>12</w:t>
      </w:r>
      <w:r w:rsidRPr="00A6446A">
        <w:rPr>
          <w:rFonts w:ascii="Times New Roman" w:eastAsia="仿宋_GB2312" w:hAnsi="Times New Roman" w:cs="Times New Roman" w:hint="eastAsia"/>
          <w:kern w:val="0"/>
          <w:sz w:val="32"/>
          <w:szCs w:val="32"/>
          <w:shd w:val="clear" w:color="auto" w:fill="FFFFFF"/>
          <w:lang w:bidi="ar"/>
        </w:rPr>
        <w:t>月</w:t>
      </w:r>
      <w:r w:rsidRPr="00A6446A">
        <w:rPr>
          <w:rFonts w:ascii="Times New Roman" w:eastAsia="仿宋_GB2312" w:hAnsi="Times New Roman" w:cs="Times New Roman"/>
          <w:kern w:val="0"/>
          <w:sz w:val="32"/>
          <w:szCs w:val="32"/>
          <w:shd w:val="clear" w:color="auto" w:fill="FFFFFF"/>
          <w:lang w:bidi="ar"/>
        </w:rPr>
        <w:t>31</w:t>
      </w:r>
      <w:r w:rsidRPr="00A6446A">
        <w:rPr>
          <w:rFonts w:ascii="Times New Roman" w:eastAsia="仿宋_GB2312" w:hAnsi="Times New Roman" w:cs="Times New Roman" w:hint="eastAsia"/>
          <w:kern w:val="0"/>
          <w:sz w:val="32"/>
          <w:szCs w:val="32"/>
          <w:shd w:val="clear" w:color="auto" w:fill="FFFFFF"/>
          <w:lang w:bidi="ar"/>
        </w:rPr>
        <w:t>日，我单位公务用车保有量为</w:t>
      </w:r>
      <w:r w:rsidR="003C66F1" w:rsidRPr="00A6446A">
        <w:rPr>
          <w:rFonts w:ascii="Times New Roman" w:eastAsia="仿宋_GB2312" w:hAnsi="Times New Roman" w:cs="Times New Roman"/>
          <w:kern w:val="0"/>
          <w:sz w:val="32"/>
          <w:szCs w:val="32"/>
          <w:shd w:val="clear" w:color="auto" w:fill="FFFFFF"/>
          <w:lang w:bidi="ar"/>
        </w:rPr>
        <w:t>2</w:t>
      </w:r>
      <w:r w:rsidRPr="00A6446A">
        <w:rPr>
          <w:rFonts w:ascii="Times New Roman" w:eastAsia="仿宋_GB2312" w:hAnsi="Times New Roman" w:cs="Times New Roman" w:hint="eastAsia"/>
          <w:kern w:val="0"/>
          <w:sz w:val="32"/>
          <w:szCs w:val="32"/>
          <w:shd w:val="clear" w:color="auto" w:fill="FFFFFF"/>
          <w:lang w:bidi="ar"/>
        </w:rPr>
        <w:t>辆。</w:t>
      </w:r>
    </w:p>
    <w:p w:rsidR="00A95350" w:rsidRPr="00C5110B"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sidRPr="00C5110B">
        <w:rPr>
          <w:rFonts w:ascii="Times New Roman" w:eastAsia="黑体" w:hAnsi="Times New Roman" w:cs="Times New Roman" w:hint="eastAsia"/>
          <w:color w:val="333333"/>
          <w:kern w:val="0"/>
          <w:sz w:val="32"/>
          <w:szCs w:val="32"/>
          <w:shd w:val="clear" w:color="auto" w:fill="FFFFFF"/>
          <w:lang w:bidi="ar"/>
        </w:rPr>
        <w:t>八、政府性基金预算收入支出决算情况</w:t>
      </w:r>
    </w:p>
    <w:p w:rsidR="00A95350" w:rsidRPr="00C5110B" w:rsidRDefault="00C5110B"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C5110B">
        <w:rPr>
          <w:rFonts w:ascii="Times New Roman" w:eastAsia="仿宋_GB2312" w:hAnsi="Times New Roman" w:cs="Times New Roman"/>
          <w:kern w:val="0"/>
          <w:sz w:val="32"/>
          <w:szCs w:val="32"/>
          <w:shd w:val="clear" w:color="auto" w:fill="FFFFFF"/>
          <w:lang w:bidi="ar"/>
        </w:rPr>
        <w:t>202</w:t>
      </w:r>
      <w:r w:rsidRPr="005C1812">
        <w:rPr>
          <w:rFonts w:ascii="Times New Roman" w:eastAsia="仿宋_GB2312" w:hAnsi="Times New Roman" w:cs="Times New Roman"/>
          <w:kern w:val="0"/>
          <w:sz w:val="32"/>
          <w:szCs w:val="32"/>
          <w:shd w:val="clear" w:color="auto" w:fill="FFFFFF"/>
          <w:lang w:bidi="ar"/>
        </w:rPr>
        <w:t>3</w:t>
      </w:r>
      <w:r w:rsidR="00A95350" w:rsidRPr="00C5110B">
        <w:rPr>
          <w:rFonts w:ascii="Times New Roman" w:eastAsia="仿宋_GB2312" w:hAnsi="Times New Roman" w:cs="Times New Roman" w:hint="eastAsia"/>
          <w:kern w:val="0"/>
          <w:sz w:val="32"/>
          <w:szCs w:val="32"/>
          <w:shd w:val="clear" w:color="auto" w:fill="FFFFFF"/>
          <w:lang w:bidi="ar"/>
        </w:rPr>
        <w:t>年度本部门无政府性基金预算收入支出。</w:t>
      </w:r>
      <w:r w:rsidR="00A95350" w:rsidRPr="00C5110B">
        <w:rPr>
          <w:rFonts w:ascii="Times New Roman" w:eastAsia="仿宋_GB2312" w:hAnsi="Times New Roman" w:cs="Times New Roman"/>
          <w:kern w:val="0"/>
          <w:sz w:val="32"/>
          <w:szCs w:val="32"/>
          <w:shd w:val="clear" w:color="auto" w:fill="FFFFFF"/>
          <w:lang w:bidi="ar"/>
        </w:rPr>
        <w:t>  </w:t>
      </w:r>
    </w:p>
    <w:p w:rsidR="00A95350" w:rsidRPr="00CD18D7"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sidRPr="00CD18D7">
        <w:rPr>
          <w:rFonts w:ascii="Times New Roman" w:eastAsia="黑体" w:hAnsi="Times New Roman" w:cs="Times New Roman" w:hint="eastAsia"/>
          <w:color w:val="333333"/>
          <w:kern w:val="0"/>
          <w:sz w:val="32"/>
          <w:szCs w:val="32"/>
          <w:shd w:val="clear" w:color="auto" w:fill="FFFFFF"/>
          <w:lang w:bidi="ar"/>
        </w:rPr>
        <w:t>九、机关运行经费支出</w:t>
      </w:r>
      <w:r w:rsidR="00597E2B">
        <w:rPr>
          <w:rFonts w:ascii="Times New Roman" w:eastAsia="黑体" w:hAnsi="Times New Roman" w:cs="Times New Roman" w:hint="eastAsia"/>
          <w:color w:val="333333"/>
          <w:kern w:val="0"/>
          <w:sz w:val="32"/>
          <w:szCs w:val="32"/>
          <w:shd w:val="clear" w:color="auto" w:fill="FFFFFF"/>
          <w:lang w:bidi="ar"/>
        </w:rPr>
        <w:t>情况</w:t>
      </w:r>
      <w:r w:rsidRPr="00CD18D7">
        <w:rPr>
          <w:rFonts w:ascii="Times New Roman" w:eastAsia="黑体" w:hAnsi="Times New Roman" w:cs="Times New Roman" w:hint="eastAsia"/>
          <w:color w:val="333333"/>
          <w:kern w:val="0"/>
          <w:sz w:val="32"/>
          <w:szCs w:val="32"/>
          <w:shd w:val="clear" w:color="auto" w:fill="FFFFFF"/>
          <w:lang w:bidi="ar"/>
        </w:rPr>
        <w:t>说明</w:t>
      </w:r>
    </w:p>
    <w:p w:rsidR="00CE4507" w:rsidRDefault="00E32B20" w:rsidP="00CD18D7">
      <w:pPr>
        <w:pStyle w:val="Default"/>
        <w:autoSpaceDE/>
        <w:autoSpaceDN/>
        <w:adjustRightInd/>
        <w:spacing w:line="600" w:lineRule="exact"/>
        <w:ind w:firstLineChars="200" w:firstLine="640"/>
        <w:jc w:val="both"/>
        <w:rPr>
          <w:rFonts w:ascii="Times New Roman" w:eastAsia="仿宋_GB2312" w:hAnsi="Times New Roman" w:cs="Times New Roman"/>
          <w:sz w:val="32"/>
          <w:szCs w:val="32"/>
          <w:shd w:val="clear" w:color="auto" w:fill="FFFFFF"/>
          <w:lang w:bidi="ar"/>
        </w:rPr>
      </w:pPr>
      <w:r w:rsidRPr="00CD18D7">
        <w:rPr>
          <w:rFonts w:ascii="Times New Roman" w:eastAsia="仿宋_GB2312" w:hAnsi="Times New Roman" w:cs="Times New Roman" w:hint="eastAsia"/>
          <w:sz w:val="32"/>
          <w:szCs w:val="32"/>
          <w:shd w:val="clear" w:color="auto" w:fill="FFFFFF"/>
          <w:lang w:bidi="ar"/>
        </w:rPr>
        <w:t>本部门</w:t>
      </w:r>
      <w:r w:rsidRPr="00CD18D7">
        <w:rPr>
          <w:rFonts w:ascii="Times New Roman" w:eastAsia="仿宋_GB2312" w:hAnsi="Times New Roman" w:cs="Times New Roman"/>
          <w:sz w:val="32"/>
          <w:szCs w:val="32"/>
          <w:shd w:val="clear" w:color="auto" w:fill="FFFFFF"/>
          <w:lang w:bidi="ar"/>
        </w:rPr>
        <w:t>2023</w:t>
      </w:r>
      <w:r w:rsidRPr="00CD18D7">
        <w:rPr>
          <w:rFonts w:ascii="Times New Roman" w:eastAsia="仿宋_GB2312" w:hAnsi="Times New Roman" w:cs="Times New Roman" w:hint="eastAsia"/>
          <w:sz w:val="32"/>
          <w:szCs w:val="32"/>
          <w:shd w:val="clear" w:color="auto" w:fill="FFFFFF"/>
          <w:lang w:bidi="ar"/>
        </w:rPr>
        <w:t>年度机关运行经费支出</w:t>
      </w:r>
      <w:r w:rsidR="00CE4507" w:rsidRPr="00CD18D7">
        <w:rPr>
          <w:rFonts w:ascii="Times New Roman" w:eastAsia="仿宋_GB2312" w:hAnsi="Times New Roman" w:cs="Times New Roman"/>
          <w:sz w:val="32"/>
          <w:szCs w:val="32"/>
          <w:shd w:val="clear" w:color="auto" w:fill="FFFFFF"/>
          <w:lang w:bidi="ar"/>
        </w:rPr>
        <w:t>295.54</w:t>
      </w:r>
      <w:r w:rsidRPr="00CD18D7">
        <w:rPr>
          <w:rFonts w:ascii="Times New Roman" w:eastAsia="仿宋_GB2312" w:hAnsi="Times New Roman" w:cs="Times New Roman" w:hint="eastAsia"/>
          <w:sz w:val="32"/>
          <w:szCs w:val="32"/>
          <w:shd w:val="clear" w:color="auto" w:fill="FFFFFF"/>
          <w:lang w:bidi="ar"/>
        </w:rPr>
        <w:t>万元</w:t>
      </w:r>
      <w:r w:rsidR="00CE4507" w:rsidRPr="00CD18D7">
        <w:rPr>
          <w:rFonts w:ascii="Times New Roman" w:eastAsia="仿宋_GB2312" w:hAnsi="Times New Roman" w:cs="Times New Roman" w:hint="eastAsia"/>
          <w:sz w:val="32"/>
          <w:szCs w:val="32"/>
          <w:shd w:val="clear" w:color="auto" w:fill="FFFFFF"/>
          <w:lang w:bidi="ar"/>
        </w:rPr>
        <w:t>，主要包括办公及印刷费、邮电费、差旅费、会议费、福利费、日常维修费、专用材料以及一般设备购置费、办公用房水电费、办公用房取暖费、办公用房物业管理费、公务用车运行维护费等。</w:t>
      </w:r>
    </w:p>
    <w:p w:rsidR="00A95350" w:rsidRPr="00C5110B" w:rsidRDefault="00A95350" w:rsidP="00CD18D7">
      <w:pPr>
        <w:pStyle w:val="Default"/>
        <w:autoSpaceDE/>
        <w:autoSpaceDN/>
        <w:adjustRightInd/>
        <w:spacing w:line="600" w:lineRule="exact"/>
        <w:ind w:firstLineChars="200" w:firstLine="640"/>
        <w:jc w:val="both"/>
        <w:rPr>
          <w:rFonts w:ascii="Times New Roman" w:hAnsi="Times New Roman" w:cs="Times New Roman"/>
          <w:color w:val="333333"/>
          <w:sz w:val="32"/>
          <w:szCs w:val="32"/>
          <w:shd w:val="clear" w:color="auto" w:fill="FFFFFF"/>
          <w:lang w:bidi="ar"/>
        </w:rPr>
      </w:pPr>
      <w:r w:rsidRPr="00C5110B">
        <w:rPr>
          <w:rFonts w:ascii="Times New Roman" w:hAnsi="Times New Roman" w:cs="Times New Roman" w:hint="eastAsia"/>
          <w:color w:val="333333"/>
          <w:sz w:val="32"/>
          <w:szCs w:val="32"/>
          <w:shd w:val="clear" w:color="auto" w:fill="FFFFFF"/>
          <w:lang w:bidi="ar"/>
        </w:rPr>
        <w:t>十、一般性支出情况说明</w:t>
      </w:r>
    </w:p>
    <w:p w:rsidR="00A95350" w:rsidRPr="00C5110B" w:rsidRDefault="00F73188"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C5110B">
        <w:rPr>
          <w:rFonts w:ascii="Times New Roman" w:eastAsia="仿宋_GB2312" w:hAnsi="Times New Roman" w:cs="Times New Roman"/>
          <w:kern w:val="0"/>
          <w:sz w:val="32"/>
          <w:szCs w:val="32"/>
          <w:shd w:val="clear" w:color="auto" w:fill="FFFFFF"/>
          <w:lang w:bidi="ar"/>
        </w:rPr>
        <w:t>202</w:t>
      </w:r>
      <w:r>
        <w:rPr>
          <w:rFonts w:ascii="Times New Roman" w:eastAsia="仿宋_GB2312" w:hAnsi="Times New Roman" w:cs="Times New Roman"/>
          <w:kern w:val="0"/>
          <w:sz w:val="32"/>
          <w:szCs w:val="32"/>
          <w:shd w:val="clear" w:color="auto" w:fill="FFFFFF"/>
          <w:lang w:bidi="ar"/>
        </w:rPr>
        <w:t>3</w:t>
      </w:r>
      <w:r w:rsidR="00A95350" w:rsidRPr="00C5110B">
        <w:rPr>
          <w:rFonts w:ascii="Times New Roman" w:eastAsia="仿宋_GB2312" w:hAnsi="Times New Roman" w:cs="Times New Roman" w:hint="eastAsia"/>
          <w:kern w:val="0"/>
          <w:sz w:val="32"/>
          <w:szCs w:val="32"/>
          <w:shd w:val="clear" w:color="auto" w:fill="FFFFFF"/>
          <w:lang w:bidi="ar"/>
        </w:rPr>
        <w:t>年开支会议费</w:t>
      </w:r>
      <w:r w:rsidR="00A95350" w:rsidRPr="00C5110B">
        <w:rPr>
          <w:rFonts w:ascii="Times New Roman" w:eastAsia="仿宋_GB2312" w:hAnsi="Times New Roman" w:cs="Times New Roman"/>
          <w:kern w:val="0"/>
          <w:sz w:val="32"/>
          <w:szCs w:val="32"/>
          <w:shd w:val="clear" w:color="auto" w:fill="FFFFFF"/>
          <w:lang w:bidi="ar"/>
        </w:rPr>
        <w:t>0</w:t>
      </w:r>
      <w:r w:rsidR="00A95350" w:rsidRPr="00C5110B">
        <w:rPr>
          <w:rFonts w:ascii="Times New Roman" w:eastAsia="仿宋_GB2312" w:hAnsi="Times New Roman" w:cs="Times New Roman" w:hint="eastAsia"/>
          <w:kern w:val="0"/>
          <w:sz w:val="32"/>
          <w:szCs w:val="32"/>
          <w:shd w:val="clear" w:color="auto" w:fill="FFFFFF"/>
          <w:lang w:bidi="ar"/>
        </w:rPr>
        <w:t>万元；开支培训费</w:t>
      </w:r>
      <w:r w:rsidR="00C5110B" w:rsidRPr="005C1812">
        <w:rPr>
          <w:rFonts w:ascii="Times New Roman" w:eastAsia="仿宋_GB2312" w:hAnsi="Times New Roman" w:cs="Times New Roman"/>
          <w:kern w:val="0"/>
          <w:sz w:val="32"/>
          <w:szCs w:val="32"/>
          <w:shd w:val="clear" w:color="auto" w:fill="FFFFFF"/>
          <w:lang w:bidi="ar"/>
        </w:rPr>
        <w:t>2.72</w:t>
      </w:r>
      <w:r w:rsidR="00A95350" w:rsidRPr="00C5110B">
        <w:rPr>
          <w:rFonts w:ascii="Times New Roman" w:eastAsia="仿宋_GB2312" w:hAnsi="Times New Roman" w:cs="Times New Roman" w:hint="eastAsia"/>
          <w:kern w:val="0"/>
          <w:sz w:val="32"/>
          <w:szCs w:val="32"/>
          <w:shd w:val="clear" w:color="auto" w:fill="FFFFFF"/>
          <w:lang w:bidi="ar"/>
        </w:rPr>
        <w:t>万元，用于提高学院的人才队伍质量和全体职工素质，为教学科研、服务奠定了坚实的基础。</w:t>
      </w:r>
    </w:p>
    <w:p w:rsidR="00A95350" w:rsidRPr="00C5110B"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sidRPr="00C5110B">
        <w:rPr>
          <w:rFonts w:ascii="Times New Roman" w:eastAsia="黑体" w:hAnsi="Times New Roman" w:cs="Times New Roman" w:hint="eastAsia"/>
          <w:color w:val="333333"/>
          <w:kern w:val="0"/>
          <w:sz w:val="32"/>
          <w:szCs w:val="32"/>
          <w:shd w:val="clear" w:color="auto" w:fill="FFFFFF"/>
          <w:lang w:bidi="ar"/>
        </w:rPr>
        <w:t>十一、政府采购支出</w:t>
      </w:r>
      <w:r w:rsidR="00597E2B">
        <w:rPr>
          <w:rFonts w:ascii="Times New Roman" w:eastAsia="黑体" w:hAnsi="Times New Roman" w:cs="Times New Roman" w:hint="eastAsia"/>
          <w:color w:val="333333"/>
          <w:kern w:val="0"/>
          <w:sz w:val="32"/>
          <w:szCs w:val="32"/>
          <w:shd w:val="clear" w:color="auto" w:fill="FFFFFF"/>
          <w:lang w:bidi="ar"/>
        </w:rPr>
        <w:t>情况</w:t>
      </w:r>
      <w:r w:rsidRPr="00C5110B">
        <w:rPr>
          <w:rFonts w:ascii="Times New Roman" w:eastAsia="黑体" w:hAnsi="Times New Roman" w:cs="Times New Roman" w:hint="eastAsia"/>
          <w:color w:val="333333"/>
          <w:kern w:val="0"/>
          <w:sz w:val="32"/>
          <w:szCs w:val="32"/>
          <w:shd w:val="clear" w:color="auto" w:fill="FFFFFF"/>
          <w:lang w:bidi="ar"/>
        </w:rPr>
        <w:t>说明</w:t>
      </w:r>
    </w:p>
    <w:p w:rsidR="00A95350" w:rsidRPr="00C5110B" w:rsidRDefault="00A95350" w:rsidP="00CD18D7">
      <w:pPr>
        <w:pStyle w:val="aa"/>
        <w:spacing w:line="600" w:lineRule="exact"/>
        <w:ind w:firstLine="640"/>
        <w:rPr>
          <w:rFonts w:ascii="Times New Roman" w:eastAsia="仿宋_GB2312" w:hAnsi="Times New Roman" w:cs="Times New Roman"/>
          <w:kern w:val="0"/>
          <w:sz w:val="32"/>
          <w:szCs w:val="32"/>
          <w:shd w:val="clear" w:color="auto" w:fill="FFFFFF"/>
          <w:lang w:bidi="ar"/>
        </w:rPr>
      </w:pPr>
      <w:r w:rsidRPr="00C5110B">
        <w:rPr>
          <w:rFonts w:ascii="Times New Roman" w:eastAsia="仿宋_GB2312" w:hAnsi="Times New Roman" w:cs="Times New Roman" w:hint="eastAsia"/>
          <w:kern w:val="0"/>
          <w:sz w:val="32"/>
          <w:szCs w:val="32"/>
          <w:shd w:val="clear" w:color="auto" w:fill="FFFFFF"/>
          <w:lang w:bidi="ar"/>
        </w:rPr>
        <w:lastRenderedPageBreak/>
        <w:t>本部门</w:t>
      </w:r>
      <w:r w:rsidR="00C5110B" w:rsidRPr="00C5110B">
        <w:rPr>
          <w:rFonts w:ascii="Times New Roman" w:eastAsia="仿宋_GB2312" w:hAnsi="Times New Roman" w:cs="Times New Roman"/>
          <w:kern w:val="0"/>
          <w:sz w:val="32"/>
          <w:szCs w:val="32"/>
          <w:shd w:val="clear" w:color="auto" w:fill="FFFFFF"/>
          <w:lang w:bidi="ar"/>
        </w:rPr>
        <w:t>202</w:t>
      </w:r>
      <w:r w:rsidR="00C5110B">
        <w:rPr>
          <w:rFonts w:ascii="Times New Roman" w:eastAsia="仿宋_GB2312" w:hAnsi="Times New Roman" w:cs="Times New Roman"/>
          <w:kern w:val="0"/>
          <w:sz w:val="32"/>
          <w:szCs w:val="32"/>
          <w:shd w:val="clear" w:color="auto" w:fill="FFFFFF"/>
          <w:lang w:bidi="ar"/>
        </w:rPr>
        <w:t>3</w:t>
      </w:r>
      <w:r w:rsidRPr="00C5110B">
        <w:rPr>
          <w:rFonts w:ascii="Times New Roman" w:eastAsia="仿宋_GB2312" w:hAnsi="Times New Roman" w:cs="Times New Roman" w:hint="eastAsia"/>
          <w:kern w:val="0"/>
          <w:sz w:val="32"/>
          <w:szCs w:val="32"/>
          <w:shd w:val="clear" w:color="auto" w:fill="FFFFFF"/>
          <w:lang w:bidi="ar"/>
        </w:rPr>
        <w:t>年度政府采购支出总额</w:t>
      </w:r>
      <w:r w:rsidR="00C5110B" w:rsidRPr="005C1812">
        <w:rPr>
          <w:rFonts w:ascii="Times New Roman" w:eastAsia="仿宋_GB2312" w:hAnsi="Times New Roman" w:cs="Times New Roman"/>
          <w:kern w:val="0"/>
          <w:sz w:val="32"/>
          <w:szCs w:val="32"/>
          <w:shd w:val="clear" w:color="auto" w:fill="FFFFFF"/>
          <w:lang w:bidi="ar"/>
        </w:rPr>
        <w:t>645.92</w:t>
      </w:r>
      <w:r w:rsidRPr="00C5110B">
        <w:rPr>
          <w:rFonts w:ascii="Times New Roman" w:eastAsia="仿宋_GB2312" w:hAnsi="Times New Roman" w:cs="Times New Roman" w:hint="eastAsia"/>
          <w:kern w:val="0"/>
          <w:sz w:val="32"/>
          <w:szCs w:val="32"/>
          <w:shd w:val="clear" w:color="auto" w:fill="FFFFFF"/>
          <w:lang w:bidi="ar"/>
        </w:rPr>
        <w:t>万元，其中：政府采购货物支出</w:t>
      </w:r>
      <w:r w:rsidRPr="00C5110B">
        <w:rPr>
          <w:rFonts w:ascii="Times New Roman" w:eastAsia="仿宋_GB2312" w:hAnsi="Times New Roman" w:cs="Times New Roman"/>
          <w:kern w:val="0"/>
          <w:sz w:val="32"/>
          <w:szCs w:val="32"/>
          <w:shd w:val="clear" w:color="auto" w:fill="FFFFFF"/>
          <w:lang w:bidi="ar"/>
        </w:rPr>
        <w:t>0</w:t>
      </w:r>
      <w:r w:rsidRPr="00C5110B">
        <w:rPr>
          <w:rFonts w:ascii="Times New Roman" w:eastAsia="仿宋_GB2312" w:hAnsi="Times New Roman" w:cs="Times New Roman" w:hint="eastAsia"/>
          <w:kern w:val="0"/>
          <w:sz w:val="32"/>
          <w:szCs w:val="32"/>
          <w:shd w:val="clear" w:color="auto" w:fill="FFFFFF"/>
          <w:lang w:bidi="ar"/>
        </w:rPr>
        <w:t>万元、政府采购工程支出</w:t>
      </w:r>
      <w:r w:rsidR="00C5110B" w:rsidRPr="005C1812">
        <w:rPr>
          <w:rFonts w:ascii="Times New Roman" w:eastAsia="仿宋_GB2312" w:hAnsi="Times New Roman" w:cs="Times New Roman"/>
          <w:kern w:val="0"/>
          <w:sz w:val="32"/>
          <w:szCs w:val="32"/>
          <w:shd w:val="clear" w:color="auto" w:fill="FFFFFF"/>
          <w:lang w:bidi="ar"/>
        </w:rPr>
        <w:t>0</w:t>
      </w:r>
      <w:r w:rsidRPr="00C5110B">
        <w:rPr>
          <w:rFonts w:ascii="Times New Roman" w:eastAsia="仿宋_GB2312" w:hAnsi="Times New Roman" w:cs="Times New Roman" w:hint="eastAsia"/>
          <w:kern w:val="0"/>
          <w:sz w:val="32"/>
          <w:szCs w:val="32"/>
          <w:shd w:val="clear" w:color="auto" w:fill="FFFFFF"/>
          <w:lang w:bidi="ar"/>
        </w:rPr>
        <w:t>万元、政府采购服务支出</w:t>
      </w:r>
      <w:r w:rsidR="00C5110B" w:rsidRPr="005C1812">
        <w:rPr>
          <w:rFonts w:ascii="Times New Roman" w:eastAsia="仿宋_GB2312" w:hAnsi="Times New Roman" w:cs="Times New Roman"/>
          <w:kern w:val="0"/>
          <w:sz w:val="32"/>
          <w:szCs w:val="32"/>
          <w:shd w:val="clear" w:color="auto" w:fill="FFFFFF"/>
          <w:lang w:bidi="ar"/>
        </w:rPr>
        <w:t>645.92</w:t>
      </w:r>
      <w:r w:rsidRPr="00C5110B">
        <w:rPr>
          <w:rFonts w:ascii="Times New Roman" w:eastAsia="仿宋_GB2312" w:hAnsi="Times New Roman" w:cs="Times New Roman" w:hint="eastAsia"/>
          <w:kern w:val="0"/>
          <w:sz w:val="32"/>
          <w:szCs w:val="32"/>
          <w:shd w:val="clear" w:color="auto" w:fill="FFFFFF"/>
          <w:lang w:bidi="ar"/>
        </w:rPr>
        <w:t>万元。其中：服务采购授予中小企业合同金额占服务支出金额的</w:t>
      </w:r>
      <w:r w:rsidRPr="00C5110B">
        <w:rPr>
          <w:rFonts w:ascii="Times New Roman" w:eastAsia="仿宋_GB2312" w:hAnsi="Times New Roman" w:cs="Times New Roman"/>
          <w:kern w:val="0"/>
          <w:sz w:val="32"/>
          <w:szCs w:val="32"/>
          <w:shd w:val="clear" w:color="auto" w:fill="FFFFFF"/>
          <w:lang w:bidi="ar"/>
        </w:rPr>
        <w:t>100%</w:t>
      </w:r>
      <w:r w:rsidRPr="00C5110B">
        <w:rPr>
          <w:rFonts w:ascii="Times New Roman" w:eastAsia="仿宋_GB2312" w:hAnsi="Times New Roman" w:cs="Times New Roman" w:hint="eastAsia"/>
          <w:kern w:val="0"/>
          <w:sz w:val="32"/>
          <w:szCs w:val="32"/>
          <w:shd w:val="clear" w:color="auto" w:fill="FFFFFF"/>
          <w:lang w:bidi="ar"/>
        </w:rPr>
        <w:t>。</w:t>
      </w:r>
    </w:p>
    <w:p w:rsidR="00A95350" w:rsidRPr="00C5110B" w:rsidRDefault="00A95350" w:rsidP="00CD18D7">
      <w:pPr>
        <w:pStyle w:val="aa"/>
        <w:spacing w:line="600" w:lineRule="exact"/>
        <w:ind w:firstLine="640"/>
        <w:rPr>
          <w:rFonts w:ascii="Times New Roman" w:eastAsia="黑体" w:hAnsi="Times New Roman" w:cs="Times New Roman"/>
          <w:color w:val="333333"/>
          <w:kern w:val="0"/>
          <w:sz w:val="32"/>
          <w:szCs w:val="32"/>
          <w:shd w:val="clear" w:color="auto" w:fill="FFFFFF"/>
          <w:lang w:bidi="ar"/>
        </w:rPr>
      </w:pPr>
      <w:r w:rsidRPr="00C5110B">
        <w:rPr>
          <w:rFonts w:ascii="Times New Roman" w:eastAsia="黑体" w:hAnsi="Times New Roman" w:cs="Times New Roman" w:hint="eastAsia"/>
          <w:color w:val="333333"/>
          <w:kern w:val="0"/>
          <w:sz w:val="32"/>
          <w:szCs w:val="32"/>
          <w:shd w:val="clear" w:color="auto" w:fill="FFFFFF"/>
          <w:lang w:bidi="ar"/>
        </w:rPr>
        <w:t>十二、国有资产占用情况说明</w:t>
      </w:r>
    </w:p>
    <w:p w:rsidR="00A95350" w:rsidRPr="00C5110B" w:rsidRDefault="00A95350" w:rsidP="00CD18D7">
      <w:pPr>
        <w:pStyle w:val="aa"/>
        <w:spacing w:line="600" w:lineRule="exact"/>
        <w:ind w:firstLine="640"/>
        <w:rPr>
          <w:rFonts w:ascii="Times New Roman" w:eastAsia="仿宋_GB2312" w:hAnsi="Times New Roman" w:cs="Times New Roman"/>
          <w:sz w:val="32"/>
          <w:szCs w:val="32"/>
        </w:rPr>
      </w:pPr>
      <w:r w:rsidRPr="00C5110B">
        <w:rPr>
          <w:rFonts w:ascii="Times New Roman" w:eastAsia="仿宋_GB2312" w:hAnsi="Times New Roman" w:cs="Times New Roman" w:hint="eastAsia"/>
          <w:sz w:val="32"/>
          <w:szCs w:val="32"/>
        </w:rPr>
        <w:t>截至</w:t>
      </w:r>
      <w:r w:rsidR="00C5110B" w:rsidRPr="00C5110B">
        <w:rPr>
          <w:rFonts w:ascii="Times New Roman" w:eastAsia="仿宋_GB2312" w:hAnsi="Times New Roman" w:cs="Times New Roman"/>
          <w:sz w:val="32"/>
          <w:szCs w:val="32"/>
        </w:rPr>
        <w:t>202</w:t>
      </w:r>
      <w:r w:rsidR="00C5110B">
        <w:rPr>
          <w:rFonts w:ascii="Times New Roman" w:eastAsia="仿宋_GB2312" w:hAnsi="Times New Roman" w:cs="Times New Roman"/>
          <w:sz w:val="32"/>
          <w:szCs w:val="32"/>
        </w:rPr>
        <w:t>3</w:t>
      </w:r>
      <w:r w:rsidRPr="00C5110B">
        <w:rPr>
          <w:rFonts w:ascii="Times New Roman" w:eastAsia="仿宋_GB2312" w:hAnsi="Times New Roman" w:cs="Times New Roman" w:hint="eastAsia"/>
          <w:sz w:val="32"/>
          <w:szCs w:val="32"/>
        </w:rPr>
        <w:t>年</w:t>
      </w:r>
      <w:r w:rsidRPr="00C5110B">
        <w:rPr>
          <w:rFonts w:ascii="Times New Roman" w:eastAsia="仿宋_GB2312" w:hAnsi="Times New Roman" w:cs="Times New Roman"/>
          <w:sz w:val="32"/>
          <w:szCs w:val="32"/>
        </w:rPr>
        <w:t>12</w:t>
      </w:r>
      <w:r w:rsidRPr="00C5110B">
        <w:rPr>
          <w:rFonts w:ascii="Times New Roman" w:eastAsia="仿宋_GB2312" w:hAnsi="Times New Roman" w:cs="Times New Roman" w:hint="eastAsia"/>
          <w:sz w:val="32"/>
          <w:szCs w:val="32"/>
        </w:rPr>
        <w:t>月</w:t>
      </w:r>
      <w:r w:rsidRPr="00C5110B">
        <w:rPr>
          <w:rFonts w:ascii="Times New Roman" w:eastAsia="仿宋_GB2312" w:hAnsi="Times New Roman" w:cs="Times New Roman"/>
          <w:sz w:val="32"/>
          <w:szCs w:val="32"/>
        </w:rPr>
        <w:t>31</w:t>
      </w:r>
      <w:r w:rsidRPr="00C5110B">
        <w:rPr>
          <w:rFonts w:ascii="Times New Roman" w:eastAsia="仿宋_GB2312" w:hAnsi="Times New Roman" w:cs="Times New Roman" w:hint="eastAsia"/>
          <w:sz w:val="32"/>
          <w:szCs w:val="32"/>
        </w:rPr>
        <w:t>日，本单位共有车辆</w:t>
      </w:r>
      <w:r w:rsidRPr="00C5110B">
        <w:rPr>
          <w:rFonts w:ascii="Times New Roman" w:eastAsia="仿宋_GB2312" w:hAnsi="Times New Roman" w:cs="Times New Roman"/>
          <w:sz w:val="32"/>
          <w:szCs w:val="32"/>
        </w:rPr>
        <w:t>0</w:t>
      </w:r>
      <w:r w:rsidRPr="00C5110B">
        <w:rPr>
          <w:rFonts w:ascii="Times New Roman" w:eastAsia="仿宋_GB2312" w:hAnsi="Times New Roman" w:cs="Times New Roman" w:hint="eastAsia"/>
          <w:sz w:val="32"/>
          <w:szCs w:val="32"/>
        </w:rPr>
        <w:t>辆，其中，主要领导干部用车</w:t>
      </w:r>
      <w:r w:rsidRPr="00C5110B">
        <w:rPr>
          <w:rFonts w:ascii="Times New Roman" w:eastAsia="仿宋_GB2312" w:hAnsi="Times New Roman" w:cs="Times New Roman"/>
          <w:sz w:val="32"/>
          <w:szCs w:val="32"/>
        </w:rPr>
        <w:t>0</w:t>
      </w:r>
      <w:r w:rsidRPr="00C5110B">
        <w:rPr>
          <w:rFonts w:ascii="Times New Roman" w:eastAsia="仿宋_GB2312" w:hAnsi="Times New Roman" w:cs="Times New Roman" w:hint="eastAsia"/>
          <w:sz w:val="32"/>
          <w:szCs w:val="32"/>
        </w:rPr>
        <w:t>辆，机要通信用车</w:t>
      </w:r>
      <w:r w:rsidRPr="00C5110B">
        <w:rPr>
          <w:rFonts w:ascii="Times New Roman" w:eastAsia="仿宋_GB2312" w:hAnsi="Times New Roman" w:cs="Times New Roman"/>
          <w:sz w:val="32"/>
          <w:szCs w:val="32"/>
        </w:rPr>
        <w:t>0</w:t>
      </w:r>
      <w:r w:rsidRPr="00C5110B">
        <w:rPr>
          <w:rFonts w:ascii="Times New Roman" w:eastAsia="仿宋_GB2312" w:hAnsi="Times New Roman" w:cs="Times New Roman" w:hint="eastAsia"/>
          <w:sz w:val="32"/>
          <w:szCs w:val="32"/>
        </w:rPr>
        <w:t>辆</w:t>
      </w:r>
      <w:r w:rsidR="008E6BA9">
        <w:rPr>
          <w:rFonts w:ascii="Times New Roman" w:eastAsia="仿宋_GB2312" w:hAnsi="Times New Roman" w:cs="Times New Roman" w:hint="eastAsia"/>
          <w:sz w:val="32"/>
          <w:szCs w:val="32"/>
        </w:rPr>
        <w:t>、</w:t>
      </w:r>
      <w:r w:rsidRPr="00C5110B">
        <w:rPr>
          <w:rFonts w:ascii="Times New Roman" w:eastAsia="仿宋_GB2312" w:hAnsi="Times New Roman" w:cs="Times New Roman" w:hint="eastAsia"/>
          <w:sz w:val="32"/>
          <w:szCs w:val="32"/>
        </w:rPr>
        <w:t>应急保障用车</w:t>
      </w:r>
      <w:r w:rsidRPr="00C5110B">
        <w:rPr>
          <w:rFonts w:ascii="Times New Roman" w:eastAsia="仿宋_GB2312" w:hAnsi="Times New Roman" w:cs="Times New Roman"/>
          <w:sz w:val="32"/>
          <w:szCs w:val="32"/>
        </w:rPr>
        <w:t>0</w:t>
      </w:r>
      <w:r w:rsidRPr="00C5110B">
        <w:rPr>
          <w:rFonts w:ascii="Times New Roman" w:eastAsia="仿宋_GB2312" w:hAnsi="Times New Roman" w:cs="Times New Roman" w:hint="eastAsia"/>
          <w:sz w:val="32"/>
          <w:szCs w:val="32"/>
        </w:rPr>
        <w:t>辆、执法执勤用车</w:t>
      </w:r>
      <w:r w:rsidRPr="00C5110B">
        <w:rPr>
          <w:rFonts w:ascii="Times New Roman" w:eastAsia="仿宋_GB2312" w:hAnsi="Times New Roman" w:cs="Times New Roman"/>
          <w:sz w:val="32"/>
          <w:szCs w:val="32"/>
        </w:rPr>
        <w:t>0</w:t>
      </w:r>
      <w:r w:rsidRPr="00C5110B">
        <w:rPr>
          <w:rFonts w:ascii="Times New Roman" w:eastAsia="仿宋_GB2312" w:hAnsi="Times New Roman" w:cs="Times New Roman" w:hint="eastAsia"/>
          <w:sz w:val="32"/>
          <w:szCs w:val="32"/>
        </w:rPr>
        <w:t>辆、特种专业技术用车</w:t>
      </w:r>
      <w:r w:rsidRPr="00C5110B">
        <w:rPr>
          <w:rFonts w:ascii="Times New Roman" w:eastAsia="仿宋_GB2312" w:hAnsi="Times New Roman" w:cs="Times New Roman"/>
          <w:sz w:val="32"/>
          <w:szCs w:val="32"/>
        </w:rPr>
        <w:t>0</w:t>
      </w:r>
      <w:r w:rsidRPr="00C5110B">
        <w:rPr>
          <w:rFonts w:ascii="Times New Roman" w:eastAsia="仿宋_GB2312" w:hAnsi="Times New Roman" w:cs="Times New Roman" w:hint="eastAsia"/>
          <w:sz w:val="32"/>
          <w:szCs w:val="32"/>
        </w:rPr>
        <w:t>辆；单位价值</w:t>
      </w:r>
      <w:r w:rsidRPr="00C5110B">
        <w:rPr>
          <w:rFonts w:ascii="Times New Roman" w:eastAsia="仿宋_GB2312" w:hAnsi="Times New Roman" w:cs="Times New Roman"/>
          <w:sz w:val="32"/>
          <w:szCs w:val="32"/>
        </w:rPr>
        <w:t>50</w:t>
      </w:r>
      <w:r w:rsidRPr="00C5110B">
        <w:rPr>
          <w:rFonts w:ascii="Times New Roman" w:eastAsia="仿宋_GB2312" w:hAnsi="Times New Roman" w:cs="Times New Roman" w:hint="eastAsia"/>
          <w:sz w:val="32"/>
          <w:szCs w:val="32"/>
        </w:rPr>
        <w:t>万元以上通用设备</w:t>
      </w:r>
      <w:r w:rsidRPr="00C5110B">
        <w:rPr>
          <w:rFonts w:ascii="Times New Roman" w:eastAsia="仿宋_GB2312" w:hAnsi="Times New Roman" w:cs="Times New Roman"/>
          <w:sz w:val="32"/>
          <w:szCs w:val="32"/>
        </w:rPr>
        <w:t>0</w:t>
      </w:r>
      <w:r w:rsidRPr="00C5110B">
        <w:rPr>
          <w:rFonts w:ascii="Times New Roman" w:eastAsia="仿宋_GB2312" w:hAnsi="Times New Roman" w:cs="Times New Roman" w:hint="eastAsia"/>
          <w:sz w:val="32"/>
          <w:szCs w:val="32"/>
        </w:rPr>
        <w:t>台（套）；单位价值</w:t>
      </w:r>
      <w:r w:rsidRPr="00C5110B">
        <w:rPr>
          <w:rFonts w:ascii="Times New Roman" w:eastAsia="仿宋_GB2312" w:hAnsi="Times New Roman" w:cs="Times New Roman"/>
          <w:sz w:val="32"/>
          <w:szCs w:val="32"/>
        </w:rPr>
        <w:t>100</w:t>
      </w:r>
      <w:r w:rsidRPr="00C5110B">
        <w:rPr>
          <w:rFonts w:ascii="Times New Roman" w:eastAsia="仿宋_GB2312" w:hAnsi="Times New Roman" w:cs="Times New Roman" w:hint="eastAsia"/>
          <w:sz w:val="32"/>
          <w:szCs w:val="32"/>
        </w:rPr>
        <w:t>万元以上专用设备</w:t>
      </w:r>
      <w:r w:rsidRPr="00C5110B">
        <w:rPr>
          <w:rFonts w:ascii="Times New Roman" w:eastAsia="仿宋_GB2312" w:hAnsi="Times New Roman" w:cs="Times New Roman"/>
          <w:sz w:val="32"/>
          <w:szCs w:val="32"/>
        </w:rPr>
        <w:t>0</w:t>
      </w:r>
      <w:r w:rsidRPr="00C5110B">
        <w:rPr>
          <w:rFonts w:ascii="Times New Roman" w:eastAsia="仿宋_GB2312" w:hAnsi="Times New Roman" w:cs="Times New Roman" w:hint="eastAsia"/>
          <w:sz w:val="32"/>
          <w:szCs w:val="32"/>
        </w:rPr>
        <w:t>台（套）。</w:t>
      </w:r>
      <w:r w:rsidR="00C5110B" w:rsidRPr="00C5110B">
        <w:rPr>
          <w:rFonts w:ascii="Times New Roman" w:eastAsia="仿宋_GB2312" w:hAnsi="Times New Roman" w:cs="Times New Roman"/>
          <w:sz w:val="32"/>
          <w:szCs w:val="32"/>
        </w:rPr>
        <w:t>202</w:t>
      </w:r>
      <w:r w:rsidR="00C5110B">
        <w:rPr>
          <w:rFonts w:ascii="Times New Roman" w:eastAsia="仿宋_GB2312" w:hAnsi="Times New Roman" w:cs="Times New Roman"/>
          <w:sz w:val="32"/>
          <w:szCs w:val="32"/>
        </w:rPr>
        <w:t>3</w:t>
      </w:r>
      <w:r w:rsidRPr="00C5110B">
        <w:rPr>
          <w:rFonts w:ascii="Times New Roman" w:eastAsia="仿宋_GB2312" w:hAnsi="Times New Roman" w:cs="Times New Roman" w:hint="eastAsia"/>
          <w:sz w:val="32"/>
          <w:szCs w:val="32"/>
        </w:rPr>
        <w:t>年本单位公务用车</w:t>
      </w:r>
      <w:r w:rsidRPr="00C5110B">
        <w:rPr>
          <w:rFonts w:ascii="Times New Roman" w:eastAsia="仿宋_GB2312" w:hAnsi="Times New Roman" w:cs="Times New Roman"/>
          <w:sz w:val="32"/>
          <w:szCs w:val="32"/>
        </w:rPr>
        <w:t>2</w:t>
      </w:r>
      <w:r w:rsidRPr="00C5110B">
        <w:rPr>
          <w:rFonts w:ascii="Times New Roman" w:eastAsia="仿宋_GB2312" w:hAnsi="Times New Roman" w:cs="Times New Roman" w:hint="eastAsia"/>
          <w:sz w:val="32"/>
          <w:szCs w:val="32"/>
        </w:rPr>
        <w:t>辆。</w:t>
      </w:r>
    </w:p>
    <w:p w:rsidR="00A95350" w:rsidRPr="00CD18D7" w:rsidRDefault="00A95350" w:rsidP="00CD18D7">
      <w:pPr>
        <w:pStyle w:val="aa"/>
        <w:spacing w:line="600" w:lineRule="exact"/>
        <w:ind w:firstLine="640"/>
        <w:rPr>
          <w:rFonts w:ascii="黑体" w:eastAsia="黑体" w:hAnsi="黑体" w:cs="Times New Roman"/>
          <w:color w:val="333333"/>
          <w:kern w:val="0"/>
          <w:sz w:val="32"/>
          <w:szCs w:val="32"/>
          <w:shd w:val="clear" w:color="auto" w:fill="FFFFFF"/>
          <w:lang w:bidi="ar"/>
        </w:rPr>
      </w:pPr>
      <w:r w:rsidRPr="00CD18D7">
        <w:rPr>
          <w:rFonts w:ascii="黑体" w:eastAsia="黑体" w:hAnsi="黑体" w:cs="Times New Roman" w:hint="eastAsia"/>
          <w:color w:val="333333"/>
          <w:kern w:val="0"/>
          <w:sz w:val="32"/>
          <w:szCs w:val="32"/>
          <w:shd w:val="clear" w:color="auto" w:fill="FFFFFF"/>
          <w:lang w:bidi="ar"/>
        </w:rPr>
        <w:t>十三、</w:t>
      </w:r>
      <w:r w:rsidR="005F1A89" w:rsidRPr="00CD18D7">
        <w:rPr>
          <w:rFonts w:ascii="黑体" w:eastAsia="黑体" w:hAnsi="黑体" w:cs="Times New Roman"/>
          <w:color w:val="333333"/>
          <w:kern w:val="0"/>
          <w:sz w:val="32"/>
          <w:szCs w:val="32"/>
          <w:shd w:val="clear" w:color="auto" w:fill="FFFFFF"/>
          <w:lang w:bidi="ar"/>
        </w:rPr>
        <w:t>2023</w:t>
      </w:r>
      <w:r w:rsidRPr="00CD18D7">
        <w:rPr>
          <w:rFonts w:ascii="黑体" w:eastAsia="黑体" w:hAnsi="黑体" w:cs="Times New Roman" w:hint="eastAsia"/>
          <w:color w:val="333333"/>
          <w:kern w:val="0"/>
          <w:sz w:val="32"/>
          <w:szCs w:val="32"/>
          <w:shd w:val="clear" w:color="auto" w:fill="FFFFFF"/>
          <w:lang w:bidi="ar"/>
        </w:rPr>
        <w:t>年度预算绩效情况说明</w:t>
      </w:r>
    </w:p>
    <w:p w:rsidR="00EB6AD2" w:rsidRDefault="00EB6AD2" w:rsidP="00CD18D7">
      <w:pPr>
        <w:pStyle w:val="aa"/>
        <w:spacing w:line="600" w:lineRule="exact"/>
        <w:ind w:firstLine="640"/>
        <w:rPr>
          <w:rFonts w:ascii="仿宋_GB2312" w:eastAsia="仿宋_GB2312" w:hAnsi="Times New Roman" w:cs="Times New Roman"/>
          <w:sz w:val="32"/>
          <w:szCs w:val="32"/>
        </w:rPr>
      </w:pPr>
      <w:r w:rsidRPr="00C40068">
        <w:rPr>
          <w:rFonts w:ascii="楷体" w:eastAsia="楷体" w:hAnsi="楷体" w:cs="Times New Roman" w:hint="eastAsia"/>
          <w:kern w:val="0"/>
          <w:sz w:val="32"/>
          <w:szCs w:val="32"/>
          <w:shd w:val="clear" w:color="auto" w:fill="FFFFFF"/>
          <w:lang w:bidi="ar"/>
        </w:rPr>
        <w:t>（一）</w:t>
      </w:r>
      <w:r w:rsidR="00A95350" w:rsidRPr="00C40068">
        <w:rPr>
          <w:rFonts w:ascii="楷体" w:eastAsia="楷体" w:hAnsi="楷体" w:cs="Times New Roman" w:hint="eastAsia"/>
          <w:sz w:val="32"/>
          <w:szCs w:val="32"/>
        </w:rPr>
        <w:t>绩效管理评价工作开展情况</w:t>
      </w:r>
    </w:p>
    <w:p w:rsidR="00A95350" w:rsidRPr="00CD18D7" w:rsidRDefault="00EB6AD2" w:rsidP="00CD18D7">
      <w:pPr>
        <w:pStyle w:val="aa"/>
        <w:spacing w:line="600" w:lineRule="exact"/>
        <w:ind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sz w:val="32"/>
          <w:szCs w:val="32"/>
        </w:rPr>
        <w:t>.</w:t>
      </w:r>
      <w:r w:rsidR="00A95350" w:rsidRPr="00CD18D7">
        <w:rPr>
          <w:rFonts w:ascii="仿宋_GB2312" w:eastAsia="仿宋_GB2312" w:hAnsi="Times New Roman" w:cs="Times New Roman" w:hint="eastAsia"/>
          <w:sz w:val="32"/>
          <w:szCs w:val="32"/>
        </w:rPr>
        <w:t>前期准备充分。学院高度重视绩效自评工作，认真落实《关于开展</w:t>
      </w:r>
      <w:r w:rsidR="005F1A89" w:rsidRPr="00CD18D7">
        <w:rPr>
          <w:rFonts w:ascii="仿宋_GB2312" w:eastAsia="仿宋_GB2312" w:hAnsi="Times New Roman" w:cs="Times New Roman" w:hint="eastAsia"/>
          <w:sz w:val="32"/>
          <w:szCs w:val="32"/>
        </w:rPr>
        <w:t>2023</w:t>
      </w:r>
      <w:r w:rsidR="00A95350" w:rsidRPr="00CD18D7">
        <w:rPr>
          <w:rFonts w:ascii="仿宋_GB2312" w:eastAsia="仿宋_GB2312" w:hAnsi="Times New Roman" w:cs="Times New Roman" w:hint="eastAsia"/>
          <w:sz w:val="32"/>
          <w:szCs w:val="32"/>
        </w:rPr>
        <w:t>年度部门绩效自评工作的通知》要求，组织各有关部门负责人召开绩效自评会议，传达文件精神，有关部门向行财保障部提交《项目绩效自评报告》和《项目绩效自评表》。</w:t>
      </w:r>
    </w:p>
    <w:p w:rsidR="00A95350" w:rsidRPr="00CD18D7" w:rsidRDefault="00EB6AD2" w:rsidP="00CD18D7">
      <w:pPr>
        <w:pStyle w:val="aa"/>
        <w:spacing w:line="600" w:lineRule="exact"/>
        <w:ind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Pr>
          <w:rFonts w:ascii="仿宋_GB2312" w:eastAsia="仿宋_GB2312" w:hAnsi="Times New Roman" w:cs="Times New Roman"/>
          <w:sz w:val="32"/>
          <w:szCs w:val="32"/>
        </w:rPr>
        <w:t>.</w:t>
      </w:r>
      <w:r w:rsidR="00A95350" w:rsidRPr="00CD18D7">
        <w:rPr>
          <w:rFonts w:ascii="仿宋_GB2312" w:eastAsia="仿宋_GB2312" w:hAnsi="Times New Roman" w:cs="Times New Roman" w:hint="eastAsia"/>
          <w:sz w:val="32"/>
          <w:szCs w:val="32"/>
        </w:rPr>
        <w:t>实施过程务实。各有关部门按照“谁负责项目实施，谁进行绩效自评”的原则，采用科学的方法对本部门负责实施的项目展开绩效自评，保证了自评结果的真实性和准确性。行财保障部负责对各有关部门的绩效自评工作提供项目资金数据并进行指导，确保各部门提供的《项目绩效自评报告》和《项目绩效自评表》格式规</w:t>
      </w:r>
      <w:r w:rsidR="00A95350" w:rsidRPr="00CD18D7">
        <w:rPr>
          <w:rFonts w:ascii="仿宋_GB2312" w:eastAsia="仿宋_GB2312" w:hAnsi="Times New Roman" w:cs="Times New Roman" w:hint="eastAsia"/>
          <w:sz w:val="32"/>
          <w:szCs w:val="32"/>
        </w:rPr>
        <w:lastRenderedPageBreak/>
        <w:t>范、内容完整。</w:t>
      </w:r>
    </w:p>
    <w:p w:rsidR="00A95350" w:rsidRPr="00C40068" w:rsidRDefault="00FF5978" w:rsidP="00CD18D7">
      <w:pPr>
        <w:spacing w:line="600" w:lineRule="exact"/>
        <w:ind w:firstLineChars="200" w:firstLine="640"/>
        <w:rPr>
          <w:rFonts w:ascii="楷体" w:eastAsia="楷体" w:hAnsi="楷体" w:cs="Times New Roman"/>
          <w:sz w:val="32"/>
          <w:szCs w:val="32"/>
        </w:rPr>
      </w:pPr>
      <w:r w:rsidRPr="00C40068">
        <w:rPr>
          <w:rFonts w:ascii="楷体" w:eastAsia="楷体" w:hAnsi="楷体" w:cs="Times New Roman" w:hint="eastAsia"/>
          <w:sz w:val="32"/>
          <w:szCs w:val="32"/>
        </w:rPr>
        <w:t>（二）</w:t>
      </w:r>
      <w:r w:rsidR="00A95350" w:rsidRPr="00C40068">
        <w:rPr>
          <w:rFonts w:ascii="楷体" w:eastAsia="楷体" w:hAnsi="楷体" w:cs="Times New Roman" w:hint="eastAsia"/>
          <w:sz w:val="32"/>
          <w:szCs w:val="32"/>
        </w:rPr>
        <w:t>各项工作任务、绩效目标完成情况</w:t>
      </w:r>
    </w:p>
    <w:p w:rsidR="00A95350" w:rsidRPr="00CD18D7" w:rsidRDefault="005F1A89" w:rsidP="00CD18D7">
      <w:pPr>
        <w:spacing w:line="600" w:lineRule="exact"/>
        <w:ind w:firstLineChars="200" w:firstLine="640"/>
        <w:rPr>
          <w:rFonts w:ascii="仿宋_GB2312" w:eastAsia="仿宋_GB2312" w:hAnsi="Times New Roman" w:cs="Times New Roman"/>
          <w:sz w:val="32"/>
          <w:szCs w:val="32"/>
        </w:rPr>
      </w:pPr>
      <w:r w:rsidRPr="00CD18D7">
        <w:rPr>
          <w:rFonts w:ascii="仿宋_GB2312" w:eastAsia="仿宋_GB2312" w:hAnsi="Times New Roman" w:cs="Times New Roman" w:hint="eastAsia"/>
          <w:sz w:val="32"/>
          <w:szCs w:val="32"/>
        </w:rPr>
        <w:t>2023</w:t>
      </w:r>
      <w:r w:rsidR="00A95350" w:rsidRPr="00CD18D7">
        <w:rPr>
          <w:rFonts w:ascii="仿宋_GB2312" w:eastAsia="仿宋_GB2312" w:hAnsi="Times New Roman" w:cs="Times New Roman" w:hint="eastAsia"/>
          <w:sz w:val="32"/>
          <w:szCs w:val="32"/>
        </w:rPr>
        <w:t>年，学院以预算绩效为目标，以内控建设为抓手，科学、合理编制预算，规范财务管理，严格预算执行，履职成效明显，圆满完成了年度各项工作任务和绩效目标。</w:t>
      </w:r>
    </w:p>
    <w:p w:rsidR="005F1A89" w:rsidRPr="00CD18D7" w:rsidRDefault="00FF5978" w:rsidP="00C40068">
      <w:pPr>
        <w:pStyle w:val="a0"/>
        <w:spacing w:line="600" w:lineRule="exact"/>
        <w:ind w:firstLineChars="200" w:firstLine="640"/>
        <w:jc w:val="both"/>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sz w:val="32"/>
          <w:szCs w:val="32"/>
        </w:rPr>
        <w:t>.</w:t>
      </w:r>
      <w:r w:rsidR="005F1A89" w:rsidRPr="00CD18D7">
        <w:rPr>
          <w:rFonts w:ascii="仿宋_GB2312" w:eastAsia="仿宋_GB2312" w:hAnsi="Times New Roman" w:cs="Times New Roman" w:hint="eastAsia"/>
          <w:sz w:val="32"/>
          <w:szCs w:val="32"/>
        </w:rPr>
        <w:t>培训规模跃上新台阶。</w:t>
      </w:r>
      <w:del w:id="0" w:author="Administrator" w:date="2024-09-20T17:05:00Z">
        <w:r w:rsidR="005F1A89" w:rsidRPr="00CD18D7" w:rsidDel="00180444">
          <w:rPr>
            <w:rFonts w:ascii="仿宋_GB2312" w:eastAsia="仿宋_GB2312" w:hAnsi="Times New Roman" w:cs="Times New Roman" w:hint="eastAsia"/>
            <w:sz w:val="32"/>
            <w:szCs w:val="32"/>
          </w:rPr>
          <w:delText>截至2023年12月底</w:delText>
        </w:r>
      </w:del>
      <w:ins w:id="1" w:author="Administrator" w:date="2024-09-20T17:05:00Z">
        <w:r w:rsidR="00180444">
          <w:rPr>
            <w:rFonts w:ascii="仿宋_GB2312" w:eastAsia="仿宋_GB2312" w:hAnsi="Times New Roman" w:cs="Times New Roman" w:hint="eastAsia"/>
            <w:sz w:val="32"/>
            <w:szCs w:val="32"/>
          </w:rPr>
          <w:t>2</w:t>
        </w:r>
        <w:r w:rsidR="00180444">
          <w:rPr>
            <w:rFonts w:ascii="仿宋_GB2312" w:eastAsia="仿宋_GB2312" w:hAnsi="Times New Roman" w:cs="Times New Roman"/>
            <w:sz w:val="32"/>
            <w:szCs w:val="32"/>
          </w:rPr>
          <w:t>023</w:t>
        </w:r>
        <w:r w:rsidR="00180444">
          <w:rPr>
            <w:rFonts w:ascii="仿宋_GB2312" w:eastAsia="仿宋_GB2312" w:hAnsi="Times New Roman" w:cs="Times New Roman" w:hint="eastAsia"/>
            <w:sz w:val="32"/>
            <w:szCs w:val="32"/>
          </w:rPr>
          <w:t>年</w:t>
        </w:r>
      </w:ins>
      <w:r w:rsidR="005F1A89" w:rsidRPr="00CD18D7">
        <w:rPr>
          <w:rFonts w:ascii="仿宋_GB2312" w:eastAsia="仿宋_GB2312" w:hAnsi="Times New Roman" w:cs="Times New Roman" w:hint="eastAsia"/>
          <w:sz w:val="32"/>
          <w:szCs w:val="32"/>
        </w:rPr>
        <w:t>，共承办各类培训班224个（含省委组织部调训主体班17个，学习贯彻党的二十大精神集中轮训班3个），累计培训学员14752人、63374人次，办班收入2885万元，圆满完成校（院）委确定的2600万元办学收入目标，实现了培训收入翻一番。</w:t>
      </w:r>
    </w:p>
    <w:p w:rsidR="005F1A89" w:rsidRPr="00CD18D7" w:rsidRDefault="00FF5978" w:rsidP="00C40068">
      <w:pPr>
        <w:pStyle w:val="a0"/>
        <w:spacing w:line="600" w:lineRule="exact"/>
        <w:ind w:firstLineChars="200" w:firstLine="640"/>
        <w:jc w:val="both"/>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Pr>
          <w:rFonts w:ascii="仿宋_GB2312" w:eastAsia="仿宋_GB2312" w:hAnsi="Times New Roman" w:cs="Times New Roman"/>
          <w:sz w:val="32"/>
          <w:szCs w:val="32"/>
        </w:rPr>
        <w:t>.</w:t>
      </w:r>
      <w:r w:rsidR="005F1A89" w:rsidRPr="00CD18D7">
        <w:rPr>
          <w:rFonts w:ascii="仿宋_GB2312" w:eastAsia="仿宋_GB2312" w:hAnsi="Times New Roman" w:cs="Times New Roman" w:hint="eastAsia"/>
          <w:sz w:val="32"/>
          <w:szCs w:val="32"/>
        </w:rPr>
        <w:t>办学层次实现新跃升。</w:t>
      </w:r>
      <w:r w:rsidR="00F73188">
        <w:rPr>
          <w:rFonts w:ascii="仿宋_GB2312" w:eastAsia="仿宋_GB2312" w:hAnsi="Times New Roman" w:cs="Times New Roman" w:hint="eastAsia"/>
          <w:sz w:val="32"/>
          <w:szCs w:val="32"/>
        </w:rPr>
        <w:t>2</w:t>
      </w:r>
      <w:r w:rsidR="00F73188">
        <w:rPr>
          <w:rFonts w:ascii="仿宋_GB2312" w:eastAsia="仿宋_GB2312" w:hAnsi="Times New Roman" w:cs="Times New Roman"/>
          <w:sz w:val="32"/>
          <w:szCs w:val="32"/>
        </w:rPr>
        <w:t>023</w:t>
      </w:r>
      <w:r w:rsidR="00F73188">
        <w:rPr>
          <w:rFonts w:ascii="仿宋_GB2312" w:eastAsia="仿宋_GB2312" w:hAnsi="Times New Roman" w:cs="Times New Roman" w:hint="eastAsia"/>
          <w:sz w:val="32"/>
          <w:szCs w:val="32"/>
        </w:rPr>
        <w:t>年</w:t>
      </w:r>
      <w:r w:rsidR="00F73188" w:rsidRPr="00CD18D7">
        <w:rPr>
          <w:rFonts w:ascii="仿宋_GB2312" w:eastAsia="仿宋_GB2312" w:hAnsi="Times New Roman" w:cs="Times New Roman" w:hint="eastAsia"/>
          <w:sz w:val="32"/>
          <w:szCs w:val="32"/>
        </w:rPr>
        <w:t>举办了中组部中管金融企业基层党支部书记培训示范班</w:t>
      </w:r>
      <w:r w:rsidR="005F1A89" w:rsidRPr="00CD18D7">
        <w:rPr>
          <w:rFonts w:ascii="仿宋_GB2312" w:eastAsia="仿宋_GB2312" w:hAnsi="Times New Roman" w:cs="Times New Roman" w:hint="eastAsia"/>
          <w:sz w:val="32"/>
          <w:szCs w:val="32"/>
        </w:rPr>
        <w:t>、4期中央党校主体班体验式教学、2期中国井冈山干部学院专题培训班等重要班次。承办了全国党校（行政学院）系统“弘扬革命文化”理论研讨会、全国妇干校校长论坛等重要活动。承办第三期老挝地方政府中高级干部湖南研修班，实现承接境外培训零的突破。</w:t>
      </w:r>
    </w:p>
    <w:p w:rsidR="005F1A89" w:rsidRPr="00CD18D7" w:rsidRDefault="00FF5978" w:rsidP="00C40068">
      <w:pPr>
        <w:pStyle w:val="a0"/>
        <w:spacing w:line="600" w:lineRule="exact"/>
        <w:ind w:firstLineChars="200" w:firstLine="640"/>
        <w:jc w:val="both"/>
        <w:rPr>
          <w:rFonts w:ascii="仿宋_GB2312" w:eastAsia="仿宋_GB2312" w:hAnsi="Times New Roman" w:cs="Times New Roman"/>
          <w:sz w:val="32"/>
          <w:szCs w:val="32"/>
        </w:rPr>
      </w:pPr>
      <w:r>
        <w:rPr>
          <w:rFonts w:ascii="仿宋_GB2312" w:eastAsia="仿宋_GB2312" w:hAnsi="Times New Roman" w:cs="Times New Roman"/>
          <w:sz w:val="32"/>
          <w:szCs w:val="32"/>
        </w:rPr>
        <w:t>3.</w:t>
      </w:r>
      <w:r w:rsidR="005F1A89" w:rsidRPr="00CD18D7">
        <w:rPr>
          <w:rFonts w:ascii="仿宋_GB2312" w:eastAsia="仿宋_GB2312" w:hAnsi="Times New Roman" w:cs="Times New Roman" w:hint="eastAsia"/>
          <w:sz w:val="32"/>
          <w:szCs w:val="32"/>
        </w:rPr>
        <w:t>办学影响力实现新突破。积极开展与中央党校、中国井冈山干部学院等单位办学合作，先后承办了省人大代表、省政协委员履职能力培训班和3期党的二十大精神省管干部（省直单位处长）集中轮训班，社会反响良好，学院影响力不断扩大。10月16日，湖南省科协党校正式在学院挂牌；10月31日，学院与中国证券监</w:t>
      </w:r>
      <w:r w:rsidR="005F1A89" w:rsidRPr="00CD18D7">
        <w:rPr>
          <w:rFonts w:ascii="仿宋_GB2312" w:eastAsia="仿宋_GB2312" w:hAnsi="Times New Roman" w:cs="Times New Roman" w:hint="eastAsia"/>
          <w:sz w:val="32"/>
          <w:szCs w:val="32"/>
        </w:rPr>
        <w:lastRenderedPageBreak/>
        <w:t>督管理委员会湖南监管局联合共建“韶山清廉教育基地”。12月14日，学院与江西甘祖昌干部学院签订战略合作协议，对外交流合作取得新进展。</w:t>
      </w:r>
    </w:p>
    <w:p w:rsidR="005F1A89" w:rsidRPr="00CD18D7" w:rsidRDefault="009E2440" w:rsidP="00C40068">
      <w:pPr>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4</w:t>
      </w:r>
      <w:r>
        <w:rPr>
          <w:rFonts w:ascii="仿宋_GB2312" w:eastAsia="仿宋_GB2312" w:hAnsi="Times New Roman" w:cs="Times New Roman"/>
          <w:sz w:val="32"/>
          <w:szCs w:val="32"/>
        </w:rPr>
        <w:t>.</w:t>
      </w:r>
      <w:r w:rsidR="005F1A89" w:rsidRPr="00CD18D7">
        <w:rPr>
          <w:rFonts w:ascii="仿宋_GB2312" w:eastAsia="仿宋_GB2312" w:hAnsi="Times New Roman" w:cs="Times New Roman" w:hint="eastAsia"/>
          <w:sz w:val="32"/>
          <w:szCs w:val="32"/>
        </w:rPr>
        <w:t>课程开发彰显新成绩</w:t>
      </w:r>
      <w:r w:rsidR="00A95350" w:rsidRPr="00CD18D7">
        <w:rPr>
          <w:rFonts w:ascii="仿宋_GB2312" w:eastAsia="仿宋_GB2312" w:hAnsi="Times New Roman" w:cs="Times New Roman" w:hint="eastAsia"/>
          <w:sz w:val="32"/>
          <w:szCs w:val="32"/>
        </w:rPr>
        <w:t>。</w:t>
      </w:r>
      <w:r w:rsidR="005F1A89" w:rsidRPr="00CD18D7">
        <w:rPr>
          <w:rFonts w:ascii="仿宋_GB2312" w:eastAsia="仿宋_GB2312" w:hAnsi="Times New Roman" w:cs="Times New Roman" w:hint="eastAsia"/>
          <w:sz w:val="32"/>
          <w:szCs w:val="32"/>
        </w:rPr>
        <w:t>教学课程《毛泽东在韶山的调查研究》在中国井冈山干部学院举办的优秀现场教学课程比赛中荣获一等奖。案例课程《思想引领文明花开——新时代文明实践中心的韶山探索》在全省案例教学竞赛中荣获“三等奖”；专题课程《深刻领会“三个务必” 走好新时代赶考之路》《家是最小国，国是千万家——学习领会习近平总书记关于家国情怀的重要论述》分别在全省党校系统精品课比赛中荣获“二等奖”、“三等奖”。新开发的情景剧《一代“骄杨”杨开慧》填补了学院情景式教学的空白。</w:t>
      </w:r>
    </w:p>
    <w:p w:rsidR="005F1A89" w:rsidRPr="00CD18D7" w:rsidRDefault="009E2440" w:rsidP="00C40068">
      <w:pPr>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5</w:t>
      </w:r>
      <w:r>
        <w:rPr>
          <w:rFonts w:ascii="仿宋_GB2312" w:eastAsia="仿宋_GB2312" w:hAnsi="Times New Roman" w:cs="Times New Roman"/>
          <w:sz w:val="32"/>
          <w:szCs w:val="32"/>
        </w:rPr>
        <w:t>.</w:t>
      </w:r>
      <w:r w:rsidR="005F1A89" w:rsidRPr="00CD18D7">
        <w:rPr>
          <w:rFonts w:ascii="仿宋_GB2312" w:eastAsia="仿宋_GB2312" w:hAnsi="Times New Roman" w:cs="Times New Roman" w:hint="eastAsia"/>
          <w:sz w:val="32"/>
          <w:szCs w:val="32"/>
        </w:rPr>
        <w:t>科研成果实现新提升。在《解放军报》</w:t>
      </w:r>
      <w:del w:id="2" w:author="Administrator" w:date="2024-09-20T17:05:00Z">
        <w:r w:rsidR="005F1A89" w:rsidRPr="00CD18D7" w:rsidDel="00180444">
          <w:rPr>
            <w:rFonts w:ascii="仿宋_GB2312" w:eastAsia="仿宋_GB2312" w:hAnsi="Times New Roman" w:cs="Times New Roman" w:hint="eastAsia"/>
            <w:sz w:val="32"/>
            <w:szCs w:val="32"/>
          </w:rPr>
          <w:delText>、</w:delText>
        </w:r>
      </w:del>
      <w:r w:rsidR="005F1A89" w:rsidRPr="00CD18D7">
        <w:rPr>
          <w:rFonts w:ascii="仿宋_GB2312" w:eastAsia="仿宋_GB2312" w:hAnsi="Times New Roman" w:cs="Times New Roman" w:hint="eastAsia"/>
          <w:sz w:val="32"/>
          <w:szCs w:val="32"/>
        </w:rPr>
        <w:t>《新湘评论》等报纸和期刊上公开发表论文32篇，入选全国党校（行政学院）系统“弘扬革命文化”理论研讨会的论文</w:t>
      </w:r>
      <w:del w:id="3" w:author="Administrator" w:date="2024-09-20T17:06:00Z">
        <w:r w:rsidR="005F1A89" w:rsidRPr="00CD18D7" w:rsidDel="007A6D88">
          <w:rPr>
            <w:rFonts w:ascii="仿宋_GB2312" w:eastAsia="仿宋_GB2312" w:hAnsi="Times New Roman" w:cs="Times New Roman" w:hint="eastAsia"/>
            <w:sz w:val="32"/>
            <w:szCs w:val="32"/>
          </w:rPr>
          <w:delText>有</w:delText>
        </w:r>
      </w:del>
      <w:r w:rsidR="005F1A89" w:rsidRPr="00CD18D7">
        <w:rPr>
          <w:rFonts w:ascii="仿宋_GB2312" w:eastAsia="仿宋_GB2312" w:hAnsi="Times New Roman" w:cs="Times New Roman" w:hint="eastAsia"/>
          <w:sz w:val="32"/>
          <w:szCs w:val="32"/>
        </w:rPr>
        <w:t>8篇，入选“毛泽东与中国农村、农民——纪念岳北农工会成立100周年”学术研讨会的论文</w:t>
      </w:r>
      <w:del w:id="4" w:author="Administrator" w:date="2024-09-20T17:06:00Z">
        <w:r w:rsidR="005F1A89" w:rsidRPr="00CD18D7" w:rsidDel="007A6D88">
          <w:rPr>
            <w:rFonts w:ascii="仿宋_GB2312" w:eastAsia="仿宋_GB2312" w:hAnsi="Times New Roman" w:cs="Times New Roman" w:hint="eastAsia"/>
            <w:sz w:val="32"/>
            <w:szCs w:val="32"/>
          </w:rPr>
          <w:delText>有</w:delText>
        </w:r>
      </w:del>
      <w:r w:rsidR="005F1A89" w:rsidRPr="00CD18D7">
        <w:rPr>
          <w:rFonts w:ascii="仿宋_GB2312" w:eastAsia="仿宋_GB2312" w:hAnsi="Times New Roman" w:cs="Times New Roman" w:hint="eastAsia"/>
          <w:sz w:val="32"/>
          <w:szCs w:val="32"/>
        </w:rPr>
        <w:t>2篇，已经结项的课题</w:t>
      </w:r>
      <w:bookmarkStart w:id="5" w:name="_GoBack"/>
      <w:bookmarkEnd w:id="5"/>
      <w:del w:id="6" w:author="Administrator" w:date="2024-09-20T17:06:00Z">
        <w:r w:rsidR="005F1A89" w:rsidRPr="00CD18D7" w:rsidDel="007A6D88">
          <w:rPr>
            <w:rFonts w:ascii="仿宋_GB2312" w:eastAsia="仿宋_GB2312" w:hAnsi="Times New Roman" w:cs="Times New Roman" w:hint="eastAsia"/>
            <w:sz w:val="32"/>
            <w:szCs w:val="32"/>
          </w:rPr>
          <w:delText>有</w:delText>
        </w:r>
      </w:del>
      <w:r w:rsidR="005F1A89" w:rsidRPr="00CD18D7">
        <w:rPr>
          <w:rFonts w:ascii="仿宋_GB2312" w:eastAsia="仿宋_GB2312" w:hAnsi="Times New Roman" w:cs="Times New Roman" w:hint="eastAsia"/>
          <w:sz w:val="32"/>
          <w:szCs w:val="32"/>
        </w:rPr>
        <w:t>14项。全年共参与撰写4项决策咨询报告，并获得省部级领导肯定性批示。</w:t>
      </w:r>
    </w:p>
    <w:p w:rsidR="00A95350" w:rsidRPr="00CD18D7" w:rsidRDefault="009E2440" w:rsidP="00CD18D7">
      <w:pPr>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w:t>
      </w:r>
      <w:r w:rsidR="00A95350" w:rsidRPr="00CD18D7">
        <w:rPr>
          <w:rFonts w:ascii="仿宋_GB2312" w:eastAsia="仿宋_GB2312" w:hAnsi="Times New Roman" w:cs="Times New Roman" w:hint="eastAsia"/>
          <w:sz w:val="32"/>
          <w:szCs w:val="32"/>
        </w:rPr>
        <w:t>社会效应、可持续能力、服务对象满意度情况</w:t>
      </w:r>
    </w:p>
    <w:p w:rsidR="005F1A89" w:rsidRPr="00CD18D7" w:rsidRDefault="009E2440" w:rsidP="00C40068">
      <w:pPr>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Pr>
          <w:rFonts w:ascii="仿宋_GB2312" w:eastAsia="仿宋_GB2312" w:hAnsi="Times New Roman" w:cs="Times New Roman"/>
          <w:sz w:val="32"/>
          <w:szCs w:val="32"/>
        </w:rPr>
        <w:t>.</w:t>
      </w:r>
      <w:r w:rsidR="00A95350" w:rsidRPr="00CD18D7">
        <w:rPr>
          <w:rFonts w:ascii="仿宋_GB2312" w:eastAsia="仿宋_GB2312" w:hAnsi="Times New Roman" w:cs="Times New Roman" w:hint="eastAsia"/>
          <w:sz w:val="32"/>
          <w:szCs w:val="32"/>
        </w:rPr>
        <w:t>干部教育培训工作在提高学员生的政治素养、党性修养和专业能力等方面发挥了积极作用</w:t>
      </w:r>
      <w:r w:rsidR="005F1A89" w:rsidRPr="00CD18D7">
        <w:rPr>
          <w:rFonts w:ascii="仿宋_GB2312" w:eastAsia="仿宋_GB2312" w:hAnsi="Times New Roman" w:cs="Times New Roman" w:hint="eastAsia"/>
          <w:sz w:val="32"/>
          <w:szCs w:val="32"/>
        </w:rPr>
        <w:t>。学院严格贯彻落实党中央、省委和校（院）委安排部署，深入学习习近平总书记在中央党校建校90</w:t>
      </w:r>
      <w:r w:rsidR="005F1A89" w:rsidRPr="00CD18D7">
        <w:rPr>
          <w:rFonts w:ascii="仿宋_GB2312" w:eastAsia="仿宋_GB2312" w:hAnsi="Times New Roman" w:cs="Times New Roman" w:hint="eastAsia"/>
          <w:sz w:val="32"/>
          <w:szCs w:val="32"/>
        </w:rPr>
        <w:lastRenderedPageBreak/>
        <w:t>周年大会上重要讲话精神，推动学院主题教育在“学、研、改、建”各方面取得显著成效。集中力量开发了《深刻领会“三个务必”走好新时代“赶考”之路》《从中国共产党人的精神谱系中汲取奋进的力量》等10堂精品党课报送至省委主题教育办。深入开展“走、找、想、促”活动，归纳整合后形成34个问题并上报至调研问题信息系统，实时跟进、及时销号。目前31个问题已销号，其他3个问题已取得部分进展，正在抓紧推进整改。主题教育第五巡回指导组给予了充分肯定。</w:t>
      </w:r>
    </w:p>
    <w:p w:rsidR="00A95350" w:rsidRPr="00CD18D7" w:rsidRDefault="009E2440" w:rsidP="00C40068">
      <w:pPr>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w:t>
      </w:r>
      <w:r w:rsidR="00A95350" w:rsidRPr="00CD18D7">
        <w:rPr>
          <w:rFonts w:ascii="仿宋_GB2312" w:eastAsia="仿宋_GB2312" w:hAnsi="Times New Roman" w:cs="Times New Roman" w:hint="eastAsia"/>
          <w:sz w:val="32"/>
          <w:szCs w:val="32"/>
        </w:rPr>
        <w:t>服务对象满意度</w:t>
      </w:r>
      <w:r w:rsidR="001A1B5A">
        <w:rPr>
          <w:rFonts w:ascii="仿宋_GB2312" w:eastAsia="仿宋_GB2312" w:hAnsi="Times New Roman" w:cs="Times New Roman" w:hint="eastAsia"/>
          <w:sz w:val="32"/>
          <w:szCs w:val="32"/>
        </w:rPr>
        <w:t>。</w:t>
      </w:r>
      <w:r w:rsidR="00A95350" w:rsidRPr="00CD18D7">
        <w:rPr>
          <w:rFonts w:ascii="仿宋_GB2312" w:eastAsia="仿宋_GB2312" w:hAnsi="Times New Roman" w:cs="Times New Roman" w:hint="eastAsia"/>
          <w:sz w:val="32"/>
          <w:szCs w:val="32"/>
        </w:rPr>
        <w:t>根据教学效果评估反馈，</w:t>
      </w:r>
      <w:r w:rsidR="005F1A89" w:rsidRPr="00CD18D7">
        <w:rPr>
          <w:rFonts w:ascii="仿宋_GB2312" w:eastAsia="仿宋_GB2312" w:hAnsi="Times New Roman" w:cs="Times New Roman" w:hint="eastAsia"/>
          <w:sz w:val="32"/>
          <w:szCs w:val="32"/>
        </w:rPr>
        <w:t>2023年课程好评率平均在95%以上</w:t>
      </w:r>
      <w:r w:rsidR="00A95350" w:rsidRPr="00CD18D7">
        <w:rPr>
          <w:rFonts w:ascii="仿宋_GB2312" w:eastAsia="仿宋_GB2312" w:hAnsi="Times New Roman" w:cs="Times New Roman" w:hint="eastAsia"/>
          <w:sz w:val="32"/>
          <w:szCs w:val="32"/>
        </w:rPr>
        <w:t>。学院在社会效应、可持续发展能力、服务对象满意度等方面的</w:t>
      </w:r>
      <w:r w:rsidR="005F1A89" w:rsidRPr="00CD18D7">
        <w:rPr>
          <w:rFonts w:ascii="仿宋_GB2312" w:eastAsia="仿宋_GB2312" w:hAnsi="Times New Roman" w:cs="Times New Roman" w:hint="eastAsia"/>
          <w:sz w:val="32"/>
          <w:szCs w:val="32"/>
        </w:rPr>
        <w:t>都取得了不错的成绩</w:t>
      </w:r>
      <w:r w:rsidR="00A95350" w:rsidRPr="00CD18D7">
        <w:rPr>
          <w:rFonts w:ascii="仿宋_GB2312" w:eastAsia="仿宋_GB2312" w:hAnsi="Times New Roman" w:cs="Times New Roman" w:hint="eastAsia"/>
          <w:sz w:val="32"/>
          <w:szCs w:val="32"/>
        </w:rPr>
        <w:t>。</w:t>
      </w:r>
    </w:p>
    <w:p w:rsidR="00374FB5" w:rsidRPr="005C1812" w:rsidRDefault="00374FB5" w:rsidP="00CD18D7">
      <w:pPr>
        <w:pStyle w:val="a0"/>
        <w:spacing w:line="600" w:lineRule="exact"/>
        <w:ind w:firstLine="200"/>
        <w:jc w:val="both"/>
        <w:rPr>
          <w:highlight w:val="yellow"/>
        </w:rPr>
      </w:pPr>
    </w:p>
    <w:p w:rsidR="00A95350" w:rsidRDefault="00A95350" w:rsidP="00A95350">
      <w:pPr>
        <w:pStyle w:val="aa"/>
        <w:ind w:firstLine="622"/>
        <w:jc w:val="left"/>
        <w:rPr>
          <w:rFonts w:ascii="Times New Roman" w:eastAsia="仿宋_GB2312" w:hAnsi="Times New Roman" w:cs="Times New Roman"/>
          <w:b/>
          <w:bCs/>
          <w:color w:val="333333"/>
          <w:kern w:val="0"/>
          <w:sz w:val="31"/>
          <w:szCs w:val="31"/>
          <w:shd w:val="clear" w:color="auto" w:fill="FFFFFF"/>
          <w:lang w:bidi="ar"/>
        </w:rPr>
      </w:pPr>
    </w:p>
    <w:p w:rsidR="00A95350" w:rsidRDefault="00A95350" w:rsidP="00A95350">
      <w:pPr>
        <w:pStyle w:val="aa"/>
        <w:ind w:firstLine="622"/>
        <w:jc w:val="left"/>
        <w:rPr>
          <w:rFonts w:ascii="Times New Roman" w:eastAsia="仿宋_GB2312" w:hAnsi="Times New Roman" w:cs="Times New Roman"/>
          <w:b/>
          <w:bCs/>
          <w:color w:val="333333"/>
          <w:kern w:val="0"/>
          <w:sz w:val="31"/>
          <w:szCs w:val="31"/>
          <w:shd w:val="clear" w:color="auto" w:fill="FFFFFF"/>
          <w:lang w:bidi="ar"/>
        </w:rPr>
      </w:pPr>
    </w:p>
    <w:p w:rsidR="00A95350" w:rsidRDefault="00A95350" w:rsidP="00A95350">
      <w:pPr>
        <w:pStyle w:val="aa"/>
        <w:ind w:firstLine="622"/>
        <w:jc w:val="left"/>
        <w:rPr>
          <w:rFonts w:ascii="Times New Roman" w:eastAsia="仿宋_GB2312" w:hAnsi="Times New Roman" w:cs="Times New Roman"/>
          <w:b/>
          <w:bCs/>
          <w:color w:val="333333"/>
          <w:kern w:val="0"/>
          <w:sz w:val="31"/>
          <w:szCs w:val="31"/>
          <w:shd w:val="clear" w:color="auto" w:fill="FFFFFF"/>
          <w:lang w:bidi="ar"/>
        </w:rPr>
      </w:pPr>
    </w:p>
    <w:p w:rsidR="00A95350" w:rsidRDefault="00A95350" w:rsidP="00A95350">
      <w:pPr>
        <w:pStyle w:val="aa"/>
        <w:ind w:firstLine="622"/>
        <w:jc w:val="left"/>
        <w:rPr>
          <w:rFonts w:ascii="Times New Roman" w:eastAsia="仿宋_GB2312" w:hAnsi="Times New Roman" w:cs="Times New Roman"/>
          <w:b/>
          <w:bCs/>
          <w:color w:val="333333"/>
          <w:kern w:val="0"/>
          <w:sz w:val="31"/>
          <w:szCs w:val="31"/>
          <w:shd w:val="clear" w:color="auto" w:fill="FFFFFF"/>
          <w:lang w:bidi="ar"/>
        </w:rPr>
      </w:pPr>
    </w:p>
    <w:p w:rsidR="00A95350" w:rsidRDefault="00A95350" w:rsidP="00A95350">
      <w:pPr>
        <w:pStyle w:val="aa"/>
        <w:ind w:firstLine="622"/>
        <w:jc w:val="left"/>
        <w:rPr>
          <w:rFonts w:ascii="Times New Roman" w:eastAsia="仿宋_GB2312" w:hAnsi="Times New Roman" w:cs="Times New Roman"/>
          <w:b/>
          <w:bCs/>
          <w:color w:val="333333"/>
          <w:kern w:val="0"/>
          <w:sz w:val="31"/>
          <w:szCs w:val="31"/>
          <w:shd w:val="clear" w:color="auto" w:fill="FFFFFF"/>
          <w:lang w:bidi="ar"/>
        </w:rPr>
      </w:pPr>
    </w:p>
    <w:p w:rsidR="00A95350" w:rsidRDefault="00A95350" w:rsidP="00A95350">
      <w:pPr>
        <w:pStyle w:val="aa"/>
        <w:ind w:firstLine="622"/>
        <w:jc w:val="left"/>
        <w:rPr>
          <w:rFonts w:ascii="Times New Roman" w:eastAsia="仿宋_GB2312" w:hAnsi="Times New Roman" w:cs="Times New Roman"/>
          <w:b/>
          <w:bCs/>
          <w:color w:val="333333"/>
          <w:kern w:val="0"/>
          <w:sz w:val="31"/>
          <w:szCs w:val="31"/>
          <w:shd w:val="clear" w:color="auto" w:fill="FFFFFF"/>
          <w:lang w:bidi="ar"/>
        </w:rPr>
      </w:pPr>
    </w:p>
    <w:p w:rsidR="00A95350" w:rsidRDefault="00A95350" w:rsidP="00A95350">
      <w:pPr>
        <w:pStyle w:val="aa"/>
        <w:ind w:firstLine="622"/>
        <w:jc w:val="left"/>
        <w:rPr>
          <w:rFonts w:ascii="Times New Roman" w:eastAsia="仿宋_GB2312" w:hAnsi="Times New Roman" w:cs="Times New Roman"/>
          <w:b/>
          <w:bCs/>
          <w:color w:val="333333"/>
          <w:kern w:val="0"/>
          <w:sz w:val="31"/>
          <w:szCs w:val="31"/>
          <w:shd w:val="clear" w:color="auto" w:fill="FFFFFF"/>
          <w:lang w:bidi="ar"/>
        </w:rPr>
      </w:pPr>
    </w:p>
    <w:p w:rsidR="00A95350" w:rsidRDefault="00A95350" w:rsidP="00A95350">
      <w:pPr>
        <w:pStyle w:val="aa"/>
        <w:ind w:firstLine="622"/>
        <w:jc w:val="left"/>
        <w:rPr>
          <w:rFonts w:ascii="Times New Roman" w:eastAsia="仿宋_GB2312" w:hAnsi="Times New Roman" w:cs="Times New Roman"/>
          <w:b/>
          <w:bCs/>
          <w:color w:val="333333"/>
          <w:kern w:val="0"/>
          <w:sz w:val="31"/>
          <w:szCs w:val="31"/>
          <w:shd w:val="clear" w:color="auto" w:fill="FFFFFF"/>
          <w:lang w:bidi="ar"/>
        </w:rPr>
      </w:pPr>
    </w:p>
    <w:p w:rsidR="009E2440" w:rsidRDefault="009E2440" w:rsidP="00A95350">
      <w:pPr>
        <w:pStyle w:val="Default"/>
        <w:jc w:val="center"/>
        <w:rPr>
          <w:rFonts w:ascii="Times New Roman" w:eastAsia="方正小标宋简体" w:hAnsi="Times New Roman" w:cs="Times New Roman"/>
          <w:sz w:val="84"/>
          <w:szCs w:val="84"/>
        </w:rPr>
      </w:pPr>
    </w:p>
    <w:p w:rsidR="009E2440" w:rsidRDefault="009E2440" w:rsidP="00A95350">
      <w:pPr>
        <w:pStyle w:val="Default"/>
        <w:jc w:val="center"/>
        <w:rPr>
          <w:rFonts w:ascii="Times New Roman" w:eastAsia="方正小标宋简体" w:hAnsi="Times New Roman" w:cs="Times New Roman"/>
          <w:sz w:val="84"/>
          <w:szCs w:val="84"/>
        </w:rPr>
      </w:pPr>
    </w:p>
    <w:p w:rsidR="00A95350" w:rsidRDefault="00A95350" w:rsidP="00A95350">
      <w:pPr>
        <w:pStyle w:val="Default"/>
        <w:jc w:val="center"/>
        <w:rPr>
          <w:rFonts w:ascii="Times New Roman" w:eastAsia="方正小标宋简体" w:hAnsi="Times New Roman" w:cs="Times New Roman"/>
          <w:sz w:val="84"/>
          <w:szCs w:val="84"/>
        </w:rPr>
      </w:pPr>
      <w:r>
        <w:rPr>
          <w:rFonts w:ascii="Times New Roman" w:eastAsia="方正小标宋简体" w:hAnsi="Times New Roman" w:cs="Times New Roman"/>
          <w:sz w:val="84"/>
          <w:szCs w:val="84"/>
        </w:rPr>
        <w:t>第四部分</w:t>
      </w:r>
    </w:p>
    <w:p w:rsidR="00A95350" w:rsidRDefault="00A95350" w:rsidP="00A95350">
      <w:pPr>
        <w:jc w:val="center"/>
        <w:rPr>
          <w:rFonts w:ascii="Times New Roman" w:eastAsia="方正小标宋简体" w:hAnsi="Times New Roman" w:cs="Times New Roman"/>
          <w:color w:val="000000"/>
          <w:kern w:val="0"/>
          <w:sz w:val="84"/>
          <w:szCs w:val="84"/>
        </w:rPr>
      </w:pPr>
    </w:p>
    <w:p w:rsidR="00A95350" w:rsidRDefault="00A95350" w:rsidP="00A95350">
      <w:pPr>
        <w:jc w:val="center"/>
        <w:rPr>
          <w:rFonts w:ascii="Times New Roman" w:eastAsia="方正小标宋简体" w:hAnsi="Times New Roman" w:cs="Times New Roman"/>
          <w:color w:val="000000"/>
          <w:kern w:val="0"/>
          <w:sz w:val="84"/>
          <w:szCs w:val="84"/>
        </w:rPr>
      </w:pPr>
      <w:r>
        <w:rPr>
          <w:rFonts w:ascii="Times New Roman" w:eastAsia="方正小标宋简体" w:hAnsi="Times New Roman" w:cs="Times New Roman"/>
          <w:color w:val="000000"/>
          <w:kern w:val="0"/>
          <w:sz w:val="84"/>
          <w:szCs w:val="84"/>
        </w:rPr>
        <w:t>名词解释</w:t>
      </w:r>
    </w:p>
    <w:p w:rsidR="00A95350" w:rsidRDefault="00A95350" w:rsidP="00A95350">
      <w:pPr>
        <w:rPr>
          <w:rFonts w:ascii="Times New Roman" w:eastAsia="黑体" w:hAnsi="Times New Roman" w:cs="Times New Roman"/>
          <w:color w:val="000000"/>
          <w:kern w:val="0"/>
          <w:sz w:val="70"/>
          <w:szCs w:val="70"/>
        </w:rPr>
      </w:pPr>
      <w:r>
        <w:rPr>
          <w:rFonts w:ascii="Times New Roman" w:eastAsia="黑体" w:hAnsi="Times New Roman" w:cs="Times New Roman"/>
          <w:color w:val="000000"/>
          <w:kern w:val="0"/>
          <w:sz w:val="70"/>
          <w:szCs w:val="70"/>
        </w:rPr>
        <w:br w:type="page"/>
      </w:r>
    </w:p>
    <w:p w:rsidR="00A95350" w:rsidRPr="00CD18D7" w:rsidRDefault="00A95350" w:rsidP="00A95350">
      <w:pPr>
        <w:pStyle w:val="ab"/>
        <w:widowControl/>
        <w:shd w:val="clear" w:color="auto" w:fill="FFFFFF"/>
        <w:spacing w:beforeAutospacing="0" w:afterAutospacing="0" w:line="600" w:lineRule="exact"/>
        <w:ind w:firstLineChars="200" w:firstLine="640"/>
        <w:jc w:val="both"/>
        <w:rPr>
          <w:rFonts w:ascii="仿宋_GB2312" w:eastAsia="仿宋_GB2312" w:hAnsi="Times New Roman"/>
          <w:color w:val="333333"/>
          <w:sz w:val="32"/>
          <w:szCs w:val="32"/>
          <w:shd w:val="clear" w:color="auto" w:fill="FFFFFF"/>
        </w:rPr>
      </w:pPr>
      <w:r w:rsidRPr="00CD18D7">
        <w:rPr>
          <w:rFonts w:ascii="仿宋_GB2312" w:eastAsia="仿宋_GB2312" w:hAnsi="Times New Roman" w:hint="eastAsia"/>
          <w:color w:val="333333"/>
          <w:sz w:val="32"/>
          <w:szCs w:val="32"/>
          <w:shd w:val="clear" w:color="auto" w:fill="FFFFFF"/>
        </w:rPr>
        <w:lastRenderedPageBreak/>
        <w:t>（一）财政拨款收入：本年度从本级财政部门取得的财政拨款，包括一般公共预算财政拨款和政府性基金预算财政拨款。</w:t>
      </w:r>
    </w:p>
    <w:p w:rsidR="00A95350" w:rsidRPr="00CD18D7" w:rsidRDefault="00A95350" w:rsidP="00A95350">
      <w:pPr>
        <w:pStyle w:val="ab"/>
        <w:widowControl/>
        <w:shd w:val="clear" w:color="auto" w:fill="FFFFFF"/>
        <w:spacing w:beforeAutospacing="0" w:afterAutospacing="0" w:line="600" w:lineRule="exact"/>
        <w:ind w:firstLineChars="200" w:firstLine="640"/>
        <w:jc w:val="both"/>
        <w:rPr>
          <w:rFonts w:ascii="仿宋_GB2312" w:eastAsia="仿宋_GB2312" w:hAnsi="Times New Roman"/>
          <w:color w:val="333333"/>
          <w:sz w:val="32"/>
          <w:szCs w:val="32"/>
          <w:shd w:val="clear" w:color="auto" w:fill="FFFFFF"/>
        </w:rPr>
      </w:pPr>
      <w:r w:rsidRPr="00CD18D7">
        <w:rPr>
          <w:rFonts w:ascii="仿宋_GB2312" w:eastAsia="仿宋_GB2312" w:hAnsi="Times New Roman" w:hint="eastAsia"/>
          <w:color w:val="333333"/>
          <w:sz w:val="32"/>
          <w:szCs w:val="32"/>
          <w:shd w:val="clear" w:color="auto" w:fill="FFFFFF"/>
        </w:rPr>
        <w:t>（二）事业收入：指事业单位开展专业业务活动及辅助活动所取得的收入。</w:t>
      </w:r>
    </w:p>
    <w:p w:rsidR="00A95350" w:rsidRPr="00CD18D7" w:rsidRDefault="00A95350" w:rsidP="00A95350">
      <w:pPr>
        <w:pStyle w:val="ab"/>
        <w:widowControl/>
        <w:shd w:val="clear" w:color="auto" w:fill="FFFFFF"/>
        <w:spacing w:beforeAutospacing="0" w:afterAutospacing="0" w:line="600" w:lineRule="exact"/>
        <w:ind w:firstLineChars="200" w:firstLine="640"/>
        <w:jc w:val="both"/>
        <w:rPr>
          <w:rFonts w:ascii="仿宋_GB2312" w:eastAsia="仿宋_GB2312" w:hAnsi="Times New Roman"/>
          <w:color w:val="333333"/>
          <w:sz w:val="32"/>
          <w:szCs w:val="32"/>
          <w:shd w:val="clear" w:color="auto" w:fill="FFFFFF"/>
        </w:rPr>
      </w:pPr>
      <w:r w:rsidRPr="00CD18D7">
        <w:rPr>
          <w:rFonts w:ascii="仿宋_GB2312" w:eastAsia="仿宋_GB2312" w:hAnsi="Times New Roman" w:hint="eastAsia"/>
          <w:color w:val="333333"/>
          <w:sz w:val="32"/>
          <w:szCs w:val="32"/>
          <w:shd w:val="clear" w:color="auto" w:fill="FFFFFF"/>
        </w:rPr>
        <w:t>（三）年初结转和结余：指以前年度尚未完成、结转到本年仍按原规定用途继续使用的资金，或项目已完成等产生的结余资金。</w:t>
      </w:r>
    </w:p>
    <w:p w:rsidR="00A95350" w:rsidRPr="00CD18D7" w:rsidRDefault="00A95350" w:rsidP="00A95350">
      <w:pPr>
        <w:pStyle w:val="ab"/>
        <w:widowControl/>
        <w:shd w:val="clear" w:color="auto" w:fill="FFFFFF"/>
        <w:spacing w:beforeAutospacing="0" w:afterAutospacing="0" w:line="600" w:lineRule="exact"/>
        <w:ind w:firstLineChars="200" w:firstLine="640"/>
        <w:jc w:val="both"/>
        <w:rPr>
          <w:rFonts w:ascii="仿宋_GB2312" w:eastAsia="仿宋_GB2312" w:hAnsi="Times New Roman"/>
          <w:color w:val="333333"/>
          <w:sz w:val="32"/>
          <w:szCs w:val="32"/>
          <w:shd w:val="clear" w:color="auto" w:fill="FFFFFF"/>
        </w:rPr>
      </w:pPr>
      <w:r w:rsidRPr="00CD18D7">
        <w:rPr>
          <w:rFonts w:ascii="仿宋_GB2312" w:eastAsia="仿宋_GB2312" w:hAnsi="Times New Roman" w:hint="eastAsia"/>
          <w:color w:val="333333"/>
          <w:sz w:val="32"/>
          <w:szCs w:val="32"/>
          <w:shd w:val="clear" w:color="auto" w:fill="FFFFFF"/>
        </w:rPr>
        <w:t>(四)年末结转和结余：指单位按有关规定结转到下年或以后年度继续使用的资金，或项目已完成等产生的结余资金。</w:t>
      </w:r>
    </w:p>
    <w:p w:rsidR="00A95350" w:rsidRPr="00CD18D7" w:rsidRDefault="00A95350" w:rsidP="00A95350">
      <w:pPr>
        <w:pStyle w:val="ab"/>
        <w:widowControl/>
        <w:shd w:val="clear" w:color="auto" w:fill="FFFFFF"/>
        <w:spacing w:beforeAutospacing="0" w:afterAutospacing="0" w:line="600" w:lineRule="exact"/>
        <w:ind w:firstLineChars="200" w:firstLine="640"/>
        <w:jc w:val="both"/>
        <w:rPr>
          <w:rFonts w:ascii="仿宋_GB2312" w:eastAsia="仿宋_GB2312" w:hAnsi="Times New Roman"/>
          <w:color w:val="333333"/>
          <w:sz w:val="32"/>
          <w:szCs w:val="32"/>
          <w:shd w:val="clear" w:color="auto" w:fill="FFFFFF"/>
        </w:rPr>
      </w:pPr>
      <w:r w:rsidRPr="00CD18D7">
        <w:rPr>
          <w:rFonts w:ascii="仿宋_GB2312" w:eastAsia="仿宋_GB2312" w:hAnsi="Times New Roman" w:hint="eastAsia"/>
          <w:color w:val="333333"/>
          <w:sz w:val="32"/>
          <w:szCs w:val="32"/>
          <w:shd w:val="clear" w:color="auto" w:fill="FFFFFF"/>
        </w:rPr>
        <w:t>（五）基本支出：填列单位为保障机构正常运转、完成日常工作任务而发生的各项支出。</w:t>
      </w:r>
    </w:p>
    <w:p w:rsidR="00A95350" w:rsidRPr="00CD18D7" w:rsidRDefault="00A95350" w:rsidP="00A95350">
      <w:pPr>
        <w:pStyle w:val="ab"/>
        <w:widowControl/>
        <w:shd w:val="clear" w:color="auto" w:fill="FFFFFF"/>
        <w:spacing w:beforeAutospacing="0" w:afterAutospacing="0" w:line="600" w:lineRule="exact"/>
        <w:ind w:firstLineChars="200" w:firstLine="640"/>
        <w:jc w:val="both"/>
        <w:rPr>
          <w:rFonts w:ascii="仿宋_GB2312" w:eastAsia="仿宋_GB2312" w:hAnsi="Times New Roman"/>
          <w:color w:val="333333"/>
          <w:sz w:val="32"/>
          <w:szCs w:val="32"/>
          <w:shd w:val="clear" w:color="auto" w:fill="FFFFFF"/>
        </w:rPr>
      </w:pPr>
      <w:r w:rsidRPr="00CD18D7">
        <w:rPr>
          <w:rFonts w:ascii="仿宋_GB2312" w:eastAsia="仿宋_GB2312" w:hAnsi="Times New Roman" w:hint="eastAsia"/>
          <w:color w:val="333333"/>
          <w:sz w:val="32"/>
          <w:szCs w:val="32"/>
          <w:shd w:val="clear" w:color="auto" w:fill="FFFFFF"/>
        </w:rPr>
        <w:t>（六）项目支出：填列单位为完成特定的行政工作任务或事业发展目标，在基本支出之外发生的各项支出。</w:t>
      </w:r>
    </w:p>
    <w:p w:rsidR="00A95350" w:rsidRPr="00CD18D7" w:rsidRDefault="00A95350" w:rsidP="00A95350">
      <w:pPr>
        <w:pStyle w:val="ab"/>
        <w:widowControl/>
        <w:shd w:val="clear" w:color="auto" w:fill="FFFFFF"/>
        <w:spacing w:beforeAutospacing="0" w:afterAutospacing="0" w:line="600" w:lineRule="exact"/>
        <w:ind w:firstLineChars="200" w:firstLine="640"/>
        <w:jc w:val="both"/>
        <w:rPr>
          <w:rFonts w:ascii="仿宋_GB2312" w:eastAsia="仿宋_GB2312" w:hAnsi="Times New Roman"/>
          <w:color w:val="333333"/>
          <w:sz w:val="32"/>
          <w:szCs w:val="32"/>
          <w:shd w:val="clear" w:color="auto" w:fill="FFFFFF"/>
        </w:rPr>
      </w:pPr>
      <w:r w:rsidRPr="00CD18D7">
        <w:rPr>
          <w:rFonts w:ascii="仿宋_GB2312" w:eastAsia="仿宋_GB2312" w:hAnsi="Times New Roman" w:hint="eastAsia"/>
          <w:color w:val="333333"/>
          <w:sz w:val="32"/>
          <w:szCs w:val="32"/>
          <w:shd w:val="clear" w:color="auto" w:fill="FFFFFF"/>
        </w:rPr>
        <w:t>（七）“三公”经费：指部门用财政拨款和纳入专户管理的非税收入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及租用费、燃料费、维修费、过路过桥费、保险费、安全奖励费用等支出；公务接待费反映单位按规定开支的各类公务接待（含外宾接待）支出。</w:t>
      </w:r>
    </w:p>
    <w:p w:rsidR="00A95350" w:rsidRPr="00CD18D7" w:rsidRDefault="00A95350" w:rsidP="00A95350">
      <w:pPr>
        <w:pStyle w:val="ab"/>
        <w:widowControl/>
        <w:shd w:val="clear" w:color="auto" w:fill="FFFFFF"/>
        <w:spacing w:beforeAutospacing="0" w:afterAutospacing="0" w:line="600" w:lineRule="exact"/>
        <w:ind w:firstLineChars="200" w:firstLine="640"/>
        <w:jc w:val="both"/>
        <w:rPr>
          <w:rFonts w:ascii="仿宋_GB2312" w:eastAsia="仿宋_GB2312" w:hAnsi="Times New Roman"/>
          <w:color w:val="333333"/>
          <w:sz w:val="32"/>
          <w:szCs w:val="32"/>
          <w:shd w:val="clear" w:color="auto" w:fill="FFFFFF"/>
        </w:rPr>
      </w:pPr>
      <w:r w:rsidRPr="00CD18D7">
        <w:rPr>
          <w:rFonts w:ascii="仿宋_GB2312" w:eastAsia="仿宋_GB2312" w:hAnsi="Times New Roman" w:hint="eastAsia"/>
          <w:color w:val="333333"/>
          <w:sz w:val="32"/>
          <w:szCs w:val="32"/>
          <w:shd w:val="clear" w:color="auto" w:fill="FFFFFF"/>
        </w:rPr>
        <w:lastRenderedPageBreak/>
        <w:t>（八）机关运行经费：是指一般公共预算财政拨款基本支出中公用经费之和。是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p w:rsidR="00A95350" w:rsidRDefault="00A95350" w:rsidP="00A95350"/>
    <w:p w:rsidR="00A95350" w:rsidRDefault="00A95350" w:rsidP="00A95350">
      <w:pPr>
        <w:pStyle w:val="a0"/>
      </w:pPr>
    </w:p>
    <w:p w:rsidR="00A95350" w:rsidRPr="00A95350" w:rsidRDefault="00A95350" w:rsidP="00A95350">
      <w:pPr>
        <w:pStyle w:val="2"/>
        <w:ind w:firstLine="480"/>
      </w:pPr>
    </w:p>
    <w:sectPr w:rsidR="00A95350" w:rsidRPr="00A95350" w:rsidSect="00A95350">
      <w:pgSz w:w="11906" w:h="16838"/>
      <w:pgMar w:top="2098" w:right="1417" w:bottom="1984" w:left="1417" w:header="720" w:footer="1247"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CF4" w:rsidRDefault="00DD0CF4">
      <w:r>
        <w:separator/>
      </w:r>
    </w:p>
  </w:endnote>
  <w:endnote w:type="continuationSeparator" w:id="0">
    <w:p w:rsidR="00DD0CF4" w:rsidRDefault="00DD0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楷体_GB2312">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F9" w:rsidRDefault="008B26F9">
    <w:pPr>
      <w:pStyle w:val="a5"/>
    </w:pPr>
    <w:r>
      <w:rPr>
        <w:noProof/>
        <w:lang w:val="en-US"/>
      </w:rPr>
      <mc:AlternateContent>
        <mc:Choice Requires="wps">
          <w:drawing>
            <wp:anchor distT="0" distB="0" distL="114300" distR="114300" simplePos="0" relativeHeight="251661312" behindDoc="0" locked="0" layoutInCell="1" allowOverlap="1" wp14:anchorId="72050028" wp14:editId="44E3E209">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B26F9" w:rsidRDefault="008B26F9">
                          <w:pPr>
                            <w:pStyle w:val="a5"/>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180444">
                            <w:rPr>
                              <w:rFonts w:ascii="Times New Roman" w:hAnsi="Times New Roman" w:cs="Times New Roman"/>
                              <w:noProof/>
                              <w:sz w:val="24"/>
                              <w:szCs w:val="24"/>
                            </w:rPr>
                            <w:t>2</w:t>
                          </w:r>
                          <w:r>
                            <w:rPr>
                              <w:rFonts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050028" id="_x0000_t202" coordsize="21600,21600" o:spt="202" path="m,l,21600r21600,l21600,xe">
              <v:stroke joinstyle="miter"/>
              <v:path gradientshapeok="t" o:connecttype="rect"/>
            </v:shapetype>
            <v:shape id="文本框 2"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8B26F9" w:rsidRDefault="008B26F9">
                    <w:pPr>
                      <w:pStyle w:val="a5"/>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180444">
                      <w:rPr>
                        <w:rFonts w:ascii="Times New Roman" w:hAnsi="Times New Roman" w:cs="Times New Roman"/>
                        <w:noProof/>
                        <w:sz w:val="24"/>
                        <w:szCs w:val="24"/>
                      </w:rPr>
                      <w:t>2</w:t>
                    </w:r>
                    <w:r>
                      <w:rPr>
                        <w:rFonts w:ascii="Times New Roman" w:hAnsi="Times New Roman" w:cs="Times New Roman"/>
                        <w:sz w:val="24"/>
                        <w:szCs w:val="24"/>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F9" w:rsidRDefault="008B26F9">
    <w:pPr>
      <w:pStyle w:val="a5"/>
    </w:pPr>
    <w:r>
      <w:rPr>
        <w:noProof/>
        <w:lang w:val="en-US"/>
      </w:rPr>
      <mc:AlternateContent>
        <mc:Choice Requires="wps">
          <w:drawing>
            <wp:anchor distT="0" distB="0" distL="114300" distR="114300" simplePos="0" relativeHeight="251659264" behindDoc="0" locked="0" layoutInCell="1" allowOverlap="1" wp14:anchorId="7563557F" wp14:editId="7ED3EE5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B26F9" w:rsidRDefault="008B26F9">
                          <w:pPr>
                            <w:pStyle w:val="a5"/>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7A6D88">
                            <w:rPr>
                              <w:rFonts w:ascii="宋体" w:hAnsi="宋体" w:cs="宋体"/>
                              <w:noProof/>
                              <w:sz w:val="28"/>
                              <w:szCs w:val="28"/>
                            </w:rPr>
                            <w:t>16</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63557F" id="_x0000_t202" coordsize="21600,21600" o:spt="202" path="m,l,21600r21600,l21600,xe">
              <v:stroke joinstyle="miter"/>
              <v:path gradientshapeok="t" o:connecttype="rect"/>
            </v:shapetype>
            <v:shape id="文本框 1"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WTDYgIAABE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PvYyzU1O7Q40LAj0cuLFm24FDG9FQFLgdZh0dMV&#10;Dm0IdNMocbah8Plv9xmPWYWWsw5LVnOHV4Az89phhvM+TkKYhPUkuFt7RugB5hK5FBEGIZlJ1IHs&#10;R2z/KseASjiJSDVPk3iWhkXH6yHValVA2Dov0qW79jK7Lj33q9uEUSoTlrkZmBg5w96VGR3fiLzY&#10;v/8X1P1Ltvw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6WWTDYgIAABEFAAAOAAAAAAAAAAAAAAAAAC4CAABkcnMvZTJvRG9jLnht&#10;bFBLAQItABQABgAIAAAAIQBxqtG51wAAAAUBAAAPAAAAAAAAAAAAAAAAALwEAABkcnMvZG93bnJl&#10;di54bWxQSwUGAAAAAAQABADzAAAAwAUAAAAA&#10;" filled="f" stroked="f" strokeweight=".5pt">
              <v:textbox style="mso-fit-shape-to-text:t" inset="0,0,0,0">
                <w:txbxContent>
                  <w:p w:rsidR="008B26F9" w:rsidRDefault="008B26F9">
                    <w:pPr>
                      <w:pStyle w:val="a5"/>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7A6D88">
                      <w:rPr>
                        <w:rFonts w:ascii="宋体" w:hAnsi="宋体" w:cs="宋体"/>
                        <w:noProof/>
                        <w:sz w:val="28"/>
                        <w:szCs w:val="28"/>
                      </w:rPr>
                      <w:t>16</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CF4" w:rsidRDefault="00DD0CF4">
      <w:r>
        <w:separator/>
      </w:r>
    </w:p>
  </w:footnote>
  <w:footnote w:type="continuationSeparator" w:id="0">
    <w:p w:rsidR="00DD0CF4" w:rsidRDefault="00DD0C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3DE"/>
    <w:multiLevelType w:val="hybridMultilevel"/>
    <w:tmpl w:val="B3DEB7D4"/>
    <w:lvl w:ilvl="0" w:tplc="99889098">
      <w:start w:val="1"/>
      <w:numFmt w:val="japaneseCounting"/>
      <w:lvlText w:val="（%1）"/>
      <w:lvlJc w:val="left"/>
      <w:pPr>
        <w:ind w:left="1585" w:hanging="945"/>
      </w:pPr>
      <w:rPr>
        <w:rFonts w:ascii="楷体_GB2312" w:eastAsia="楷体_GB2312" w:hAnsi="楷体_GB2312" w:cs="楷体_GB2312"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3CA549C7"/>
    <w:multiLevelType w:val="hybridMultilevel"/>
    <w:tmpl w:val="35904134"/>
    <w:lvl w:ilvl="0" w:tplc="26FE6500">
      <w:start w:val="1"/>
      <w:numFmt w:val="japaneseCounting"/>
      <w:lvlText w:val="（%1）"/>
      <w:lvlJc w:val="left"/>
      <w:pPr>
        <w:ind w:left="1720" w:hanging="1080"/>
      </w:pPr>
      <w:rPr>
        <w:rFonts w:ascii="楷体_GB2312" w:eastAsia="楷体_GB2312" w:hAnsi="楷体_GB2312" w:cs="楷体_GB2312"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zZDdhZmMxYjljMmRjNTIyYTcxMDVmY2ZlZWE4N2QifQ=="/>
  </w:docVars>
  <w:rsids>
    <w:rsidRoot w:val="00BA43DF"/>
    <w:rsid w:val="000104AF"/>
    <w:rsid w:val="00010D33"/>
    <w:rsid w:val="00015F8C"/>
    <w:rsid w:val="00021F3D"/>
    <w:rsid w:val="00030ED7"/>
    <w:rsid w:val="00055D1A"/>
    <w:rsid w:val="0005713C"/>
    <w:rsid w:val="00070E35"/>
    <w:rsid w:val="000716F6"/>
    <w:rsid w:val="0007721D"/>
    <w:rsid w:val="00080347"/>
    <w:rsid w:val="000813FF"/>
    <w:rsid w:val="000849AD"/>
    <w:rsid w:val="000A08DF"/>
    <w:rsid w:val="000C6F48"/>
    <w:rsid w:val="000D6BE7"/>
    <w:rsid w:val="000E392C"/>
    <w:rsid w:val="000F0378"/>
    <w:rsid w:val="00180444"/>
    <w:rsid w:val="00194D56"/>
    <w:rsid w:val="001A1B5A"/>
    <w:rsid w:val="001A5FCC"/>
    <w:rsid w:val="001F2360"/>
    <w:rsid w:val="002041DA"/>
    <w:rsid w:val="0020603B"/>
    <w:rsid w:val="002147F5"/>
    <w:rsid w:val="002567C5"/>
    <w:rsid w:val="0027382E"/>
    <w:rsid w:val="00283B84"/>
    <w:rsid w:val="002A0011"/>
    <w:rsid w:val="002B4510"/>
    <w:rsid w:val="003301C3"/>
    <w:rsid w:val="00331FEF"/>
    <w:rsid w:val="00334C2D"/>
    <w:rsid w:val="00342F8C"/>
    <w:rsid w:val="00345402"/>
    <w:rsid w:val="0035051B"/>
    <w:rsid w:val="00365FC6"/>
    <w:rsid w:val="00371312"/>
    <w:rsid w:val="00374FB5"/>
    <w:rsid w:val="00396532"/>
    <w:rsid w:val="003B28EB"/>
    <w:rsid w:val="003C66F1"/>
    <w:rsid w:val="004025D0"/>
    <w:rsid w:val="00404F97"/>
    <w:rsid w:val="004175FD"/>
    <w:rsid w:val="00466C71"/>
    <w:rsid w:val="00475C56"/>
    <w:rsid w:val="004843C6"/>
    <w:rsid w:val="004919FE"/>
    <w:rsid w:val="0049538F"/>
    <w:rsid w:val="004B0E63"/>
    <w:rsid w:val="004B2FB9"/>
    <w:rsid w:val="004D13D9"/>
    <w:rsid w:val="004E744E"/>
    <w:rsid w:val="004F36B7"/>
    <w:rsid w:val="005226FF"/>
    <w:rsid w:val="0053695B"/>
    <w:rsid w:val="0054078D"/>
    <w:rsid w:val="00546172"/>
    <w:rsid w:val="00554770"/>
    <w:rsid w:val="00577127"/>
    <w:rsid w:val="005857D0"/>
    <w:rsid w:val="00587B68"/>
    <w:rsid w:val="00594EDB"/>
    <w:rsid w:val="00597E2B"/>
    <w:rsid w:val="005B42EB"/>
    <w:rsid w:val="005C1812"/>
    <w:rsid w:val="005F1A89"/>
    <w:rsid w:val="005F50F5"/>
    <w:rsid w:val="00635191"/>
    <w:rsid w:val="006353F0"/>
    <w:rsid w:val="00640FFB"/>
    <w:rsid w:val="006524C8"/>
    <w:rsid w:val="00674E38"/>
    <w:rsid w:val="006961AA"/>
    <w:rsid w:val="006A5F47"/>
    <w:rsid w:val="006B04D8"/>
    <w:rsid w:val="006D018A"/>
    <w:rsid w:val="006E2042"/>
    <w:rsid w:val="006F441C"/>
    <w:rsid w:val="006F7BBE"/>
    <w:rsid w:val="0074282C"/>
    <w:rsid w:val="007505D1"/>
    <w:rsid w:val="00751C53"/>
    <w:rsid w:val="007660D5"/>
    <w:rsid w:val="007743B7"/>
    <w:rsid w:val="007836D1"/>
    <w:rsid w:val="007A6D88"/>
    <w:rsid w:val="007D35CC"/>
    <w:rsid w:val="007D56CE"/>
    <w:rsid w:val="007E4C89"/>
    <w:rsid w:val="0080676B"/>
    <w:rsid w:val="00807FFC"/>
    <w:rsid w:val="00825025"/>
    <w:rsid w:val="00827BDB"/>
    <w:rsid w:val="008B26F9"/>
    <w:rsid w:val="008C4CEE"/>
    <w:rsid w:val="008E6BA9"/>
    <w:rsid w:val="00913BC0"/>
    <w:rsid w:val="0091692A"/>
    <w:rsid w:val="009317FA"/>
    <w:rsid w:val="00933ECF"/>
    <w:rsid w:val="009366B3"/>
    <w:rsid w:val="00943BF4"/>
    <w:rsid w:val="00970D2B"/>
    <w:rsid w:val="00986891"/>
    <w:rsid w:val="009B7311"/>
    <w:rsid w:val="009E0628"/>
    <w:rsid w:val="009E2440"/>
    <w:rsid w:val="009E2766"/>
    <w:rsid w:val="009E5E0F"/>
    <w:rsid w:val="00A1095B"/>
    <w:rsid w:val="00A124B9"/>
    <w:rsid w:val="00A4202D"/>
    <w:rsid w:val="00A6446A"/>
    <w:rsid w:val="00A7441A"/>
    <w:rsid w:val="00A95350"/>
    <w:rsid w:val="00AA2CE6"/>
    <w:rsid w:val="00AE2902"/>
    <w:rsid w:val="00B31D78"/>
    <w:rsid w:val="00B3240C"/>
    <w:rsid w:val="00B51F9D"/>
    <w:rsid w:val="00B739F1"/>
    <w:rsid w:val="00B80360"/>
    <w:rsid w:val="00BA2C88"/>
    <w:rsid w:val="00BA43DF"/>
    <w:rsid w:val="00BA4D49"/>
    <w:rsid w:val="00BB7234"/>
    <w:rsid w:val="00C1656E"/>
    <w:rsid w:val="00C3562B"/>
    <w:rsid w:val="00C3625D"/>
    <w:rsid w:val="00C40068"/>
    <w:rsid w:val="00C5110B"/>
    <w:rsid w:val="00C5146F"/>
    <w:rsid w:val="00C55711"/>
    <w:rsid w:val="00C71164"/>
    <w:rsid w:val="00C93F8E"/>
    <w:rsid w:val="00CA2296"/>
    <w:rsid w:val="00CB6F9F"/>
    <w:rsid w:val="00CD18D7"/>
    <w:rsid w:val="00CE4507"/>
    <w:rsid w:val="00D174E2"/>
    <w:rsid w:val="00D260AD"/>
    <w:rsid w:val="00D428F8"/>
    <w:rsid w:val="00D44FDA"/>
    <w:rsid w:val="00D4525E"/>
    <w:rsid w:val="00D6028E"/>
    <w:rsid w:val="00D637CF"/>
    <w:rsid w:val="00D645F9"/>
    <w:rsid w:val="00DD0CF4"/>
    <w:rsid w:val="00DF6488"/>
    <w:rsid w:val="00E16B7F"/>
    <w:rsid w:val="00E32B20"/>
    <w:rsid w:val="00E33DD3"/>
    <w:rsid w:val="00E60607"/>
    <w:rsid w:val="00E63A1C"/>
    <w:rsid w:val="00EA38F0"/>
    <w:rsid w:val="00EB4FC8"/>
    <w:rsid w:val="00EB6AD2"/>
    <w:rsid w:val="00EC3D72"/>
    <w:rsid w:val="00F20BB3"/>
    <w:rsid w:val="00F554E3"/>
    <w:rsid w:val="00F63355"/>
    <w:rsid w:val="00F73188"/>
    <w:rsid w:val="00F7749A"/>
    <w:rsid w:val="00FB3365"/>
    <w:rsid w:val="00FB4A83"/>
    <w:rsid w:val="00FB5B1A"/>
    <w:rsid w:val="00FB5B79"/>
    <w:rsid w:val="00FC33EC"/>
    <w:rsid w:val="00FC390E"/>
    <w:rsid w:val="00FF5978"/>
    <w:rsid w:val="0B490DF6"/>
    <w:rsid w:val="12D25F85"/>
    <w:rsid w:val="18184134"/>
    <w:rsid w:val="18291FDF"/>
    <w:rsid w:val="1F364B99"/>
    <w:rsid w:val="302E69A1"/>
    <w:rsid w:val="46D87AE3"/>
    <w:rsid w:val="471B289E"/>
    <w:rsid w:val="49386E5E"/>
    <w:rsid w:val="56301497"/>
    <w:rsid w:val="56E06214"/>
    <w:rsid w:val="69D024B6"/>
    <w:rsid w:val="71C80B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62844C"/>
  <w15:docId w15:val="{DEE1F941-6FD4-40CE-BFF1-D0077853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jc w:val="both"/>
    </w:pPr>
    <w:rPr>
      <w:rFonts w:asciiTheme="minorHAnsi" w:hAnsiTheme="minorHAnsi" w:cstheme="minorBidi"/>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next w:val="2"/>
    <w:semiHidden/>
    <w:qFormat/>
    <w:pPr>
      <w:snapToGrid w:val="0"/>
      <w:jc w:val="left"/>
    </w:pPr>
    <w:rPr>
      <w:sz w:val="18"/>
      <w:szCs w:val="18"/>
    </w:rPr>
  </w:style>
  <w:style w:type="paragraph" w:styleId="2">
    <w:name w:val="Body Text First Indent 2"/>
    <w:basedOn w:val="a4"/>
    <w:next w:val="a"/>
    <w:uiPriority w:val="99"/>
    <w:unhideWhenUsed/>
    <w:qFormat/>
    <w:pPr>
      <w:ind w:firstLineChars="200" w:firstLine="420"/>
    </w:pPr>
  </w:style>
  <w:style w:type="paragraph" w:styleId="a4">
    <w:name w:val="Body Text Indent"/>
    <w:basedOn w:val="a"/>
    <w:next w:val="2"/>
    <w:uiPriority w:val="99"/>
    <w:unhideWhenUsed/>
    <w:qFormat/>
    <w:pPr>
      <w:spacing w:after="120"/>
      <w:ind w:leftChars="200" w:left="420"/>
      <w:jc w:val="left"/>
    </w:pPr>
    <w:rPr>
      <w:rFonts w:ascii="宋体" w:hAnsi="宋体" w:cs="宋体"/>
      <w:kern w:val="0"/>
      <w:sz w:val="24"/>
    </w:rPr>
  </w:style>
  <w:style w:type="paragraph" w:styleId="a5">
    <w:name w:val="footer"/>
    <w:basedOn w:val="a"/>
    <w:link w:val="a6"/>
    <w:uiPriority w:val="99"/>
    <w:qFormat/>
    <w:pPr>
      <w:tabs>
        <w:tab w:val="center" w:pos="4153"/>
        <w:tab w:val="right" w:pos="8306"/>
      </w:tabs>
      <w:snapToGrid w:val="0"/>
      <w:jc w:val="left"/>
    </w:pPr>
    <w:rPr>
      <w:sz w:val="18"/>
      <w:szCs w:val="18"/>
      <w:lang w:val="zh-CN"/>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styleId="a9">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character" w:customStyle="1" w:styleId="a8">
    <w:name w:val="页眉 字符"/>
    <w:basedOn w:val="a1"/>
    <w:link w:val="a7"/>
    <w:qFormat/>
    <w:rPr>
      <w:rFonts w:eastAsia="宋体"/>
      <w:kern w:val="2"/>
      <w:sz w:val="18"/>
      <w:szCs w:val="18"/>
    </w:rPr>
  </w:style>
  <w:style w:type="character" w:customStyle="1" w:styleId="a6">
    <w:name w:val="页脚 字符"/>
    <w:basedOn w:val="a1"/>
    <w:link w:val="a5"/>
    <w:uiPriority w:val="99"/>
    <w:qFormat/>
    <w:rsid w:val="006524C8"/>
    <w:rPr>
      <w:rFonts w:asciiTheme="minorHAnsi" w:hAnsiTheme="minorHAnsi" w:cstheme="minorBidi"/>
      <w:kern w:val="2"/>
      <w:sz w:val="18"/>
      <w:szCs w:val="18"/>
      <w:lang w:val="zh-CN"/>
    </w:rPr>
  </w:style>
  <w:style w:type="paragraph" w:customStyle="1" w:styleId="Default">
    <w:name w:val="Default"/>
    <w:qFormat/>
    <w:rsid w:val="006524C8"/>
    <w:pPr>
      <w:widowControl w:val="0"/>
      <w:autoSpaceDE w:val="0"/>
      <w:autoSpaceDN w:val="0"/>
      <w:adjustRightInd w:val="0"/>
    </w:pPr>
    <w:rPr>
      <w:rFonts w:ascii="黑体" w:eastAsia="黑体" w:hAnsiTheme="minorHAnsi" w:cs="黑体"/>
      <w:color w:val="000000"/>
      <w:sz w:val="24"/>
      <w:szCs w:val="24"/>
    </w:rPr>
  </w:style>
  <w:style w:type="paragraph" w:styleId="aa">
    <w:name w:val="List Paragraph"/>
    <w:basedOn w:val="a"/>
    <w:uiPriority w:val="34"/>
    <w:qFormat/>
    <w:rsid w:val="006524C8"/>
    <w:pPr>
      <w:widowControl w:val="0"/>
      <w:ind w:firstLineChars="200" w:firstLine="420"/>
    </w:pPr>
    <w:rPr>
      <w:rFonts w:eastAsiaTheme="minorEastAsia"/>
      <w:szCs w:val="22"/>
    </w:rPr>
  </w:style>
  <w:style w:type="paragraph" w:styleId="ab">
    <w:name w:val="Normal (Web)"/>
    <w:basedOn w:val="a"/>
    <w:uiPriority w:val="99"/>
    <w:unhideWhenUsed/>
    <w:qFormat/>
    <w:rsid w:val="00A95350"/>
    <w:pPr>
      <w:widowControl w:val="0"/>
      <w:spacing w:beforeAutospacing="1" w:afterAutospacing="1"/>
      <w:jc w:val="left"/>
    </w:pPr>
    <w:rPr>
      <w:rFonts w:eastAsiaTheme="minorEastAsia" w:cs="Times New Roman"/>
      <w:kern w:val="0"/>
      <w:sz w:val="24"/>
      <w:szCs w:val="22"/>
    </w:rPr>
  </w:style>
  <w:style w:type="paragraph" w:styleId="ac">
    <w:name w:val="Balloon Text"/>
    <w:basedOn w:val="a"/>
    <w:link w:val="ad"/>
    <w:rsid w:val="003B28EB"/>
    <w:rPr>
      <w:sz w:val="18"/>
      <w:szCs w:val="18"/>
    </w:rPr>
  </w:style>
  <w:style w:type="character" w:customStyle="1" w:styleId="ad">
    <w:name w:val="批注框文本 字符"/>
    <w:basedOn w:val="a1"/>
    <w:link w:val="ac"/>
    <w:rsid w:val="003B28EB"/>
    <w:rPr>
      <w:rFonts w:asciiTheme="minorHAnsi"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4355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theme" Target="theme/theme1.xml"/></Relationships>
</file>

<file path=word/theme/theme1.xml><?xml version="1.0" encoding="utf-8"?>
<a:theme xmlns:a="http://schemas.openxmlformats.org/drawingml/2006/main" name="WPS">
  <a:themeElements>
    <a:clrScheme name="Office">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7221919686A7447B9416F62EB7AC504D_12</vt:lpwstr>
  </property>
</Properties>
</file>

<file path=customXml/item10.xml><?xml version="1.0" encoding="utf-8"?>
<Properties xmlns:vt="http://schemas.openxmlformats.org/officeDocument/2006/docPropsVTypes" xmlns="http://schemas.openxmlformats.org/officeDocument/2006/extended-properties">
  <Template>Normal.dotm</Template>
  <TotalTime>3</TotalTime>
  <Pages>1</Pages>
  <Words>222</Words>
  <Characters>1267</Characters>
  <Application>Microsoft Office Word</Application>
  <DocSecurity>0</DocSecurity>
  <Lines>10</Lines>
  <Paragraphs>2</Paragraphs>
  <Company>Lenovo</Company>
  <CharactersWithSpaces>1487</CharactersWithSpaces>
  <AppVersion>14.0000</AppVersion>
</Properties>
</file>

<file path=customXml/item11.xml><?xml version="1.0" encoding="utf-8"?>
<b:Sources xmlns:b="http://schemas.openxmlformats.org/officeDocument/2006/bibliography" xmlns="http://schemas.openxmlformats.org/officeDocument/2006/bibliography" SelectedStyle="" StyleName="" Version="0"/>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creator>28939</dc:creator>
  <cp:lastModifiedBy>User</cp:lastModifiedBy>
  <cp:revision>4</cp:revision>
  <dcterms:created xsi:type="dcterms:W3CDTF">2024-08-05T00:56:00Z</dcterms:created>
  <dcterms:modified xsi:type="dcterms:W3CDTF">2024-08-05T01:18:00Z</dcterms:modified>
</cp:coreProperties>
</file>

<file path=customXml/item3.xml><?xml version="1.0" encoding="utf-8"?>
<Properties xmlns:vt="http://schemas.openxmlformats.org/officeDocument/2006/docPropsVTypes" xmlns="http://schemas.openxmlformats.org/officeDocument/2006/custom-properties">
  <property fmtid="{D5CDD505-2E9C-101B-9397-08002B2CF9AE}" pid="2" name="KSOProductBuildVer">
    <vt:lpwstr>2052-12.1.0.17827</vt:lpwstr>
  </property>
  <property fmtid="{D5CDD505-2E9C-101B-9397-08002B2CF9AE}" pid="3" name="ICV">
    <vt:lpwstr>7221919686A7447B9416F62EB7AC504D_12</vt:lpwstr>
  </property>
</Properties>
</file>

<file path=customXml/item4.xml><?xml version="1.0" encoding="utf-8"?>
<Properties xmlns="http://schemas.openxmlformats.org/officeDocument/2006/extended-properties" xmlns:vt="http://schemas.openxmlformats.org/officeDocument/2006/docPropsVTypes">
  <Template>Normal.dotm</Template>
  <TotalTime>3</TotalTime>
  <Pages>1</Pages>
  <Words>222</Words>
  <Characters>1267</Characters>
  <Application>Microsoft Office Word</Application>
  <DocSecurity>0</DocSecurity>
  <Lines>10</Lines>
  <Paragraphs>2</Paragraphs>
  <ScaleCrop>false</ScaleCrop>
  <Company>Lenovo</Company>
  <LinksUpToDate>false</LinksUpToDate>
  <CharactersWithSpaces>1487</CharactersWithSpaces>
  <SharedDoc>false</SharedDoc>
  <HyperlinksChanged>false</HyperlinksChanged>
  <AppVersion>14.0000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dc:creator>28939</dc:creator>
  <cp:lastModifiedBy>User</cp:lastModifiedBy>
  <cp:revision>4</cp:revision>
  <dcterms:created xsi:type="dcterms:W3CDTF">2024-08-05T00:56:00Z</dcterms:created>
  <dcterms:modified xsi:type="dcterms:W3CDTF">2024-08-05T01:18:00Z</dcterms:modified>
</cp:coreProperties>
</file>

<file path=customXml/item6.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7.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7221919686A7447B9416F62EB7AC504D_12</vt:lpwstr>
  </property>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dc:creator>28939</dc:creator>
  <cp:lastModifiedBy>User</cp:lastModifiedBy>
  <cp:revision>4</cp:revision>
  <dcterms:created xsi:type="dcterms:W3CDTF">2024-08-05T00:56:00Z</dcterms:created>
  <dcterms:modified xsi:type="dcterms:W3CDTF">2024-08-05T01:18:00Z</dcterms:modified>
</cp:coreProperties>
</file>

<file path=customXml/item9.xml><?xml version="1.0" encoding="utf-8"?>
<Properties xmlns="http://schemas.openxmlformats.org/officeDocument/2006/extended-properties" xmlns:vt="http://schemas.openxmlformats.org/officeDocument/2006/docPropsVTypes">
  <Template>Normal.dotm</Template>
  <TotalTime>3</TotalTime>
  <Pages>1</Pages>
  <Words>222</Words>
  <Characters>1267</Characters>
  <Application>Microsoft Office Word</Application>
  <DocSecurity>0</DocSecurity>
  <Lines>10</Lines>
  <Paragraphs>2</Paragraphs>
  <ScaleCrop>false</ScaleCrop>
  <Company>Lenovo</Company>
  <LinksUpToDate>false</LinksUpToDate>
  <CharactersWithSpaces>1487</CharactersWithSpaces>
  <SharedDoc>false</SharedDoc>
  <HyperlinksChanged>false</HyperlinksChanged>
  <AppVersion>14.0000</AppVersion>
</Properties>
</file>

<file path=customXml/itemProps1.xml><?xml version="1.0" encoding="utf-8"?>
<ds:datastoreItem xmlns:ds="http://schemas.openxmlformats.org/officeDocument/2006/customXml" ds:itemID="{4728FD4A-D045-4BBE-A7D7-CB72776C0D0D}">
  <ds:schemaRefs>
    <ds:schemaRef ds:uri="http://schemas.openxmlformats.org/officeDocument/2006/custom-properties"/>
    <ds:schemaRef ds:uri="http://schemas.openxmlformats.org/officeDocument/2006/docPropsVTypes"/>
  </ds:schemaRefs>
</ds:datastoreItem>
</file>

<file path=customXml/itemProps10.xml><?xml version="1.0" encoding="utf-8"?>
<ds:datastoreItem xmlns:ds="http://schemas.openxmlformats.org/officeDocument/2006/customXml" ds:itemID="{1CF67902-490B-4078-A7CC-C9C7AE3B2531}">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2CA5DA58-8CD6-40FE-9400-37C304762096}">
  <ds:schemaRefs>
    <ds:schemaRef ds:uri="http://schemas.openxmlformats.org/officeDocument/2006/bibliography"/>
  </ds:schemaRefs>
</ds:datastoreItem>
</file>

<file path=customXml/itemProps2.xml><?xml version="1.0" encoding="utf-8"?>
<ds:datastoreItem xmlns:ds="http://schemas.openxmlformats.org/officeDocument/2006/customXml" ds:itemID="{14C86B3A-DC40-42AA-BA73-BB1F76819B1A}">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521ACF98-90C0-4A15-9E21-EED778DD8A56}">
  <ds:schemaRefs>
    <ds:schemaRef ds:uri="http://schemas.openxmlformats.org/officeDocument/2006/docPropsVTypes"/>
    <ds:schemaRef ds:uri="http://schemas.openxmlformats.org/officeDocument/2006/custom-properties"/>
  </ds:schemaRefs>
</ds:datastoreItem>
</file>

<file path=customXml/itemProps4.xml><?xml version="1.0" encoding="utf-8"?>
<ds:datastoreItem xmlns:ds="http://schemas.openxmlformats.org/officeDocument/2006/customXml" ds:itemID="{DDF54C5A-D21B-466B-AA3F-3297AEA84D6F}">
  <ds:schemaRefs>
    <ds:schemaRef ds:uri="http://schemas.openxmlformats.org/officeDocument/2006/extended-properties"/>
    <ds:schemaRef ds:uri="http://schemas.openxmlformats.org/officeDocument/2006/docPropsVTypes"/>
  </ds:schemaRefs>
</ds:datastoreItem>
</file>

<file path=customXml/itemProps5.xml><?xml version="1.0" encoding="utf-8"?>
<ds:datastoreItem xmlns:ds="http://schemas.openxmlformats.org/officeDocument/2006/customXml" ds:itemID="{DD81E18E-6AB5-40FB-BA4E-0F8086139AEE}">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6C1270B5-819A-4B8F-9506-12BD45BF3422}">
  <ds:schemaRefs>
    <ds:schemaRef ds:uri="http://schemas.openxmlformats.org/officeDocument/2006/custom-properties"/>
    <ds:schemaRef ds:uri="http://schemas.openxmlformats.org/officeDocument/2006/docPropsVTypes"/>
  </ds:schemaRefs>
</ds:datastoreItem>
</file>

<file path=customXml/itemProps8.xml><?xml version="1.0" encoding="utf-8"?>
<ds:datastoreItem xmlns:ds="http://schemas.openxmlformats.org/officeDocument/2006/customXml" ds:itemID="{54CFB5A8-999E-48CF-A5CD-5DE4079205D4}">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A22BABBB-8D2C-4E30-AE06-1F1AC2D881F9}">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2035</Words>
  <Characters>11606</Characters>
  <Application>Microsoft Office Word</Application>
  <DocSecurity>0</DocSecurity>
  <Lines>96</Lines>
  <Paragraphs>27</Paragraphs>
  <ScaleCrop>false</ScaleCrop>
  <Company>Lenovo</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28939</dc:creator>
  <cp:lastModifiedBy>Administrator</cp:lastModifiedBy>
  <cp:revision>19</cp:revision>
  <cp:lastPrinted>2024-09-20T08:33:00Z</cp:lastPrinted>
  <dcterms:created xsi:type="dcterms:W3CDTF">2024-09-20T09:00:00Z</dcterms:created>
  <dcterms:modified xsi:type="dcterms:W3CDTF">2024-09-20T09:07:00Z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D75E0A2D43084AD6A61859CC1EC16F69_13</vt:lpwstr>
  </property>
</Properties>
</file>