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2F890">
      <w:pPr>
        <w:pStyle w:val="16"/>
        <w:jc w:val="center"/>
        <w:rPr>
          <w:sz w:val="56"/>
          <w:szCs w:val="56"/>
        </w:rPr>
      </w:pPr>
      <w:r>
        <w:rPr>
          <w:sz w:val="56"/>
        </w:rPr>
        <mc:AlternateContent>
          <mc:Choice Requires="wps">
            <w:drawing>
              <wp:anchor distT="0" distB="0" distL="114300" distR="114300" simplePos="0" relativeHeight="251659264"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1"/>
                <wp:cNvGraphicFramePr/>
                <a:graphic xmlns:a="http://schemas.openxmlformats.org/drawingml/2006/main">
                  <a:graphicData uri="http://schemas.microsoft.com/office/word/2010/wordprocessingShape">
                    <wps:wsp>
                      <wps:cNvSpPr txBox="1"/>
                      <wps:spPr>
                        <a:xfrm>
                          <a:off x="1799590" y="935990"/>
                          <a:ext cx="1523365" cy="5175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BE179F4">
                            <w:pPr>
                              <w:rPr>
                                <w:rFonts w:hint="eastAsia" w:ascii="楷体" w:hAnsi="楷体" w:eastAsia="楷体" w:cs="楷体"/>
                                <w:sz w:val="30"/>
                                <w:szCs w:val="30"/>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6pt;margin-top:-23.4pt;height:40.75pt;width:119.95pt;z-index:251659264;mso-width-relative:page;mso-height-relative:page;" fillcolor="#FFFFFF [3201]" filled="t" stroked="f" coordsize="21600,21600" o:gfxdata="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cvAmUNYAAAAK&#10;AQAADwAAAAAAAAABACAAAAAiAAAAZHJzL2Rvd25yZXYueG1sUEsBAhQAFAAAAAgAh07iQEe/k8dX&#10;AgAAmgQAAA4AAAAAAAAAAQAgAAAAJQEAAGRycy9lMm9Eb2MueG1sUEsFBgAAAAAGAAYAWQEAAO4F&#10;AAAAAA==&#10;">
                <v:fill on="t" focussize="0,0"/>
                <v:stroke on="f" weight="0.5pt"/>
                <v:imagedata o:title=""/>
                <o:lock v:ext="edit" aspectratio="f"/>
                <v:textbox>
                  <w:txbxContent>
                    <w:p w14:paraId="5BE179F4">
                      <w:pPr>
                        <w:rPr>
                          <w:rFonts w:hint="eastAsia" w:ascii="楷体" w:hAnsi="楷体" w:eastAsia="楷体" w:cs="楷体"/>
                          <w:sz w:val="30"/>
                          <w:szCs w:val="30"/>
                          <w:lang w:val="en-US" w:eastAsia="zh-CN"/>
                        </w:rPr>
                      </w:pPr>
                    </w:p>
                  </w:txbxContent>
                </v:textbox>
              </v:shape>
            </w:pict>
          </mc:Fallback>
        </mc:AlternateContent>
      </w:r>
    </w:p>
    <w:p w14:paraId="687F8462">
      <w:pPr>
        <w:pStyle w:val="16"/>
        <w:jc w:val="center"/>
        <w:rPr>
          <w:sz w:val="56"/>
          <w:szCs w:val="56"/>
        </w:rPr>
      </w:pPr>
    </w:p>
    <w:p w14:paraId="6D0C61FC">
      <w:pPr>
        <w:pStyle w:val="16"/>
        <w:jc w:val="center"/>
        <w:rPr>
          <w:sz w:val="84"/>
          <w:szCs w:val="84"/>
        </w:rPr>
      </w:pPr>
    </w:p>
    <w:p w14:paraId="21BC4463">
      <w:pPr>
        <w:pStyle w:val="16"/>
        <w:jc w:val="center"/>
        <w:rPr>
          <w:sz w:val="84"/>
          <w:szCs w:val="84"/>
        </w:rPr>
      </w:pPr>
    </w:p>
    <w:p w14:paraId="4E1F5538">
      <w:pPr>
        <w:pStyle w:val="16"/>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r>
        <w:rPr>
          <w:rFonts w:hint="eastAsia" w:ascii="方正小标宋_GBK" w:hAnsi="方正小标宋_GBK" w:eastAsia="方正小标宋_GBK" w:cs="方正小标宋_GBK"/>
          <w:sz w:val="84"/>
          <w:szCs w:val="84"/>
          <w:lang w:val="en-US" w:eastAsia="zh-CN"/>
        </w:rPr>
        <w:t>筹建处</w:t>
      </w:r>
    </w:p>
    <w:p w14:paraId="09E09FE7">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决算</w:t>
      </w:r>
    </w:p>
    <w:p w14:paraId="259E9F74">
      <w:pPr>
        <w:pStyle w:val="16"/>
        <w:jc w:val="center"/>
        <w:rPr>
          <w:rFonts w:hint="eastAsia" w:ascii="方正小标宋_GBK" w:hAnsi="方正小标宋_GBK" w:eastAsia="方正小标宋_GBK" w:cs="方正小标宋_GBK"/>
          <w:sz w:val="56"/>
          <w:szCs w:val="56"/>
        </w:rPr>
      </w:pPr>
    </w:p>
    <w:p w14:paraId="1CCF40E9">
      <w:pPr>
        <w:pStyle w:val="16"/>
        <w:jc w:val="center"/>
        <w:rPr>
          <w:sz w:val="56"/>
          <w:szCs w:val="56"/>
        </w:rPr>
      </w:pPr>
    </w:p>
    <w:p w14:paraId="3F8CE781">
      <w:pPr>
        <w:pStyle w:val="16"/>
        <w:jc w:val="center"/>
        <w:rPr>
          <w:sz w:val="56"/>
          <w:szCs w:val="56"/>
        </w:rPr>
      </w:pPr>
    </w:p>
    <w:p w14:paraId="767AAA0B">
      <w:pPr>
        <w:pStyle w:val="16"/>
        <w:jc w:val="center"/>
        <w:rPr>
          <w:sz w:val="56"/>
          <w:szCs w:val="56"/>
        </w:rPr>
      </w:pPr>
    </w:p>
    <w:p w14:paraId="685A14A1">
      <w:pPr>
        <w:pStyle w:val="16"/>
        <w:jc w:val="center"/>
        <w:rPr>
          <w:sz w:val="32"/>
          <w:szCs w:val="32"/>
        </w:rPr>
      </w:pPr>
    </w:p>
    <w:p w14:paraId="086F3ED6">
      <w:pPr>
        <w:pStyle w:val="16"/>
        <w:jc w:val="center"/>
        <w:rPr>
          <w:sz w:val="32"/>
          <w:szCs w:val="32"/>
        </w:rPr>
      </w:pPr>
    </w:p>
    <w:p w14:paraId="70090F31">
      <w:pPr>
        <w:pStyle w:val="16"/>
        <w:jc w:val="center"/>
        <w:rPr>
          <w:sz w:val="32"/>
          <w:szCs w:val="32"/>
        </w:rPr>
      </w:pPr>
    </w:p>
    <w:p w14:paraId="558F6D18">
      <w:pPr>
        <w:pStyle w:val="16"/>
        <w:jc w:val="center"/>
        <w:rPr>
          <w:sz w:val="32"/>
          <w:szCs w:val="32"/>
        </w:rPr>
      </w:pPr>
    </w:p>
    <w:p w14:paraId="4CBCDB9E">
      <w:pPr>
        <w:pStyle w:val="16"/>
        <w:jc w:val="center"/>
        <w:rPr>
          <w:sz w:val="32"/>
          <w:szCs w:val="32"/>
        </w:rPr>
      </w:pPr>
    </w:p>
    <w:p w14:paraId="06E398F3">
      <w:pPr>
        <w:pStyle w:val="16"/>
        <w:jc w:val="center"/>
        <w:rPr>
          <w:sz w:val="32"/>
          <w:szCs w:val="32"/>
        </w:rPr>
      </w:pPr>
    </w:p>
    <w:p w14:paraId="54BE9E5F">
      <w:pPr>
        <w:pStyle w:val="16"/>
        <w:spacing w:line="500" w:lineRule="exact"/>
        <w:jc w:val="both"/>
        <w:rPr>
          <w:b/>
          <w:sz w:val="36"/>
          <w:szCs w:val="28"/>
        </w:rPr>
      </w:pPr>
    </w:p>
    <w:p w14:paraId="2B6E13CE">
      <w:pPr>
        <w:pStyle w:val="16"/>
        <w:spacing w:line="500" w:lineRule="exact"/>
        <w:jc w:val="center"/>
        <w:rPr>
          <w:b/>
          <w:sz w:val="36"/>
          <w:szCs w:val="28"/>
        </w:rPr>
      </w:pPr>
      <w:r>
        <w:rPr>
          <w:rFonts w:hint="eastAsia"/>
          <w:b/>
          <w:sz w:val="36"/>
          <w:szCs w:val="28"/>
        </w:rPr>
        <w:t>目录</w:t>
      </w:r>
    </w:p>
    <w:p w14:paraId="7E0D1929">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筹建处</w:t>
      </w:r>
      <w:r>
        <w:rPr>
          <w:rFonts w:hint="eastAsia" w:ascii="黑体" w:hAnsi="黑体" w:eastAsia="黑体" w:cs="黑体"/>
          <w:b w:val="0"/>
          <w:bCs/>
          <w:sz w:val="28"/>
          <w:szCs w:val="28"/>
        </w:rPr>
        <w:t>概况</w:t>
      </w:r>
    </w:p>
    <w:p w14:paraId="0F8B80F3">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1720C4C4">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14:paraId="4954AE3B">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单位</w:t>
      </w:r>
      <w:r>
        <w:rPr>
          <w:rFonts w:hint="eastAsia" w:ascii="黑体" w:hAnsi="黑体" w:eastAsia="黑体" w:cs="黑体"/>
          <w:b w:val="0"/>
          <w:bCs/>
          <w:sz w:val="28"/>
          <w:szCs w:val="28"/>
        </w:rPr>
        <w:t>决算表</w:t>
      </w:r>
    </w:p>
    <w:p w14:paraId="71099988">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05E06010">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D642147">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9F96300">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455C3B3">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7518EA01">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132C2EF3">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89EBB7A">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09941FC">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542C975">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单位</w:t>
      </w:r>
      <w:r>
        <w:rPr>
          <w:rFonts w:hint="eastAsia" w:ascii="黑体" w:hAnsi="黑体" w:eastAsia="黑体" w:cs="黑体"/>
          <w:b w:val="0"/>
          <w:bCs/>
          <w:sz w:val="28"/>
          <w:szCs w:val="28"/>
        </w:rPr>
        <w:t>决算情况说明</w:t>
      </w:r>
    </w:p>
    <w:p w14:paraId="21BC2D81">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080116EC">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36D6F3F5">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548830E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59859FB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217B770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3B077CD4">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七、财政拨款三公经费支出决算情况说明</w:t>
      </w:r>
    </w:p>
    <w:p w14:paraId="2A3E9415">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14:paraId="5F24CF3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14:paraId="1403B22B">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14:paraId="0EC5D31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14:paraId="2DB25AEF">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14:paraId="337A685F">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0510A3B1">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237406A1">
      <w:pPr>
        <w:pStyle w:val="16"/>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2EF528F8">
      <w:pPr>
        <w:pStyle w:val="16"/>
        <w:spacing w:line="500" w:lineRule="exact"/>
        <w:rPr>
          <w:rFonts w:hint="eastAsia" w:ascii="黑体" w:hAnsi="黑体" w:eastAsia="黑体" w:cs="黑体"/>
          <w:b w:val="0"/>
          <w:bCs/>
          <w:sz w:val="28"/>
          <w:szCs w:val="28"/>
        </w:rPr>
      </w:pPr>
    </w:p>
    <w:p w14:paraId="6FC7C4C6">
      <w:pPr>
        <w:jc w:val="center"/>
        <w:rPr>
          <w:sz w:val="72"/>
          <w:szCs w:val="72"/>
        </w:rPr>
      </w:pPr>
    </w:p>
    <w:p w14:paraId="3CD97502">
      <w:pPr>
        <w:jc w:val="center"/>
        <w:rPr>
          <w:sz w:val="72"/>
          <w:szCs w:val="72"/>
        </w:rPr>
      </w:pPr>
    </w:p>
    <w:p w14:paraId="78D53955">
      <w:pPr>
        <w:jc w:val="center"/>
        <w:rPr>
          <w:sz w:val="72"/>
          <w:szCs w:val="72"/>
        </w:rPr>
      </w:pPr>
    </w:p>
    <w:p w14:paraId="1E9264C7">
      <w:pPr>
        <w:jc w:val="center"/>
        <w:rPr>
          <w:sz w:val="72"/>
          <w:szCs w:val="72"/>
        </w:rPr>
      </w:pPr>
    </w:p>
    <w:p w14:paraId="6E542B1D">
      <w:pPr>
        <w:rPr>
          <w:rFonts w:hint="eastAsia" w:ascii="方正小标宋_GBK" w:hAnsi="方正小标宋_GBK" w:eastAsia="方正小标宋_GBK" w:cs="方正小标宋_GBK"/>
          <w:sz w:val="72"/>
          <w:szCs w:val="72"/>
        </w:rPr>
      </w:pPr>
    </w:p>
    <w:p w14:paraId="6379AF0A">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191A2C37">
      <w:pPr>
        <w:pStyle w:val="16"/>
        <w:jc w:val="center"/>
        <w:rPr>
          <w:rFonts w:hint="eastAsia" w:ascii="方正小标宋_GBK" w:hAnsi="方正小标宋_GBK" w:eastAsia="方正小标宋_GBK" w:cs="方正小标宋_GBK"/>
          <w:sz w:val="84"/>
          <w:szCs w:val="84"/>
        </w:rPr>
      </w:pPr>
    </w:p>
    <w:p w14:paraId="72E65245">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筹建处</w:t>
      </w:r>
      <w:r>
        <w:rPr>
          <w:rFonts w:hint="eastAsia" w:ascii="方正小标宋_GBK" w:hAnsi="方正小标宋_GBK" w:eastAsia="方正小标宋_GBK" w:cs="方正小标宋_GBK"/>
          <w:sz w:val="84"/>
          <w:szCs w:val="84"/>
        </w:rPr>
        <w:t>概况</w:t>
      </w:r>
    </w:p>
    <w:p w14:paraId="4303BC71">
      <w:pPr>
        <w:jc w:val="center"/>
        <w:rPr>
          <w:rFonts w:hint="eastAsia" w:ascii="方正小标宋_GBK" w:hAnsi="方正小标宋_GBK" w:eastAsia="方正小标宋_GBK" w:cs="方正小标宋_GBK"/>
          <w:sz w:val="72"/>
          <w:szCs w:val="72"/>
        </w:rPr>
      </w:pPr>
    </w:p>
    <w:p w14:paraId="4D87540B">
      <w:pPr>
        <w:jc w:val="center"/>
        <w:rPr>
          <w:rFonts w:hint="eastAsia" w:ascii="方正小标宋_GBK" w:hAnsi="方正小标宋_GBK" w:eastAsia="方正小标宋_GBK" w:cs="方正小标宋_GBK"/>
          <w:sz w:val="72"/>
          <w:szCs w:val="72"/>
        </w:rPr>
      </w:pPr>
    </w:p>
    <w:p w14:paraId="3E489B63">
      <w:pPr>
        <w:jc w:val="center"/>
        <w:rPr>
          <w:sz w:val="72"/>
          <w:szCs w:val="72"/>
        </w:rPr>
      </w:pPr>
    </w:p>
    <w:p w14:paraId="2D5868EC">
      <w:pPr>
        <w:jc w:val="center"/>
        <w:rPr>
          <w:sz w:val="72"/>
          <w:szCs w:val="72"/>
        </w:rPr>
      </w:pPr>
    </w:p>
    <w:p w14:paraId="2A61B7EF">
      <w:pPr>
        <w:jc w:val="center"/>
        <w:rPr>
          <w:sz w:val="72"/>
          <w:szCs w:val="72"/>
        </w:rPr>
      </w:pPr>
    </w:p>
    <w:p w14:paraId="0BED760A">
      <w:pPr>
        <w:pStyle w:val="17"/>
        <w:keepNext w:val="0"/>
        <w:keepLines w:val="0"/>
        <w:pageBreakBefore w:val="0"/>
        <w:numPr>
          <w:ilvl w:val="0"/>
          <w:numId w:val="0"/>
        </w:numPr>
        <w:kinsoku/>
        <w:wordWrap/>
        <w:overflowPunct/>
        <w:topLinePunct w:val="0"/>
        <w:autoSpaceDE/>
        <w:autoSpaceDN/>
        <w:bidi w:val="0"/>
        <w:adjustRightInd w:val="0"/>
        <w:snapToGrid w:val="0"/>
        <w:ind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一、单位</w:t>
      </w:r>
      <w:r>
        <w:rPr>
          <w:rFonts w:hint="eastAsia" w:ascii="黑体" w:hAnsi="黑体" w:eastAsia="黑体" w:cs="黑体"/>
          <w:b w:val="0"/>
          <w:bCs w:val="0"/>
          <w:sz w:val="32"/>
          <w:szCs w:val="32"/>
        </w:rPr>
        <w:t>职责</w:t>
      </w:r>
    </w:p>
    <w:p w14:paraId="047B1AAF">
      <w:pPr>
        <w:keepNext w:val="0"/>
        <w:keepLines w:val="0"/>
        <w:pageBreakBefore w:val="0"/>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val="en-US" w:eastAsia="zh-CN"/>
        </w:rPr>
        <w:t>坪塘</w:t>
      </w:r>
      <w:r>
        <w:rPr>
          <w:rFonts w:hint="eastAsia" w:ascii="仿宋_GB2312" w:hAnsi="仿宋_GB2312" w:eastAsia="仿宋_GB2312" w:cs="仿宋_GB2312"/>
          <w:sz w:val="32"/>
          <w:szCs w:val="32"/>
        </w:rPr>
        <w:t>项目选址、建设及对工程进行招投标、设计、施工、监理、咨询、采购、培训、管理等前期筹备；负责项目土地征收后续工作以及所征土地等国有资产管护工作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rPr>
        <w:t>负责局党组交付的重点项目建设管理工作。</w:t>
      </w:r>
    </w:p>
    <w:p w14:paraId="4FD91648">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7E9117CE">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筹建处</w:t>
      </w:r>
      <w:r>
        <w:rPr>
          <w:rFonts w:hint="eastAsia" w:ascii="Times New Roman" w:hAnsi="Times New Roman" w:eastAsia="仿宋_GB2312" w:cs="仿宋_GB2312"/>
          <w:bCs/>
          <w:kern w:val="0"/>
          <w:sz w:val="32"/>
          <w:szCs w:val="32"/>
        </w:rPr>
        <w:t>内设机构包括：</w:t>
      </w:r>
      <w:r>
        <w:rPr>
          <w:rFonts w:hint="eastAsia" w:ascii="仿宋_GB2312" w:hAnsi="仿宋_GB2312" w:eastAsia="仿宋_GB2312" w:cs="仿宋_GB2312"/>
          <w:color w:val="auto"/>
          <w:sz w:val="32"/>
          <w:szCs w:val="32"/>
        </w:rPr>
        <w:t>办公室、工程部、综合部</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个部门。</w:t>
      </w:r>
    </w:p>
    <w:p w14:paraId="6DCBDFC1">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jc w:val="both"/>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val="en-US" w:eastAsia="zh-CN"/>
        </w:rPr>
        <w:t>筹建处</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w:t>
      </w:r>
      <w:r>
        <w:rPr>
          <w:rFonts w:hint="eastAsia" w:ascii="Times New Roman" w:hAnsi="Times New Roman" w:eastAsia="仿宋_GB2312" w:cs="仿宋_GB2312"/>
          <w:bCs/>
          <w:kern w:val="0"/>
          <w:sz w:val="32"/>
          <w:szCs w:val="32"/>
          <w:lang w:val="en-US" w:eastAsia="zh-CN"/>
        </w:rPr>
        <w:t>单位</w:t>
      </w:r>
      <w:r>
        <w:rPr>
          <w:rFonts w:hint="eastAsia" w:ascii="Times New Roman" w:hAnsi="Times New Roman" w:eastAsia="仿宋_GB2312" w:cs="仿宋_GB2312"/>
          <w:bCs/>
          <w:kern w:val="0"/>
          <w:sz w:val="32"/>
          <w:szCs w:val="32"/>
        </w:rPr>
        <w:t>决算公开单位构成包括：</w:t>
      </w:r>
      <w:r>
        <w:rPr>
          <w:rFonts w:hint="eastAsia" w:ascii="仿宋_GB2312" w:hAnsi="仿宋_GB2312" w:eastAsia="仿宋_GB2312" w:cs="仿宋_GB2312"/>
          <w:color w:val="auto"/>
          <w:sz w:val="32"/>
          <w:szCs w:val="32"/>
          <w:lang w:val="en-US" w:eastAsia="zh-CN"/>
        </w:rPr>
        <w:t>筹建处单位本级。</w:t>
      </w:r>
    </w:p>
    <w:p w14:paraId="29429F61">
      <w:pPr>
        <w:jc w:val="left"/>
        <w:rPr>
          <w:rFonts w:ascii="仿宋_GB2312" w:eastAsia="仿宋_GB2312" w:hAnsiTheme="minorEastAsia"/>
          <w:sz w:val="28"/>
          <w:szCs w:val="32"/>
        </w:rPr>
      </w:pPr>
    </w:p>
    <w:p w14:paraId="59B6C938">
      <w:pPr>
        <w:jc w:val="center"/>
        <w:rPr>
          <w:rFonts w:ascii="黑体" w:hAnsi="黑体" w:eastAsia="黑体"/>
          <w:sz w:val="28"/>
          <w:szCs w:val="28"/>
        </w:rPr>
      </w:pPr>
    </w:p>
    <w:p w14:paraId="11D8419F">
      <w:pPr>
        <w:jc w:val="center"/>
        <w:rPr>
          <w:rFonts w:ascii="黑体" w:hAnsi="黑体" w:eastAsia="黑体"/>
          <w:sz w:val="28"/>
          <w:szCs w:val="28"/>
        </w:rPr>
      </w:pPr>
    </w:p>
    <w:p w14:paraId="68A0D3F4">
      <w:pPr>
        <w:jc w:val="center"/>
        <w:rPr>
          <w:rFonts w:ascii="黑体" w:hAnsi="黑体" w:eastAsia="黑体"/>
          <w:sz w:val="28"/>
          <w:szCs w:val="28"/>
        </w:rPr>
      </w:pPr>
    </w:p>
    <w:p w14:paraId="78EBCAAB">
      <w:pPr>
        <w:jc w:val="center"/>
        <w:rPr>
          <w:rFonts w:ascii="黑体" w:hAnsi="黑体" w:eastAsia="黑体"/>
          <w:sz w:val="28"/>
          <w:szCs w:val="28"/>
        </w:rPr>
      </w:pPr>
    </w:p>
    <w:p w14:paraId="5C797CF0">
      <w:pPr>
        <w:jc w:val="center"/>
        <w:rPr>
          <w:rFonts w:ascii="黑体" w:hAnsi="黑体" w:eastAsia="黑体"/>
          <w:sz w:val="28"/>
          <w:szCs w:val="28"/>
        </w:rPr>
      </w:pPr>
    </w:p>
    <w:p w14:paraId="71C10BC7">
      <w:pPr>
        <w:jc w:val="center"/>
        <w:rPr>
          <w:rFonts w:ascii="黑体" w:hAnsi="黑体" w:eastAsia="黑体"/>
          <w:sz w:val="28"/>
          <w:szCs w:val="28"/>
        </w:rPr>
      </w:pPr>
    </w:p>
    <w:p w14:paraId="23393598">
      <w:pPr>
        <w:jc w:val="center"/>
        <w:rPr>
          <w:rFonts w:ascii="黑体" w:hAnsi="黑体" w:eastAsia="黑体"/>
          <w:sz w:val="28"/>
          <w:szCs w:val="28"/>
        </w:rPr>
      </w:pPr>
    </w:p>
    <w:p w14:paraId="533F0EA2">
      <w:pPr>
        <w:jc w:val="center"/>
        <w:rPr>
          <w:rFonts w:ascii="黑体" w:hAnsi="黑体" w:eastAsia="黑体"/>
          <w:sz w:val="28"/>
          <w:szCs w:val="28"/>
        </w:rPr>
      </w:pPr>
    </w:p>
    <w:p w14:paraId="72664FF3">
      <w:pPr>
        <w:jc w:val="center"/>
        <w:rPr>
          <w:rFonts w:ascii="黑体" w:hAnsi="黑体" w:eastAsia="黑体"/>
          <w:sz w:val="28"/>
          <w:szCs w:val="28"/>
        </w:rPr>
      </w:pPr>
    </w:p>
    <w:p w14:paraId="7EFAE4B2">
      <w:pPr>
        <w:jc w:val="center"/>
        <w:rPr>
          <w:rFonts w:ascii="黑体" w:hAnsi="黑体" w:eastAsia="黑体"/>
          <w:sz w:val="28"/>
          <w:szCs w:val="28"/>
        </w:rPr>
      </w:pPr>
    </w:p>
    <w:p w14:paraId="11517D83">
      <w:pPr>
        <w:jc w:val="center"/>
        <w:rPr>
          <w:rFonts w:ascii="黑体" w:hAnsi="黑体" w:eastAsia="黑体"/>
          <w:sz w:val="28"/>
          <w:szCs w:val="28"/>
        </w:rPr>
      </w:pPr>
    </w:p>
    <w:p w14:paraId="75A3085F">
      <w:pPr>
        <w:jc w:val="center"/>
        <w:rPr>
          <w:rFonts w:ascii="黑体" w:hAnsi="黑体" w:eastAsia="黑体"/>
          <w:sz w:val="28"/>
          <w:szCs w:val="28"/>
        </w:rPr>
      </w:pPr>
    </w:p>
    <w:p w14:paraId="73D288BB">
      <w:pPr>
        <w:jc w:val="center"/>
        <w:rPr>
          <w:sz w:val="72"/>
          <w:szCs w:val="72"/>
        </w:rPr>
      </w:pPr>
    </w:p>
    <w:p w14:paraId="3447720B">
      <w:pPr>
        <w:jc w:val="center"/>
        <w:rPr>
          <w:sz w:val="72"/>
          <w:szCs w:val="72"/>
        </w:rPr>
      </w:pPr>
    </w:p>
    <w:p w14:paraId="5D6ED544">
      <w:pPr>
        <w:jc w:val="center"/>
        <w:rPr>
          <w:sz w:val="72"/>
          <w:szCs w:val="72"/>
        </w:rPr>
      </w:pPr>
    </w:p>
    <w:p w14:paraId="0818F309">
      <w:pPr>
        <w:jc w:val="center"/>
        <w:rPr>
          <w:sz w:val="72"/>
          <w:szCs w:val="72"/>
        </w:rPr>
      </w:pPr>
    </w:p>
    <w:p w14:paraId="23DEF4AA">
      <w:pPr>
        <w:pStyle w:val="16"/>
        <w:jc w:val="center"/>
        <w:rPr>
          <w:rFonts w:hint="eastAsia" w:ascii="方正小标宋_GBK" w:hAnsi="方正小标宋_GBK" w:eastAsia="方正小标宋_GBK" w:cs="方正小标宋_GBK"/>
          <w:sz w:val="84"/>
          <w:szCs w:val="84"/>
        </w:rPr>
      </w:pPr>
    </w:p>
    <w:p w14:paraId="379BC5C7">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9C0B83E">
      <w:pPr>
        <w:pStyle w:val="16"/>
        <w:jc w:val="center"/>
        <w:rPr>
          <w:rFonts w:hint="eastAsia" w:ascii="方正小标宋_GBK" w:hAnsi="方正小标宋_GBK" w:eastAsia="方正小标宋_GBK" w:cs="方正小标宋_GBK"/>
          <w:sz w:val="84"/>
          <w:szCs w:val="84"/>
        </w:rPr>
      </w:pPr>
    </w:p>
    <w:p w14:paraId="395822BD">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决算表</w:t>
      </w:r>
    </w:p>
    <w:p w14:paraId="564127A1">
      <w:pPr>
        <w:jc w:val="center"/>
        <w:rPr>
          <w:sz w:val="72"/>
          <w:szCs w:val="72"/>
        </w:rPr>
      </w:pPr>
    </w:p>
    <w:p w14:paraId="5B3A3AEA">
      <w:pPr>
        <w:jc w:val="center"/>
        <w:rPr>
          <w:sz w:val="72"/>
          <w:szCs w:val="72"/>
        </w:rPr>
      </w:pPr>
    </w:p>
    <w:p w14:paraId="5395F226">
      <w:pPr>
        <w:jc w:val="center"/>
        <w:rPr>
          <w:sz w:val="72"/>
          <w:szCs w:val="72"/>
        </w:rPr>
      </w:pPr>
    </w:p>
    <w:p w14:paraId="18C4768D">
      <w:pPr>
        <w:jc w:val="center"/>
        <w:rPr>
          <w:sz w:val="72"/>
          <w:szCs w:val="72"/>
        </w:rPr>
      </w:pPr>
    </w:p>
    <w:p w14:paraId="45C279B7">
      <w:pPr>
        <w:jc w:val="center"/>
        <w:rPr>
          <w:sz w:val="72"/>
          <w:szCs w:val="72"/>
        </w:rPr>
      </w:pPr>
    </w:p>
    <w:p w14:paraId="6849BB24">
      <w:pPr>
        <w:jc w:val="center"/>
        <w:rPr>
          <w:sz w:val="72"/>
          <w:szCs w:val="72"/>
        </w:rPr>
      </w:pPr>
    </w:p>
    <w:p w14:paraId="58F3B0DC">
      <w:pPr>
        <w:jc w:val="left"/>
        <w:rPr>
          <w:sz w:val="32"/>
          <w:szCs w:val="32"/>
        </w:rPr>
      </w:pPr>
    </w:p>
    <w:p w14:paraId="0A0991CD">
      <w:pPr>
        <w:pStyle w:val="9"/>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14:paraId="7213056E">
      <w:pPr>
        <w:jc w:val="center"/>
        <w:rPr>
          <w:rFonts w:hint="default" w:ascii="黑体" w:hAnsi="宋体" w:eastAsia="黑体" w:cs="黑体"/>
          <w:i w:val="0"/>
          <w:color w:val="000000"/>
          <w:kern w:val="0"/>
          <w:sz w:val="30"/>
          <w:szCs w:val="30"/>
          <w:u w:val="none"/>
          <w:lang w:val="en-US" w:eastAsia="zh-CN" w:bidi="ar"/>
        </w:rPr>
      </w:pPr>
      <w:r>
        <w:rPr>
          <w:rFonts w:ascii="Times New Roman" w:hAnsi="Times New Roman" w:eastAsia="黑体" w:cs="Times New Roman"/>
          <w:bCs/>
          <w:kern w:val="0"/>
          <w:sz w:val="32"/>
          <w:szCs w:val="32"/>
        </w:rPr>
        <w:t xml:space="preserve"> </w:t>
      </w:r>
      <w:r>
        <w:rPr>
          <w:rFonts w:hint="default" w:ascii="黑体" w:hAnsi="宋体" w:eastAsia="黑体" w:cs="黑体"/>
          <w:i w:val="0"/>
          <w:color w:val="000000"/>
          <w:kern w:val="0"/>
          <w:sz w:val="30"/>
          <w:szCs w:val="30"/>
          <w:u w:val="none"/>
          <w:lang w:val="en-US" w:eastAsia="zh-CN" w:bidi="ar"/>
        </w:rPr>
        <w:t>收入支出决算总表</w:t>
      </w:r>
    </w:p>
    <w:p w14:paraId="40401D27">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公开01表</w:t>
      </w:r>
    </w:p>
    <w:p w14:paraId="177E8870">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4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89"/>
        <w:gridCol w:w="876"/>
        <w:gridCol w:w="1170"/>
        <w:gridCol w:w="4900"/>
        <w:gridCol w:w="914"/>
        <w:gridCol w:w="1221"/>
      </w:tblGrid>
      <w:tr w14:paraId="25E37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03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CF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703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FE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5803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1D3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15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A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61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A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C2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2CD0F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206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C61CB">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23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1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2720F">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28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0E99C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41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17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13C3A">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FE7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6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E6CD4">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252.68</w:t>
            </w:r>
          </w:p>
        </w:tc>
      </w:tr>
      <w:tr w14:paraId="785AB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98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AB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333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BC7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28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61F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EED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7C9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79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D50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659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C6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A0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F50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502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75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913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69D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DBA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92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9EF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E6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A1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450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359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B71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3E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A7C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DF7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0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2D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64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A42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5A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235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BE5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E8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C4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2B0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54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849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23E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FFC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619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F1E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A30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6BF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FEC4">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11.30</w:t>
            </w:r>
          </w:p>
        </w:tc>
      </w:tr>
      <w:tr w14:paraId="519BF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F0BA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29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F58A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8B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9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8B5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0DB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12C2C">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4BC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E3D3">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FF4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3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FC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D35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B7CB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B2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9928D">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6D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8F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9F6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E68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7F4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B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31222">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DF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81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73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F9E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07AC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1E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FE162">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A8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89F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EE6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DB9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88D4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4D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7C031">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567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88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FC7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1F5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4B8CF">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2D4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E65FE">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F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20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4C2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1AE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12480">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A8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025D5">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111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2F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967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6F5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503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6B5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00915">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FDB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E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547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DD7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36B69">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7D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08153">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4AA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9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7F8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2B9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F07E3">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90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6774C">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D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E0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B848">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r>
      <w:tr w14:paraId="44F4C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0C8B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9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1D389">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797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D1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A7A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934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74D78">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17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DC24">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3A6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164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32E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E7D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7F8C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B92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299B">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4D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C6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0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E3C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844B3">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B9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B4967">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D67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FB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D83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FCB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4525">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BC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A515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AB1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E29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812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5AD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B71AA">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D5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C1E0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5DD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0CA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88C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4E5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87ECF">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C8C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BCCD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4FC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445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18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923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F76C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C9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11C4">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9F03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43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F0B3">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r>
      <w:tr w14:paraId="0DE93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550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使用非财政拨款结余和专用结余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17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BE1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3ED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3CF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AB5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A93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8FF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42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856FC">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4D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B7D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376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9A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D788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27E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E86B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B261E">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29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9830F">
            <w:pPr>
              <w:jc w:val="left"/>
              <w:rPr>
                <w:rFonts w:hint="eastAsia" w:ascii="宋体" w:hAnsi="宋体" w:eastAsia="宋体" w:cs="宋体"/>
                <w:i w:val="0"/>
                <w:iCs w:val="0"/>
                <w:color w:val="000000"/>
                <w:sz w:val="22"/>
                <w:szCs w:val="22"/>
                <w:u w:val="none"/>
              </w:rPr>
            </w:pPr>
          </w:p>
        </w:tc>
      </w:tr>
      <w:tr w14:paraId="7601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F4B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82C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347B5">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3BB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70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DC80">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r>
    </w:tbl>
    <w:p w14:paraId="2B4DE5B8">
      <w:pPr>
        <w:keepNext w:val="0"/>
        <w:keepLines w:val="0"/>
        <w:pageBreakBefore w:val="0"/>
        <w:kinsoku/>
        <w:wordWrap/>
        <w:overflowPunct/>
        <w:topLinePunct w:val="0"/>
        <w:autoSpaceDE/>
        <w:autoSpaceDN/>
        <w:bidi w:val="0"/>
        <w:adjustRightInd/>
        <w:ind w:left="0" w:leftChars="0" w:firstLine="720" w:firstLineChars="300"/>
        <w:jc w:val="both"/>
        <w:textAlignment w:val="auto"/>
        <w:rPr>
          <w:rFonts w:hint="eastAsia" w:asciiTheme="minorEastAsia" w:hAnsiTheme="minorEastAsia" w:eastAsiaTheme="minorEastAsia" w:cstheme="minorEastAsia"/>
          <w:sz w:val="24"/>
          <w:szCs w:val="24"/>
        </w:rPr>
      </w:pPr>
    </w:p>
    <w:p w14:paraId="5C053AA8">
      <w:pPr>
        <w:keepNext w:val="0"/>
        <w:keepLines w:val="0"/>
        <w:pageBreakBefore w:val="0"/>
        <w:kinsoku/>
        <w:wordWrap/>
        <w:overflowPunct/>
        <w:topLinePunct w:val="0"/>
        <w:autoSpaceDE/>
        <w:autoSpaceDN/>
        <w:bidi w:val="0"/>
        <w:adjustRightInd/>
        <w:ind w:left="0" w:leftChars="0" w:firstLine="720" w:firstLineChars="300"/>
        <w:jc w:val="both"/>
        <w:textAlignment w:val="auto"/>
        <w:rPr>
          <w:rFonts w:hint="eastAsia"/>
        </w:rPr>
      </w:pPr>
      <w:r>
        <w:rPr>
          <w:rFonts w:hint="eastAsia" w:asciiTheme="minorEastAsia" w:hAnsiTheme="minorEastAsia" w:eastAsiaTheme="minorEastAsia" w:cstheme="minorEastAsia"/>
          <w:sz w:val="24"/>
          <w:szCs w:val="24"/>
        </w:rPr>
        <w:t>注：1.本表反映部门本年度的总收支和年末结转结余情况。</w:t>
      </w:r>
    </w:p>
    <w:p w14:paraId="3D265660">
      <w:pPr>
        <w:pStyle w:val="5"/>
        <w:keepNext w:val="0"/>
        <w:keepLines w:val="0"/>
        <w:pageBreakBefore w:val="0"/>
        <w:kinsoku/>
        <w:wordWrap/>
        <w:overflowPunct/>
        <w:topLinePunct w:val="0"/>
        <w:autoSpaceDE/>
        <w:autoSpaceDN/>
        <w:bidi w:val="0"/>
        <w:adjustRightInd/>
        <w:spacing w:after="0"/>
        <w:ind w:left="0" w:leftChars="0" w:firstLine="1200" w:firstLineChars="500"/>
        <w:jc w:val="both"/>
        <w:textAlignment w:val="auto"/>
        <w:rPr>
          <w:rFonts w:hint="eastAsia"/>
        </w:rPr>
      </w:pPr>
      <w:r>
        <w:rPr>
          <w:rFonts w:hint="eastAsia"/>
        </w:rPr>
        <w:t>2.本套报表金额单位转换时可能存在尾数误差。</w:t>
      </w:r>
    </w:p>
    <w:p w14:paraId="2327818C"/>
    <w:p w14:paraId="0BCD40A4">
      <w:pPr>
        <w:pStyle w:val="9"/>
      </w:pPr>
    </w:p>
    <w:p w14:paraId="2B905F63">
      <w:pPr>
        <w:pStyle w:val="5"/>
      </w:pPr>
    </w:p>
    <w:p w14:paraId="2A849434"/>
    <w:p w14:paraId="115F2B3D">
      <w:pPr>
        <w:pStyle w:val="9"/>
      </w:pPr>
    </w:p>
    <w:p w14:paraId="3227B64F">
      <w:pPr>
        <w:pStyle w:val="5"/>
      </w:pPr>
    </w:p>
    <w:p w14:paraId="5DF67D15"/>
    <w:p w14:paraId="1A1BD147">
      <w:pPr>
        <w:pStyle w:val="9"/>
      </w:pPr>
    </w:p>
    <w:p w14:paraId="09943913">
      <w:pPr>
        <w:pStyle w:val="5"/>
      </w:pPr>
    </w:p>
    <w:p w14:paraId="541988D5"/>
    <w:p w14:paraId="1B8AE0D1">
      <w:pPr>
        <w:pStyle w:val="9"/>
      </w:pPr>
    </w:p>
    <w:p w14:paraId="610BD887">
      <w:pPr>
        <w:pStyle w:val="5"/>
      </w:pPr>
    </w:p>
    <w:p w14:paraId="58260CD2"/>
    <w:p w14:paraId="164A5F5A">
      <w:pPr>
        <w:pStyle w:val="9"/>
      </w:pPr>
    </w:p>
    <w:p w14:paraId="6768FD86">
      <w:pPr>
        <w:pStyle w:val="5"/>
      </w:pPr>
    </w:p>
    <w:p w14:paraId="277877C3"/>
    <w:p w14:paraId="648E344E">
      <w:pPr>
        <w:pStyle w:val="9"/>
      </w:pPr>
    </w:p>
    <w:p w14:paraId="53B32133">
      <w:pPr>
        <w:pStyle w:val="5"/>
      </w:pPr>
    </w:p>
    <w:p w14:paraId="531E786B"/>
    <w:p w14:paraId="39E8DBCC">
      <w:pPr>
        <w:pStyle w:val="9"/>
      </w:pPr>
    </w:p>
    <w:p w14:paraId="778FA625">
      <w:pPr>
        <w:pStyle w:val="5"/>
      </w:pPr>
    </w:p>
    <w:p w14:paraId="00D33782"/>
    <w:p w14:paraId="172A2499">
      <w:pPr>
        <w:pStyle w:val="9"/>
      </w:pPr>
    </w:p>
    <w:p w14:paraId="0E3186C5">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收入决算表</w:t>
      </w:r>
    </w:p>
    <w:p w14:paraId="49B9C6B0">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公开02表</w:t>
      </w:r>
    </w:p>
    <w:p w14:paraId="5891B5CE">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50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0"/>
        <w:gridCol w:w="3736"/>
        <w:gridCol w:w="1784"/>
        <w:gridCol w:w="1784"/>
        <w:gridCol w:w="1471"/>
        <w:gridCol w:w="1397"/>
        <w:gridCol w:w="1338"/>
        <w:gridCol w:w="1324"/>
        <w:gridCol w:w="1221"/>
      </w:tblGrid>
      <w:tr w14:paraId="5E264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F6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530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EDA0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4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C9F3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072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DCD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5BE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29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15228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A2D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12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A6AD9">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AFB8A">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05521">
            <w:pPr>
              <w:jc w:val="center"/>
              <w:rPr>
                <w:rFonts w:hint="eastAsia" w:ascii="宋体" w:hAnsi="宋体" w:eastAsia="宋体" w:cs="宋体"/>
                <w:i w:val="0"/>
                <w:iCs w:val="0"/>
                <w:color w:val="000000"/>
                <w:sz w:val="22"/>
                <w:szCs w:val="22"/>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5CD8E">
            <w:pPr>
              <w:jc w:val="center"/>
              <w:rPr>
                <w:rFonts w:hint="eastAsia" w:ascii="宋体" w:hAnsi="宋体" w:eastAsia="宋体" w:cs="宋体"/>
                <w:i w:val="0"/>
                <w:iCs w:val="0"/>
                <w:color w:val="000000"/>
                <w:sz w:val="22"/>
                <w:szCs w:val="22"/>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46B5B">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4C05F">
            <w:pPr>
              <w:jc w:val="center"/>
              <w:rPr>
                <w:rFonts w:hint="eastAsia" w:ascii="宋体" w:hAnsi="宋体" w:eastAsia="宋体" w:cs="宋体"/>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D8CEA">
            <w:pPr>
              <w:jc w:val="center"/>
              <w:rPr>
                <w:rFonts w:hint="eastAsia" w:ascii="宋体" w:hAnsi="宋体" w:eastAsia="宋体" w:cs="宋体"/>
                <w:i w:val="0"/>
                <w:iCs w:val="0"/>
                <w:color w:val="000000"/>
                <w:sz w:val="22"/>
                <w:szCs w:val="22"/>
                <w:u w:val="none"/>
              </w:rPr>
            </w:pPr>
          </w:p>
        </w:tc>
      </w:tr>
      <w:tr w14:paraId="796F4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9A5DA">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202C6">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59DEA7">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CFF0C">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0A3AE">
            <w:pPr>
              <w:jc w:val="center"/>
              <w:rPr>
                <w:rFonts w:hint="eastAsia" w:ascii="宋体" w:hAnsi="宋体" w:eastAsia="宋体" w:cs="宋体"/>
                <w:i w:val="0"/>
                <w:iCs w:val="0"/>
                <w:color w:val="000000"/>
                <w:sz w:val="22"/>
                <w:szCs w:val="22"/>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5D0E7">
            <w:pPr>
              <w:jc w:val="center"/>
              <w:rPr>
                <w:rFonts w:hint="eastAsia" w:ascii="宋体" w:hAnsi="宋体" w:eastAsia="宋体" w:cs="宋体"/>
                <w:i w:val="0"/>
                <w:iCs w:val="0"/>
                <w:color w:val="000000"/>
                <w:sz w:val="22"/>
                <w:szCs w:val="22"/>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2FE40">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FA8B0">
            <w:pPr>
              <w:jc w:val="center"/>
              <w:rPr>
                <w:rFonts w:hint="eastAsia" w:ascii="宋体" w:hAnsi="宋体" w:eastAsia="宋体" w:cs="宋体"/>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EBAF3">
            <w:pPr>
              <w:jc w:val="center"/>
              <w:rPr>
                <w:rFonts w:hint="eastAsia" w:ascii="宋体" w:hAnsi="宋体" w:eastAsia="宋体" w:cs="宋体"/>
                <w:i w:val="0"/>
                <w:iCs w:val="0"/>
                <w:color w:val="000000"/>
                <w:sz w:val="22"/>
                <w:szCs w:val="22"/>
                <w:u w:val="none"/>
              </w:rPr>
            </w:pPr>
          </w:p>
        </w:tc>
      </w:tr>
      <w:tr w14:paraId="2236B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41ACC">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3E15A">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7341E5">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26693">
            <w:pPr>
              <w:jc w:val="center"/>
              <w:rPr>
                <w:rFonts w:hint="eastAsia" w:ascii="宋体" w:hAnsi="宋体" w:eastAsia="宋体" w:cs="宋体"/>
                <w:i w:val="0"/>
                <w:iCs w:val="0"/>
                <w:color w:val="000000"/>
                <w:sz w:val="22"/>
                <w:szCs w:val="22"/>
                <w:u w:val="none"/>
              </w:rPr>
            </w:pPr>
          </w:p>
        </w:tc>
        <w:tc>
          <w:tcPr>
            <w:tcW w:w="14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A0A2C">
            <w:pPr>
              <w:jc w:val="center"/>
              <w:rPr>
                <w:rFonts w:hint="eastAsia" w:ascii="宋体" w:hAnsi="宋体" w:eastAsia="宋体" w:cs="宋体"/>
                <w:i w:val="0"/>
                <w:iCs w:val="0"/>
                <w:color w:val="000000"/>
                <w:sz w:val="22"/>
                <w:szCs w:val="22"/>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7A03D">
            <w:pPr>
              <w:jc w:val="center"/>
              <w:rPr>
                <w:rFonts w:hint="eastAsia" w:ascii="宋体" w:hAnsi="宋体" w:eastAsia="宋体" w:cs="宋体"/>
                <w:i w:val="0"/>
                <w:iCs w:val="0"/>
                <w:color w:val="000000"/>
                <w:sz w:val="22"/>
                <w:szCs w:val="22"/>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A255C">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8D8FB">
            <w:pPr>
              <w:jc w:val="center"/>
              <w:rPr>
                <w:rFonts w:hint="eastAsia" w:ascii="宋体" w:hAnsi="宋体" w:eastAsia="宋体" w:cs="宋体"/>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8512E">
            <w:pPr>
              <w:jc w:val="center"/>
              <w:rPr>
                <w:rFonts w:hint="eastAsia" w:ascii="宋体" w:hAnsi="宋体" w:eastAsia="宋体" w:cs="宋体"/>
                <w:i w:val="0"/>
                <w:iCs w:val="0"/>
                <w:color w:val="000000"/>
                <w:sz w:val="22"/>
                <w:szCs w:val="22"/>
                <w:u w:val="none"/>
              </w:rPr>
            </w:pPr>
          </w:p>
        </w:tc>
      </w:tr>
      <w:tr w14:paraId="5A68D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38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FE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34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1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9E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25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00D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02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40E8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0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C1779">
            <w:pPr>
              <w:keepNext w:val="0"/>
              <w:keepLines w:val="0"/>
              <w:widowControl/>
              <w:suppressLineNumbers w:val="0"/>
              <w:jc w:val="right"/>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275.78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AFAC">
            <w:pPr>
              <w:keepNext w:val="0"/>
              <w:keepLines w:val="0"/>
              <w:widowControl/>
              <w:suppressLineNumbers w:val="0"/>
              <w:jc w:val="right"/>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275.78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A9D5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7AC8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9DEE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1E3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F5E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3D32A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22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42A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125B1">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6A56">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7EE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EA7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346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F45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B4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8F5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CDD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738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9C5B7">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BA398">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D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881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F6B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427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D1F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AEC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2A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407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35A0">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252.48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61E18">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252.48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229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333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E59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1F4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D14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bl>
    <w:p w14:paraId="2553ED94">
      <w:pPr>
        <w:rPr>
          <w:rFonts w:hint="eastAsia"/>
        </w:rPr>
      </w:pPr>
      <w:r>
        <w:rPr>
          <w:rFonts w:hint="eastAsia"/>
        </w:rPr>
        <w:t>注：本表反映部门本年度取得的各项收入情况。</w:t>
      </w:r>
    </w:p>
    <w:p w14:paraId="7C27CCD1">
      <w:pPr>
        <w:pStyle w:val="9"/>
        <w:rPr>
          <w:rFonts w:hint="eastAsia"/>
        </w:rPr>
      </w:pPr>
    </w:p>
    <w:p w14:paraId="2C2505E1">
      <w:pPr>
        <w:pStyle w:val="5"/>
        <w:rPr>
          <w:rFonts w:hint="eastAsia"/>
        </w:rPr>
      </w:pPr>
    </w:p>
    <w:p w14:paraId="2C3AC0D2">
      <w:pPr>
        <w:rPr>
          <w:rFonts w:hint="eastAsia"/>
        </w:rPr>
      </w:pPr>
    </w:p>
    <w:p w14:paraId="5AC4E21E">
      <w:pPr>
        <w:pStyle w:val="9"/>
        <w:rPr>
          <w:rFonts w:hint="eastAsia"/>
        </w:rPr>
      </w:pPr>
    </w:p>
    <w:p w14:paraId="107E7600">
      <w:pPr>
        <w:pStyle w:val="5"/>
        <w:rPr>
          <w:rFonts w:hint="eastAsia"/>
        </w:rPr>
      </w:pPr>
    </w:p>
    <w:p w14:paraId="772537D4">
      <w:pPr>
        <w:rPr>
          <w:rFonts w:hint="eastAsia"/>
        </w:rPr>
      </w:pPr>
    </w:p>
    <w:p w14:paraId="27543DB7">
      <w:pPr>
        <w:pStyle w:val="9"/>
        <w:rPr>
          <w:rFonts w:hint="eastAsia"/>
        </w:rPr>
      </w:pPr>
    </w:p>
    <w:p w14:paraId="30423EAA">
      <w:pPr>
        <w:pStyle w:val="5"/>
        <w:rPr>
          <w:rFonts w:hint="eastAsia"/>
        </w:rPr>
      </w:pPr>
    </w:p>
    <w:p w14:paraId="4D134330">
      <w:pPr>
        <w:rPr>
          <w:rFonts w:hint="eastAsia"/>
        </w:rPr>
      </w:pPr>
    </w:p>
    <w:p w14:paraId="2ED0C0A5">
      <w:pPr>
        <w:pStyle w:val="9"/>
        <w:rPr>
          <w:rFonts w:hint="eastAsia"/>
        </w:rPr>
      </w:pPr>
    </w:p>
    <w:p w14:paraId="5928F008">
      <w:pPr>
        <w:pStyle w:val="5"/>
        <w:rPr>
          <w:rFonts w:hint="eastAsia"/>
        </w:rPr>
      </w:pPr>
    </w:p>
    <w:p w14:paraId="03AE496A">
      <w:pPr>
        <w:rPr>
          <w:rFonts w:hint="eastAsia"/>
        </w:rPr>
      </w:pPr>
    </w:p>
    <w:p w14:paraId="7345B17C">
      <w:pPr>
        <w:pStyle w:val="9"/>
        <w:rPr>
          <w:rFonts w:hint="eastAsia"/>
        </w:rPr>
      </w:pPr>
    </w:p>
    <w:p w14:paraId="6B66E9B0">
      <w:pPr>
        <w:pStyle w:val="5"/>
        <w:rPr>
          <w:rFonts w:hint="eastAsia"/>
        </w:rPr>
      </w:pPr>
    </w:p>
    <w:p w14:paraId="0BC316F0">
      <w:pPr>
        <w:rPr>
          <w:rFonts w:hint="eastAsia"/>
        </w:rPr>
      </w:pPr>
    </w:p>
    <w:p w14:paraId="62E88B09">
      <w:pPr>
        <w:pStyle w:val="9"/>
        <w:rPr>
          <w:rFonts w:hint="eastAsia"/>
        </w:rPr>
      </w:pPr>
    </w:p>
    <w:p w14:paraId="21C9A895">
      <w:pPr>
        <w:pStyle w:val="5"/>
        <w:rPr>
          <w:rFonts w:hint="eastAsia"/>
        </w:rPr>
      </w:pPr>
    </w:p>
    <w:p w14:paraId="6F2588C2">
      <w:pPr>
        <w:rPr>
          <w:rFonts w:hint="eastAsia"/>
        </w:rPr>
      </w:pPr>
    </w:p>
    <w:p w14:paraId="223A0B2B">
      <w:pPr>
        <w:pStyle w:val="9"/>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支出决算表</w:t>
      </w:r>
    </w:p>
    <w:p w14:paraId="52EB9E1A">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公开03表</w:t>
      </w:r>
    </w:p>
    <w:p w14:paraId="52A575CA">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45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9"/>
        <w:gridCol w:w="3736"/>
        <w:gridCol w:w="1792"/>
        <w:gridCol w:w="1792"/>
        <w:gridCol w:w="1792"/>
        <w:gridCol w:w="1612"/>
        <w:gridCol w:w="1389"/>
        <w:gridCol w:w="1493"/>
      </w:tblGrid>
      <w:tr w14:paraId="33CD4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46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63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2955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A20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E110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453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17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D29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28EB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27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2A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305AA">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13361">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D524B">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334A4">
            <w:pPr>
              <w:jc w:val="center"/>
              <w:rPr>
                <w:rFonts w:hint="eastAsia" w:ascii="宋体" w:hAnsi="宋体" w:eastAsia="宋体" w:cs="宋体"/>
                <w:i w:val="0"/>
                <w:iCs w:val="0"/>
                <w:color w:val="000000"/>
                <w:sz w:val="22"/>
                <w:szCs w:val="22"/>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F0551">
            <w:pPr>
              <w:jc w:val="center"/>
              <w:rPr>
                <w:rFonts w:hint="eastAsia" w:ascii="宋体" w:hAnsi="宋体" w:eastAsia="宋体" w:cs="宋体"/>
                <w:i w:val="0"/>
                <w:iCs w:val="0"/>
                <w:color w:val="000000"/>
                <w:sz w:val="22"/>
                <w:szCs w:val="22"/>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4789C">
            <w:pPr>
              <w:jc w:val="center"/>
              <w:rPr>
                <w:rFonts w:hint="eastAsia" w:ascii="宋体" w:hAnsi="宋体" w:eastAsia="宋体" w:cs="宋体"/>
                <w:i w:val="0"/>
                <w:iCs w:val="0"/>
                <w:color w:val="000000"/>
                <w:sz w:val="22"/>
                <w:szCs w:val="22"/>
                <w:u w:val="none"/>
              </w:rPr>
            </w:pPr>
          </w:p>
        </w:tc>
      </w:tr>
      <w:tr w14:paraId="38ED1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514D5">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B4D4F">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E3E70">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1C618">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90B18">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7B156">
            <w:pPr>
              <w:jc w:val="center"/>
              <w:rPr>
                <w:rFonts w:hint="eastAsia" w:ascii="宋体" w:hAnsi="宋体" w:eastAsia="宋体" w:cs="宋体"/>
                <w:i w:val="0"/>
                <w:iCs w:val="0"/>
                <w:color w:val="000000"/>
                <w:sz w:val="22"/>
                <w:szCs w:val="22"/>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B6FE0C">
            <w:pPr>
              <w:jc w:val="center"/>
              <w:rPr>
                <w:rFonts w:hint="eastAsia" w:ascii="宋体" w:hAnsi="宋体" w:eastAsia="宋体" w:cs="宋体"/>
                <w:i w:val="0"/>
                <w:iCs w:val="0"/>
                <w:color w:val="000000"/>
                <w:sz w:val="22"/>
                <w:szCs w:val="22"/>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534F8">
            <w:pPr>
              <w:jc w:val="center"/>
              <w:rPr>
                <w:rFonts w:hint="eastAsia" w:ascii="宋体" w:hAnsi="宋体" w:eastAsia="宋体" w:cs="宋体"/>
                <w:i w:val="0"/>
                <w:iCs w:val="0"/>
                <w:color w:val="000000"/>
                <w:sz w:val="22"/>
                <w:szCs w:val="22"/>
                <w:u w:val="none"/>
              </w:rPr>
            </w:pPr>
          </w:p>
        </w:tc>
      </w:tr>
      <w:tr w14:paraId="33F1D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AF7CD">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1F0E4">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70321">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0A861">
            <w:pPr>
              <w:jc w:val="center"/>
              <w:rPr>
                <w:rFonts w:hint="eastAsia" w:ascii="宋体" w:hAnsi="宋体" w:eastAsia="宋体" w:cs="宋体"/>
                <w:i w:val="0"/>
                <w:iCs w:val="0"/>
                <w:color w:val="000000"/>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20F11">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19A59E">
            <w:pPr>
              <w:jc w:val="center"/>
              <w:rPr>
                <w:rFonts w:hint="eastAsia" w:ascii="宋体" w:hAnsi="宋体" w:eastAsia="宋体" w:cs="宋体"/>
                <w:i w:val="0"/>
                <w:iCs w:val="0"/>
                <w:color w:val="000000"/>
                <w:sz w:val="22"/>
                <w:szCs w:val="22"/>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F3F6C">
            <w:pPr>
              <w:jc w:val="center"/>
              <w:rPr>
                <w:rFonts w:hint="eastAsia" w:ascii="宋体" w:hAnsi="宋体" w:eastAsia="宋体" w:cs="宋体"/>
                <w:i w:val="0"/>
                <w:iCs w:val="0"/>
                <w:color w:val="000000"/>
                <w:sz w:val="22"/>
                <w:szCs w:val="22"/>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3EB21">
            <w:pPr>
              <w:jc w:val="center"/>
              <w:rPr>
                <w:rFonts w:hint="eastAsia" w:ascii="宋体" w:hAnsi="宋体" w:eastAsia="宋体" w:cs="宋体"/>
                <w:i w:val="0"/>
                <w:iCs w:val="0"/>
                <w:color w:val="000000"/>
                <w:sz w:val="22"/>
                <w:szCs w:val="22"/>
                <w:u w:val="none"/>
              </w:rPr>
            </w:pPr>
          </w:p>
        </w:tc>
      </w:tr>
      <w:tr w14:paraId="6DA56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B05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19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61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F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A40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D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9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1EA8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55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7614">
            <w:pPr>
              <w:keepNext w:val="0"/>
              <w:keepLines w:val="0"/>
              <w:widowControl/>
              <w:suppressLineNumbers w:val="0"/>
              <w:jc w:val="right"/>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DF914">
            <w:pPr>
              <w:keepNext w:val="0"/>
              <w:keepLines w:val="0"/>
              <w:widowControl/>
              <w:suppressLineNumbers w:val="0"/>
              <w:jc w:val="right"/>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123.50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9730">
            <w:pPr>
              <w:keepNext w:val="0"/>
              <w:keepLines w:val="0"/>
              <w:widowControl/>
              <w:suppressLineNumbers w:val="0"/>
              <w:jc w:val="right"/>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152.48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58B1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FEA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97F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2464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9E1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58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AAFA">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8FD1">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AEE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14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EC3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66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A19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C81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93A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49A7">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4625A">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1A58C">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0.93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D9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52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313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74A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B32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9DF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F3B3">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252.68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06AC">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101.13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6A75A">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151.55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91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D80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CB6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bl>
    <w:p w14:paraId="2DEFE943">
      <w:pPr>
        <w:ind w:firstLine="420" w:firstLineChars="200"/>
        <w:rPr>
          <w:rFonts w:hint="eastAsia"/>
        </w:rPr>
      </w:pPr>
      <w:r>
        <w:rPr>
          <w:rFonts w:hint="eastAsia"/>
        </w:rPr>
        <w:t>注：本表反映部门本年度各项支出情况。</w:t>
      </w:r>
    </w:p>
    <w:p w14:paraId="31AAA079">
      <w:pPr>
        <w:pStyle w:val="9"/>
        <w:rPr>
          <w:rFonts w:hint="eastAsia"/>
        </w:rPr>
      </w:pPr>
    </w:p>
    <w:p w14:paraId="735399D6">
      <w:pPr>
        <w:pStyle w:val="5"/>
        <w:rPr>
          <w:rFonts w:hint="eastAsia"/>
        </w:rPr>
      </w:pPr>
    </w:p>
    <w:p w14:paraId="78023E14">
      <w:pPr>
        <w:rPr>
          <w:rFonts w:hint="eastAsia"/>
        </w:rPr>
      </w:pPr>
    </w:p>
    <w:p w14:paraId="42191299">
      <w:pPr>
        <w:pStyle w:val="9"/>
        <w:rPr>
          <w:rFonts w:hint="eastAsia"/>
        </w:rPr>
      </w:pPr>
    </w:p>
    <w:p w14:paraId="39D1BD5A">
      <w:pPr>
        <w:pStyle w:val="5"/>
        <w:rPr>
          <w:rFonts w:hint="eastAsia"/>
        </w:rPr>
      </w:pPr>
    </w:p>
    <w:p w14:paraId="07641041">
      <w:pPr>
        <w:rPr>
          <w:rFonts w:hint="eastAsia"/>
        </w:rPr>
      </w:pPr>
    </w:p>
    <w:p w14:paraId="3558BB43">
      <w:pPr>
        <w:pStyle w:val="9"/>
        <w:rPr>
          <w:rFonts w:hint="eastAsia"/>
        </w:rPr>
      </w:pPr>
    </w:p>
    <w:p w14:paraId="7036B4E1">
      <w:pPr>
        <w:pStyle w:val="5"/>
        <w:rPr>
          <w:rFonts w:hint="eastAsia"/>
        </w:rPr>
      </w:pPr>
    </w:p>
    <w:p w14:paraId="599D5593">
      <w:pPr>
        <w:rPr>
          <w:rFonts w:hint="eastAsia"/>
        </w:rPr>
      </w:pPr>
    </w:p>
    <w:p w14:paraId="66A76210">
      <w:pPr>
        <w:pStyle w:val="9"/>
        <w:rPr>
          <w:rFonts w:hint="eastAsia"/>
        </w:rPr>
      </w:pPr>
    </w:p>
    <w:p w14:paraId="37816FDC">
      <w:pPr>
        <w:pStyle w:val="5"/>
        <w:rPr>
          <w:rFonts w:hint="eastAsia"/>
        </w:rPr>
      </w:pPr>
    </w:p>
    <w:p w14:paraId="584D1BEF">
      <w:pPr>
        <w:rPr>
          <w:rFonts w:hint="eastAsia"/>
        </w:rPr>
      </w:pPr>
    </w:p>
    <w:p w14:paraId="5EBD891F">
      <w:pPr>
        <w:pStyle w:val="9"/>
        <w:rPr>
          <w:rFonts w:hint="eastAsia"/>
        </w:rPr>
      </w:pPr>
    </w:p>
    <w:p w14:paraId="48375438">
      <w:pPr>
        <w:pStyle w:val="5"/>
        <w:rPr>
          <w:rFonts w:hint="eastAsia"/>
        </w:rPr>
      </w:pPr>
    </w:p>
    <w:p w14:paraId="0DB7E378">
      <w:pPr>
        <w:rPr>
          <w:rFonts w:hint="eastAsia"/>
        </w:rPr>
      </w:pPr>
    </w:p>
    <w:p w14:paraId="50DCDFEC">
      <w:pPr>
        <w:pStyle w:val="9"/>
        <w:rPr>
          <w:rFonts w:hint="eastAsia"/>
        </w:rPr>
      </w:pPr>
    </w:p>
    <w:p w14:paraId="1B49F84E">
      <w:pPr>
        <w:pStyle w:val="5"/>
        <w:rPr>
          <w:rFonts w:hint="eastAsia"/>
        </w:rPr>
      </w:pPr>
    </w:p>
    <w:p w14:paraId="66A35F9B">
      <w:pPr>
        <w:rPr>
          <w:rFonts w:hint="eastAsia"/>
        </w:rPr>
      </w:pPr>
    </w:p>
    <w:p w14:paraId="59D72A4B">
      <w:pPr>
        <w:pStyle w:val="9"/>
        <w:rPr>
          <w:rFonts w:hint="eastAsia"/>
        </w:rPr>
      </w:pPr>
    </w:p>
    <w:p w14:paraId="38C36336">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财政拨款收入支出决算总表</w:t>
      </w:r>
    </w:p>
    <w:p w14:paraId="035B1B2D">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公开04表</w:t>
      </w:r>
    </w:p>
    <w:p w14:paraId="22A6C88C">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56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6"/>
        <w:gridCol w:w="570"/>
        <w:gridCol w:w="1654"/>
        <w:gridCol w:w="4345"/>
        <w:gridCol w:w="622"/>
        <w:gridCol w:w="1083"/>
        <w:gridCol w:w="1579"/>
        <w:gridCol w:w="1277"/>
        <w:gridCol w:w="1249"/>
      </w:tblGrid>
      <w:tr w14:paraId="3B77C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55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9CA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10155"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96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7E9B6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83D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A75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1A7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E8C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4B1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91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F6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721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331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57B8E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3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73998">
            <w:pPr>
              <w:jc w:val="center"/>
              <w:rPr>
                <w:rFonts w:hint="eastAsia" w:ascii="宋体" w:hAnsi="宋体" w:eastAsia="宋体" w:cs="宋体"/>
                <w:i w:val="0"/>
                <w:iCs w:val="0"/>
                <w:color w:val="000000"/>
                <w:sz w:val="22"/>
                <w:szCs w:val="22"/>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0BB0B">
            <w:pPr>
              <w:jc w:val="center"/>
              <w:rPr>
                <w:rFonts w:hint="eastAsia" w:ascii="宋体" w:hAnsi="宋体" w:eastAsia="宋体" w:cs="宋体"/>
                <w:i w:val="0"/>
                <w:iCs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0388C">
            <w:pPr>
              <w:jc w:val="center"/>
              <w:rPr>
                <w:rFonts w:hint="eastAsia" w:ascii="宋体" w:hAnsi="宋体" w:eastAsia="宋体" w:cs="宋体"/>
                <w:i w:val="0"/>
                <w:iCs w:val="0"/>
                <w:color w:val="000000"/>
                <w:sz w:val="22"/>
                <w:szCs w:val="22"/>
                <w:u w:val="none"/>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4D2A3">
            <w:pPr>
              <w:jc w:val="center"/>
              <w:rPr>
                <w:rFonts w:hint="eastAsia" w:ascii="宋体" w:hAnsi="宋体" w:eastAsia="宋体" w:cs="宋体"/>
                <w:i w:val="0"/>
                <w:iCs w:val="0"/>
                <w:color w:val="000000"/>
                <w:sz w:val="22"/>
                <w:szCs w:val="22"/>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D24B2">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6719">
            <w:pPr>
              <w:jc w:val="center"/>
              <w:rPr>
                <w:rFonts w:hint="eastAsia" w:ascii="宋体" w:hAnsi="宋体" w:eastAsia="宋体" w:cs="宋体"/>
                <w:i w:val="0"/>
                <w:iCs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26036">
            <w:pPr>
              <w:jc w:val="center"/>
              <w:rPr>
                <w:rFonts w:hint="eastAsia" w:ascii="宋体" w:hAnsi="宋体" w:eastAsia="宋体" w:cs="宋体"/>
                <w:i w:val="0"/>
                <w:iCs w:val="0"/>
                <w:color w:val="000000"/>
                <w:sz w:val="22"/>
                <w:szCs w:val="22"/>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81160">
            <w:pPr>
              <w:jc w:val="center"/>
              <w:rPr>
                <w:rFonts w:hint="eastAsia" w:ascii="宋体" w:hAnsi="宋体" w:eastAsia="宋体" w:cs="宋体"/>
                <w:i w:val="0"/>
                <w:iCs w:val="0"/>
                <w:color w:val="000000"/>
                <w:sz w:val="22"/>
                <w:szCs w:val="22"/>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DA960">
            <w:pPr>
              <w:jc w:val="center"/>
              <w:rPr>
                <w:rFonts w:hint="eastAsia" w:ascii="宋体" w:hAnsi="宋体" w:eastAsia="宋体" w:cs="宋体"/>
                <w:i w:val="0"/>
                <w:iCs w:val="0"/>
                <w:color w:val="000000"/>
                <w:sz w:val="22"/>
                <w:szCs w:val="22"/>
                <w:u w:val="none"/>
              </w:rPr>
            </w:pPr>
          </w:p>
        </w:tc>
      </w:tr>
      <w:tr w14:paraId="3D8C4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0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ECE5">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E2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E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0B3EE">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3D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C2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45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F2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2DBF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D92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B6F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D79B">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4DD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44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B6BFF">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252.68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C066A">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252.68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FF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BF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4A1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E42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77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311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D9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70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0C8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E1F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F0F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59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CAF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81A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0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58F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DB7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4B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7B8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8C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AC6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6A5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B16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3688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8C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7B405">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2C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33E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6F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6AD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0F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A8B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BAB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D64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33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B35C">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E8E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A3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165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EC8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D63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3F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55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40370">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CC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58A62">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236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88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DA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EE7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AE4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453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054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70DC">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545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F1D30">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D8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316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9B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5FC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12D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2EA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627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FC32F">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3F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95424">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60F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9E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7ABA">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C00D">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01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EE7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F6F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2099">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74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1A3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141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5F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E9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9D0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7B2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F70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4AC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6E3F9">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93B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419D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F6C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BAE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BB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519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C60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15E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C3A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016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D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DABE">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19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5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5B6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EF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27E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57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93D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CC6A9">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0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6734">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05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F7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193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F17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1B0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25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A3D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0265C">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FE7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7C04F">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A04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4B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DFE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84D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278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089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432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C103C">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29F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3DDFF">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1A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87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BA4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78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0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4A5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2DE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09B33">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5B7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E5A89">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0E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F5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05F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04F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237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8AC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431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34780">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1B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89CE">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192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B3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8A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0FD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185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FA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B98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21AF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8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418D7">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1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B3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465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2ED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03B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62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942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5B57">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7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FD177">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8CF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95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67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13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4F3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7AD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603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3EE0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F2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212D">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5C8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06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DD0D1">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DE541">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353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DD2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505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F52D0">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4F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AF523">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0F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3F5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802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2BC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EE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851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0A1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1D1B">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C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359C">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C70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482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470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CA1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5F9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B07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829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C76D2">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E2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D523F">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C4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53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B21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4F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BF4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A76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178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4580">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AB8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FC2C5">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2AF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C35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15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1D2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D0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90B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4B7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3703F">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41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BCD64">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2A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0A0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359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889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C10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467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D23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A77B">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25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D0602">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2D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E4F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F80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C96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905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484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A7A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04B38">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EC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97E89">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1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7D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D5C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99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C52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64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779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11CA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0F9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6C3BE">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AA2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57B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04C8">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C264">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884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40E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888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6A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37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26BD">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D5E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36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C33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57F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4EC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145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BF9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BF7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732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95BEE">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15F04">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0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5C8BB">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ADA5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F8C93">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245BB">
            <w:pPr>
              <w:jc w:val="right"/>
              <w:rPr>
                <w:rFonts w:hint="eastAsia" w:ascii="宋体" w:hAnsi="宋体" w:eastAsia="宋体" w:cs="宋体"/>
                <w:i w:val="0"/>
                <w:iCs w:val="0"/>
                <w:color w:val="000000"/>
                <w:sz w:val="22"/>
                <w:szCs w:val="22"/>
                <w:u w:val="none"/>
              </w:rPr>
            </w:pPr>
          </w:p>
        </w:tc>
      </w:tr>
      <w:tr w14:paraId="0E84D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7F6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88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199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0949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634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C869">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24C6D">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1DB0">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E7FAA">
            <w:pPr>
              <w:jc w:val="right"/>
              <w:rPr>
                <w:rFonts w:hint="eastAsia" w:ascii="宋体" w:hAnsi="宋体" w:eastAsia="宋体" w:cs="宋体"/>
                <w:i w:val="0"/>
                <w:iCs w:val="0"/>
                <w:color w:val="000000"/>
                <w:sz w:val="22"/>
                <w:szCs w:val="22"/>
                <w:u w:val="none"/>
              </w:rPr>
            </w:pPr>
          </w:p>
        </w:tc>
      </w:tr>
      <w:tr w14:paraId="7F179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007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56C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CE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07B88">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96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C956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42E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C0EE1">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6C52A">
            <w:pPr>
              <w:jc w:val="right"/>
              <w:rPr>
                <w:rFonts w:hint="eastAsia" w:ascii="宋体" w:hAnsi="宋体" w:eastAsia="宋体" w:cs="宋体"/>
                <w:i w:val="0"/>
                <w:iCs w:val="0"/>
                <w:color w:val="000000"/>
                <w:sz w:val="22"/>
                <w:szCs w:val="22"/>
                <w:u w:val="none"/>
              </w:rPr>
            </w:pPr>
          </w:p>
        </w:tc>
      </w:tr>
      <w:tr w14:paraId="7DA6A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9AC1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C9D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A7974">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9137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76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0221C">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3739D">
            <w:pPr>
              <w:keepNext w:val="0"/>
              <w:keepLines w:val="0"/>
              <w:widowControl/>
              <w:suppressLineNumbers w:val="0"/>
              <w:jc w:val="righ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275.98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85C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26E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bl>
    <w:p w14:paraId="2C8D18B5">
      <w:pPr>
        <w:pStyle w:val="9"/>
        <w:rPr>
          <w:rFonts w:hint="default"/>
          <w:lang w:val="en-US" w:eastAsia="zh-CN"/>
        </w:rPr>
      </w:pPr>
    </w:p>
    <w:p w14:paraId="40C0CBDB">
      <w:pPr>
        <w:pStyle w:val="5"/>
        <w:ind w:left="0" w:leftChars="0" w:firstLine="0" w:firstLineChars="0"/>
        <w:rPr>
          <w:rFonts w:hint="eastAsia"/>
        </w:rPr>
      </w:pPr>
      <w:r>
        <w:rPr>
          <w:rFonts w:hint="eastAsia"/>
        </w:rPr>
        <w:t>注：本表反映部门本年度一般公共预算财政拨款、政府性基金预算财政拨款和国有资本经营预算财政拨款的总收支和年末结转结余情况。</w:t>
      </w:r>
    </w:p>
    <w:p w14:paraId="636B3428">
      <w:pPr>
        <w:rPr>
          <w:rFonts w:hint="eastAsia"/>
        </w:rPr>
      </w:pPr>
    </w:p>
    <w:p w14:paraId="4DDC91D4">
      <w:pPr>
        <w:pStyle w:val="9"/>
        <w:rPr>
          <w:rFonts w:hint="eastAsia"/>
        </w:rPr>
      </w:pPr>
    </w:p>
    <w:p w14:paraId="389D8783">
      <w:pPr>
        <w:pStyle w:val="5"/>
        <w:rPr>
          <w:rFonts w:hint="eastAsia"/>
        </w:rPr>
      </w:pPr>
    </w:p>
    <w:p w14:paraId="55F98449">
      <w:pPr>
        <w:rPr>
          <w:rFonts w:hint="eastAsia"/>
        </w:rPr>
      </w:pPr>
    </w:p>
    <w:p w14:paraId="11FA7836">
      <w:pPr>
        <w:pStyle w:val="9"/>
        <w:rPr>
          <w:rFonts w:hint="eastAsia"/>
        </w:rPr>
      </w:pPr>
    </w:p>
    <w:p w14:paraId="77FD1400">
      <w:pPr>
        <w:pStyle w:val="5"/>
        <w:rPr>
          <w:rFonts w:hint="eastAsia"/>
        </w:rPr>
      </w:pPr>
    </w:p>
    <w:p w14:paraId="5BFA6ED8">
      <w:pPr>
        <w:rPr>
          <w:rFonts w:hint="eastAsia"/>
        </w:rPr>
      </w:pPr>
    </w:p>
    <w:p w14:paraId="1BD24CBB">
      <w:pPr>
        <w:pStyle w:val="9"/>
        <w:rPr>
          <w:rFonts w:hint="eastAsia"/>
        </w:rPr>
      </w:pPr>
    </w:p>
    <w:p w14:paraId="6404A372">
      <w:pPr>
        <w:pStyle w:val="5"/>
        <w:rPr>
          <w:rFonts w:hint="eastAsia"/>
        </w:rPr>
      </w:pPr>
    </w:p>
    <w:p w14:paraId="5675BE72">
      <w:pPr>
        <w:rPr>
          <w:rFonts w:hint="eastAsia"/>
        </w:rPr>
      </w:pPr>
    </w:p>
    <w:p w14:paraId="48A580CA">
      <w:pPr>
        <w:pStyle w:val="9"/>
        <w:rPr>
          <w:rFonts w:hint="eastAsia"/>
        </w:rPr>
      </w:pPr>
    </w:p>
    <w:p w14:paraId="061B057A">
      <w:pPr>
        <w:pStyle w:val="5"/>
        <w:rPr>
          <w:rFonts w:hint="eastAsia"/>
        </w:rPr>
      </w:pPr>
    </w:p>
    <w:p w14:paraId="406332AC">
      <w:pPr>
        <w:rPr>
          <w:rFonts w:hint="eastAsia"/>
        </w:rPr>
      </w:pPr>
    </w:p>
    <w:p w14:paraId="2AD136E9">
      <w:pPr>
        <w:pStyle w:val="9"/>
        <w:rPr>
          <w:rFonts w:hint="eastAsia"/>
        </w:rPr>
      </w:pPr>
    </w:p>
    <w:p w14:paraId="3B1F68BE">
      <w:pPr>
        <w:pStyle w:val="5"/>
        <w:rPr>
          <w:rFonts w:hint="eastAsia"/>
        </w:rPr>
      </w:pPr>
    </w:p>
    <w:p w14:paraId="3C33B216">
      <w:pPr>
        <w:rPr>
          <w:rFonts w:hint="eastAsia"/>
        </w:rPr>
      </w:pPr>
    </w:p>
    <w:p w14:paraId="52E3D71C">
      <w:pPr>
        <w:pStyle w:val="9"/>
        <w:rPr>
          <w:rFonts w:hint="eastAsia"/>
        </w:rPr>
      </w:pPr>
    </w:p>
    <w:p w14:paraId="7CA7953D">
      <w:pPr>
        <w:pStyle w:val="5"/>
        <w:rPr>
          <w:rFonts w:hint="eastAsia"/>
        </w:rPr>
      </w:pPr>
    </w:p>
    <w:p w14:paraId="2BC0BD37">
      <w:pPr>
        <w:rPr>
          <w:rFonts w:hint="eastAsia"/>
        </w:rPr>
      </w:pPr>
    </w:p>
    <w:p w14:paraId="61593636">
      <w:pPr>
        <w:pStyle w:val="9"/>
        <w:rPr>
          <w:rFonts w:hint="eastAsia"/>
        </w:rPr>
      </w:pPr>
    </w:p>
    <w:p w14:paraId="2096F80F">
      <w:pPr>
        <w:jc w:val="center"/>
        <w:rPr>
          <w:rFonts w:hint="default" w:ascii="黑体" w:hAnsi="宋体" w:eastAsia="黑体" w:cs="黑体"/>
          <w:i w:val="0"/>
          <w:color w:val="000000"/>
          <w:kern w:val="0"/>
          <w:sz w:val="30"/>
          <w:szCs w:val="30"/>
          <w:u w:val="none"/>
          <w:lang w:val="en-US" w:eastAsia="zh-CN" w:bidi="ar"/>
        </w:rPr>
      </w:pPr>
    </w:p>
    <w:p w14:paraId="33070FD7">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一般公共预算财政拨款支出决算表</w:t>
      </w:r>
    </w:p>
    <w:p w14:paraId="0AB5A881">
      <w:pPr>
        <w:jc w:val="center"/>
        <w:rPr>
          <w:rFonts w:hint="default" w:ascii="黑体" w:hAnsi="宋体" w:eastAsia="黑体" w:cs="黑体"/>
          <w:i w:val="0"/>
          <w:color w:val="000000"/>
          <w:kern w:val="0"/>
          <w:sz w:val="30"/>
          <w:szCs w:val="30"/>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公开05表</w:t>
      </w:r>
    </w:p>
    <w:p w14:paraId="09023C40">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25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25"/>
        <w:gridCol w:w="3930"/>
        <w:gridCol w:w="2599"/>
        <w:gridCol w:w="2385"/>
        <w:gridCol w:w="2239"/>
      </w:tblGrid>
      <w:tr w14:paraId="4B65D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355"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B2FEF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7223" w:type="dxa"/>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372C37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F317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EEA2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3930" w:type="dxa"/>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912B3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599"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543CC5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85"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DFD7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239"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39480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3FB2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0FEFC9D">
            <w:pPr>
              <w:jc w:val="center"/>
              <w:rPr>
                <w:rFonts w:hint="eastAsia" w:ascii="宋体" w:hAnsi="宋体" w:eastAsia="宋体" w:cs="宋体"/>
                <w:i w:val="0"/>
                <w:iCs w:val="0"/>
                <w:color w:val="000000"/>
                <w:sz w:val="22"/>
                <w:szCs w:val="22"/>
                <w:u w:val="none"/>
              </w:rPr>
            </w:pPr>
          </w:p>
        </w:tc>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44470D3">
            <w:pPr>
              <w:jc w:val="center"/>
              <w:rPr>
                <w:rFonts w:hint="eastAsia" w:ascii="宋体" w:hAnsi="宋体" w:eastAsia="宋体" w:cs="宋体"/>
                <w:i w:val="0"/>
                <w:iCs w:val="0"/>
                <w:color w:val="000000"/>
                <w:sz w:val="22"/>
                <w:szCs w:val="22"/>
                <w:u w:val="none"/>
              </w:rPr>
            </w:pPr>
          </w:p>
        </w:tc>
        <w:tc>
          <w:tcPr>
            <w:tcW w:w="2599"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0C27ED9">
            <w:pPr>
              <w:jc w:val="center"/>
              <w:rPr>
                <w:rFonts w:hint="eastAsia" w:ascii="宋体" w:hAnsi="宋体" w:eastAsia="宋体" w:cs="宋体"/>
                <w:i w:val="0"/>
                <w:iCs w:val="0"/>
                <w:color w:val="000000"/>
                <w:sz w:val="22"/>
                <w:szCs w:val="22"/>
                <w:u w:val="none"/>
              </w:rPr>
            </w:pPr>
          </w:p>
        </w:tc>
        <w:tc>
          <w:tcPr>
            <w:tcW w:w="238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A451458">
            <w:pPr>
              <w:jc w:val="center"/>
              <w:rPr>
                <w:rFonts w:hint="eastAsia" w:ascii="宋体" w:hAnsi="宋体" w:eastAsia="宋体" w:cs="宋体"/>
                <w:i w:val="0"/>
                <w:iCs w:val="0"/>
                <w:color w:val="000000"/>
                <w:sz w:val="22"/>
                <w:szCs w:val="22"/>
                <w:u w:val="none"/>
              </w:rPr>
            </w:pPr>
          </w:p>
        </w:tc>
        <w:tc>
          <w:tcPr>
            <w:tcW w:w="2239"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6D7F7FE">
            <w:pPr>
              <w:jc w:val="center"/>
              <w:rPr>
                <w:rFonts w:hint="eastAsia" w:ascii="宋体" w:hAnsi="宋体" w:eastAsia="宋体" w:cs="宋体"/>
                <w:i w:val="0"/>
                <w:iCs w:val="0"/>
                <w:color w:val="000000"/>
                <w:sz w:val="22"/>
                <w:szCs w:val="22"/>
                <w:u w:val="none"/>
              </w:rPr>
            </w:pPr>
          </w:p>
        </w:tc>
      </w:tr>
      <w:tr w14:paraId="35727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04EA546">
            <w:pPr>
              <w:jc w:val="center"/>
              <w:rPr>
                <w:rFonts w:hint="eastAsia" w:ascii="宋体" w:hAnsi="宋体" w:eastAsia="宋体" w:cs="宋体"/>
                <w:i w:val="0"/>
                <w:iCs w:val="0"/>
                <w:color w:val="000000"/>
                <w:sz w:val="22"/>
                <w:szCs w:val="22"/>
                <w:u w:val="none"/>
              </w:rPr>
            </w:pPr>
          </w:p>
        </w:tc>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BFC026C">
            <w:pPr>
              <w:jc w:val="center"/>
              <w:rPr>
                <w:rFonts w:hint="eastAsia" w:ascii="宋体" w:hAnsi="宋体" w:eastAsia="宋体" w:cs="宋体"/>
                <w:i w:val="0"/>
                <w:iCs w:val="0"/>
                <w:color w:val="000000"/>
                <w:sz w:val="22"/>
                <w:szCs w:val="22"/>
                <w:u w:val="none"/>
              </w:rPr>
            </w:pPr>
          </w:p>
        </w:tc>
        <w:tc>
          <w:tcPr>
            <w:tcW w:w="2599"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D58FE96">
            <w:pPr>
              <w:jc w:val="center"/>
              <w:rPr>
                <w:rFonts w:hint="eastAsia" w:ascii="宋体" w:hAnsi="宋体" w:eastAsia="宋体" w:cs="宋体"/>
                <w:i w:val="0"/>
                <w:iCs w:val="0"/>
                <w:color w:val="000000"/>
                <w:sz w:val="22"/>
                <w:szCs w:val="22"/>
                <w:u w:val="none"/>
              </w:rPr>
            </w:pPr>
          </w:p>
        </w:tc>
        <w:tc>
          <w:tcPr>
            <w:tcW w:w="2385"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4307B1B">
            <w:pPr>
              <w:jc w:val="center"/>
              <w:rPr>
                <w:rFonts w:hint="eastAsia" w:ascii="宋体" w:hAnsi="宋体" w:eastAsia="宋体" w:cs="宋体"/>
                <w:i w:val="0"/>
                <w:iCs w:val="0"/>
                <w:color w:val="000000"/>
                <w:sz w:val="22"/>
                <w:szCs w:val="22"/>
                <w:u w:val="none"/>
              </w:rPr>
            </w:pPr>
          </w:p>
        </w:tc>
        <w:tc>
          <w:tcPr>
            <w:tcW w:w="2239"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8B1EFC5">
            <w:pPr>
              <w:jc w:val="center"/>
              <w:rPr>
                <w:rFonts w:hint="eastAsia" w:ascii="宋体" w:hAnsi="宋体" w:eastAsia="宋体" w:cs="宋体"/>
                <w:i w:val="0"/>
                <w:iCs w:val="0"/>
                <w:color w:val="000000"/>
                <w:sz w:val="22"/>
                <w:szCs w:val="22"/>
                <w:u w:val="none"/>
              </w:rPr>
            </w:pPr>
          </w:p>
        </w:tc>
      </w:tr>
      <w:tr w14:paraId="47AAF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355"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A451B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2599"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18D4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385"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3C471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239"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0E6C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B58D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355"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779F8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EFB9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275.98</w:t>
            </w:r>
          </w:p>
        </w:tc>
        <w:tc>
          <w:tcPr>
            <w:tcW w:w="23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77A30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123.50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58F9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152.48</w:t>
            </w:r>
          </w:p>
        </w:tc>
      </w:tr>
      <w:tr w14:paraId="7DB09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493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3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D1A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2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ACA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23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DC2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807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9E4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1907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118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2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6DE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11.30</w:t>
            </w:r>
          </w:p>
        </w:tc>
        <w:tc>
          <w:tcPr>
            <w:tcW w:w="23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653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9243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0.93</w:t>
            </w:r>
          </w:p>
        </w:tc>
      </w:tr>
      <w:tr w14:paraId="6FD41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F275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2010350</w:t>
            </w:r>
          </w:p>
        </w:tc>
        <w:tc>
          <w:tcPr>
            <w:tcW w:w="3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ABC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事业运行</w:t>
            </w:r>
          </w:p>
        </w:tc>
        <w:tc>
          <w:tcPr>
            <w:tcW w:w="259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D34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252.68</w:t>
            </w:r>
          </w:p>
        </w:tc>
        <w:tc>
          <w:tcPr>
            <w:tcW w:w="23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5405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101.13</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B42D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151.55</w:t>
            </w:r>
          </w:p>
        </w:tc>
      </w:tr>
    </w:tbl>
    <w:p w14:paraId="5EB52AAC">
      <w:pPr>
        <w:pStyle w:val="5"/>
        <w:ind w:left="0" w:leftChars="0" w:firstLine="1920" w:firstLineChars="800"/>
      </w:pPr>
      <w:r>
        <w:rPr>
          <w:rFonts w:hint="eastAsia"/>
        </w:rPr>
        <w:t>注：本表反映部门本年度一般公共预算财政拨款支出情况。</w:t>
      </w:r>
    </w:p>
    <w:p w14:paraId="69FF714D"/>
    <w:p w14:paraId="4E4E1677">
      <w:pPr>
        <w:pStyle w:val="9"/>
      </w:pPr>
    </w:p>
    <w:p w14:paraId="4D525704">
      <w:pPr>
        <w:pStyle w:val="5"/>
      </w:pPr>
    </w:p>
    <w:p w14:paraId="1E48D99B"/>
    <w:p w14:paraId="0B45586E">
      <w:pPr>
        <w:pStyle w:val="9"/>
      </w:pPr>
    </w:p>
    <w:p w14:paraId="1383457D">
      <w:pPr>
        <w:pStyle w:val="5"/>
      </w:pPr>
    </w:p>
    <w:p w14:paraId="277D9423">
      <w:pPr>
        <w:jc w:val="center"/>
        <w:rPr>
          <w:rFonts w:hint="default" w:ascii="黑体" w:hAnsi="宋体" w:eastAsia="黑体" w:cs="黑体"/>
          <w:i w:val="0"/>
          <w:color w:val="000000"/>
          <w:kern w:val="0"/>
          <w:sz w:val="30"/>
          <w:szCs w:val="30"/>
          <w:u w:val="none"/>
          <w:lang w:val="en-US" w:eastAsia="zh-CN" w:bidi="ar"/>
        </w:rPr>
      </w:pPr>
    </w:p>
    <w:p w14:paraId="13112A78">
      <w:pPr>
        <w:jc w:val="center"/>
        <w:rPr>
          <w:rFonts w:hint="default" w:ascii="黑体" w:hAnsi="宋体" w:eastAsia="黑体" w:cs="黑体"/>
          <w:i w:val="0"/>
          <w:color w:val="000000"/>
          <w:kern w:val="0"/>
          <w:sz w:val="30"/>
          <w:szCs w:val="30"/>
          <w:u w:val="none"/>
          <w:lang w:val="en-US" w:eastAsia="zh-CN" w:bidi="ar"/>
        </w:rPr>
      </w:pPr>
    </w:p>
    <w:p w14:paraId="12E0945B">
      <w:pPr>
        <w:jc w:val="center"/>
        <w:rPr>
          <w:rFonts w:hint="default" w:ascii="黑体" w:hAnsi="宋体" w:eastAsia="黑体" w:cs="黑体"/>
          <w:i w:val="0"/>
          <w:color w:val="000000"/>
          <w:kern w:val="0"/>
          <w:sz w:val="30"/>
          <w:szCs w:val="30"/>
          <w:u w:val="none"/>
          <w:lang w:val="en-US" w:eastAsia="zh-CN" w:bidi="ar"/>
        </w:rPr>
      </w:pPr>
    </w:p>
    <w:p w14:paraId="38D51461">
      <w:pPr>
        <w:jc w:val="center"/>
        <w:rPr>
          <w:rFonts w:hint="default" w:ascii="黑体" w:hAnsi="宋体" w:eastAsia="黑体" w:cs="黑体"/>
          <w:i w:val="0"/>
          <w:color w:val="000000"/>
          <w:kern w:val="0"/>
          <w:sz w:val="30"/>
          <w:szCs w:val="30"/>
          <w:u w:val="none"/>
          <w:lang w:val="en-US" w:eastAsia="zh-CN" w:bidi="ar"/>
        </w:rPr>
      </w:pPr>
    </w:p>
    <w:p w14:paraId="18417205">
      <w:pPr>
        <w:jc w:val="center"/>
        <w:rPr>
          <w:rFonts w:hint="default" w:ascii="黑体" w:hAnsi="宋体" w:eastAsia="黑体" w:cs="黑体"/>
          <w:i w:val="0"/>
          <w:color w:val="000000"/>
          <w:kern w:val="0"/>
          <w:sz w:val="30"/>
          <w:szCs w:val="30"/>
          <w:u w:val="none"/>
          <w:lang w:val="en-US" w:eastAsia="zh-CN" w:bidi="ar"/>
        </w:rPr>
      </w:pPr>
    </w:p>
    <w:p w14:paraId="332DBA08">
      <w:pPr>
        <w:jc w:val="center"/>
        <w:rPr>
          <w:rFonts w:hint="default" w:ascii="黑体" w:hAnsi="宋体" w:eastAsia="黑体" w:cs="黑体"/>
          <w:i w:val="0"/>
          <w:color w:val="000000"/>
          <w:kern w:val="0"/>
          <w:sz w:val="30"/>
          <w:szCs w:val="30"/>
          <w:u w:val="none"/>
          <w:lang w:val="en-US" w:eastAsia="zh-CN" w:bidi="ar"/>
        </w:rPr>
      </w:pPr>
    </w:p>
    <w:p w14:paraId="110F55BD">
      <w:pPr>
        <w:jc w:val="center"/>
        <w:rPr>
          <w:rFonts w:hint="default" w:ascii="黑体" w:hAnsi="宋体" w:eastAsia="黑体" w:cs="黑体"/>
          <w:i w:val="0"/>
          <w:color w:val="000000"/>
          <w:kern w:val="0"/>
          <w:sz w:val="30"/>
          <w:szCs w:val="30"/>
          <w:u w:val="none"/>
          <w:lang w:val="en-US" w:eastAsia="zh-CN" w:bidi="ar"/>
        </w:rPr>
      </w:pPr>
      <w:r>
        <w:rPr>
          <w:rFonts w:hint="default" w:ascii="黑体" w:hAnsi="宋体" w:eastAsia="黑体" w:cs="黑体"/>
          <w:i w:val="0"/>
          <w:color w:val="000000"/>
          <w:kern w:val="0"/>
          <w:sz w:val="30"/>
          <w:szCs w:val="30"/>
          <w:u w:val="none"/>
          <w:lang w:val="en-US" w:eastAsia="zh-CN" w:bidi="ar"/>
        </w:rPr>
        <w:t>一般公共预算财政拨款</w:t>
      </w:r>
      <w:r>
        <w:rPr>
          <w:rFonts w:hint="eastAsia" w:ascii="黑体" w:hAnsi="宋体" w:eastAsia="黑体" w:cs="黑体"/>
          <w:i w:val="0"/>
          <w:color w:val="000000"/>
          <w:kern w:val="0"/>
          <w:sz w:val="30"/>
          <w:szCs w:val="30"/>
          <w:u w:val="none"/>
          <w:lang w:val="en-US" w:eastAsia="zh-CN" w:bidi="ar"/>
        </w:rPr>
        <w:t>基本</w:t>
      </w:r>
      <w:r>
        <w:rPr>
          <w:rFonts w:hint="default" w:ascii="黑体" w:hAnsi="宋体" w:eastAsia="黑体" w:cs="黑体"/>
          <w:i w:val="0"/>
          <w:color w:val="000000"/>
          <w:kern w:val="0"/>
          <w:sz w:val="30"/>
          <w:szCs w:val="30"/>
          <w:u w:val="none"/>
          <w:lang w:val="en-US" w:eastAsia="zh-CN" w:bidi="ar"/>
        </w:rPr>
        <w:t>支出决算</w:t>
      </w:r>
      <w:r>
        <w:rPr>
          <w:rFonts w:hint="eastAsia" w:ascii="黑体" w:hAnsi="宋体" w:eastAsia="黑体" w:cs="黑体"/>
          <w:i w:val="0"/>
          <w:color w:val="000000"/>
          <w:kern w:val="0"/>
          <w:sz w:val="30"/>
          <w:szCs w:val="30"/>
          <w:u w:val="none"/>
          <w:lang w:val="en-US" w:eastAsia="zh-CN" w:bidi="ar"/>
        </w:rPr>
        <w:t>明细</w:t>
      </w:r>
      <w:r>
        <w:rPr>
          <w:rFonts w:hint="default" w:ascii="黑体" w:hAnsi="宋体" w:eastAsia="黑体" w:cs="黑体"/>
          <w:i w:val="0"/>
          <w:color w:val="000000"/>
          <w:kern w:val="0"/>
          <w:sz w:val="30"/>
          <w:szCs w:val="30"/>
          <w:u w:val="none"/>
          <w:lang w:val="en-US" w:eastAsia="zh-CN" w:bidi="ar"/>
        </w:rPr>
        <w:t>表</w:t>
      </w:r>
    </w:p>
    <w:p w14:paraId="0F3669D7">
      <w:pPr>
        <w:jc w:val="center"/>
      </w:pPr>
      <w:r>
        <w:rPr>
          <w:rFonts w:hint="eastAsia" w:ascii="宋体" w:hAnsi="宋体" w:eastAsia="宋体" w:cs="宋体"/>
          <w:i w:val="0"/>
          <w:color w:val="000000"/>
          <w:kern w:val="0"/>
          <w:sz w:val="22"/>
          <w:szCs w:val="22"/>
          <w:u w:val="none"/>
          <w:lang w:val="en-US" w:eastAsia="zh-CN" w:bidi="ar"/>
        </w:rPr>
        <w:t xml:space="preserve">                                                                                                        公开06表</w:t>
      </w:r>
    </w:p>
    <w:p w14:paraId="69232363">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52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6"/>
        <w:gridCol w:w="3516"/>
        <w:gridCol w:w="803"/>
        <w:gridCol w:w="766"/>
        <w:gridCol w:w="2460"/>
        <w:gridCol w:w="925"/>
        <w:gridCol w:w="766"/>
        <w:gridCol w:w="4396"/>
        <w:gridCol w:w="887"/>
      </w:tblGrid>
      <w:tr w14:paraId="34F6B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0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BB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1020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C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1CCB8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BAA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3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25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6E1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99B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502D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B9B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2F1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4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A6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2E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1FF1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8AA5E">
            <w:pPr>
              <w:jc w:val="center"/>
              <w:rPr>
                <w:rFonts w:hint="eastAsia" w:ascii="宋体" w:hAnsi="宋体" w:eastAsia="宋体" w:cs="宋体"/>
                <w:i w:val="0"/>
                <w:iCs w:val="0"/>
                <w:color w:val="000000"/>
                <w:sz w:val="22"/>
                <w:szCs w:val="22"/>
                <w:u w:val="none"/>
              </w:rPr>
            </w:pPr>
          </w:p>
        </w:tc>
        <w:tc>
          <w:tcPr>
            <w:tcW w:w="3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D1146">
            <w:pPr>
              <w:jc w:val="center"/>
              <w:rPr>
                <w:rFonts w:hint="eastAsia" w:ascii="宋体" w:hAnsi="宋体" w:eastAsia="宋体" w:cs="宋体"/>
                <w:i w:val="0"/>
                <w:iCs w:val="0"/>
                <w:color w:val="000000"/>
                <w:sz w:val="22"/>
                <w:szCs w:val="22"/>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5A984">
            <w:pPr>
              <w:jc w:val="center"/>
              <w:rPr>
                <w:rFonts w:hint="eastAsia" w:ascii="宋体" w:hAnsi="宋体" w:eastAsia="宋体" w:cs="宋体"/>
                <w:i w:val="0"/>
                <w:iCs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D83D6">
            <w:pPr>
              <w:jc w:val="center"/>
              <w:rPr>
                <w:rFonts w:hint="eastAsia" w:ascii="宋体" w:hAnsi="宋体" w:eastAsia="宋体" w:cs="宋体"/>
                <w:i w:val="0"/>
                <w:iCs w:val="0"/>
                <w:color w:val="000000"/>
                <w:sz w:val="22"/>
                <w:szCs w:val="22"/>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9229E">
            <w:pPr>
              <w:jc w:val="center"/>
              <w:rPr>
                <w:rFonts w:hint="eastAsia" w:ascii="宋体" w:hAnsi="宋体" w:eastAsia="宋体" w:cs="宋体"/>
                <w:i w:val="0"/>
                <w:iCs w:val="0"/>
                <w:color w:val="000000"/>
                <w:sz w:val="22"/>
                <w:szCs w:val="22"/>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6BCD1">
            <w:pPr>
              <w:jc w:val="center"/>
              <w:rPr>
                <w:rFonts w:hint="eastAsia" w:ascii="宋体" w:hAnsi="宋体" w:eastAsia="宋体" w:cs="宋体"/>
                <w:i w:val="0"/>
                <w:iCs w:val="0"/>
                <w:color w:val="000000"/>
                <w:sz w:val="22"/>
                <w:szCs w:val="2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AA756">
            <w:pPr>
              <w:jc w:val="center"/>
              <w:rPr>
                <w:rFonts w:hint="eastAsia" w:ascii="宋体" w:hAnsi="宋体" w:eastAsia="宋体" w:cs="宋体"/>
                <w:i w:val="0"/>
                <w:iCs w:val="0"/>
                <w:color w:val="000000"/>
                <w:sz w:val="22"/>
                <w:szCs w:val="22"/>
                <w:u w:val="none"/>
              </w:rPr>
            </w:pPr>
          </w:p>
        </w:tc>
        <w:tc>
          <w:tcPr>
            <w:tcW w:w="4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4F7F9">
            <w:pPr>
              <w:jc w:val="center"/>
              <w:rPr>
                <w:rFonts w:hint="eastAsia" w:ascii="宋体" w:hAnsi="宋体" w:eastAsia="宋体" w:cs="宋体"/>
                <w:i w:val="0"/>
                <w:iCs w:val="0"/>
                <w:color w:val="000000"/>
                <w:sz w:val="22"/>
                <w:szCs w:val="22"/>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25FB2">
            <w:pPr>
              <w:jc w:val="center"/>
              <w:rPr>
                <w:rFonts w:hint="eastAsia" w:ascii="宋体" w:hAnsi="宋体" w:eastAsia="宋体" w:cs="宋体"/>
                <w:i w:val="0"/>
                <w:iCs w:val="0"/>
                <w:color w:val="000000"/>
                <w:sz w:val="22"/>
                <w:szCs w:val="22"/>
                <w:u w:val="none"/>
              </w:rPr>
            </w:pPr>
          </w:p>
        </w:tc>
      </w:tr>
      <w:tr w14:paraId="18EE6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873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A42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8C1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AB7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EDC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CF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D06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AE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E54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4A6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0B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EE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964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97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1E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406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B33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EC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D79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DFA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F5D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05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98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246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42C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52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DA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976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F9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54A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9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EA0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9ED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8E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FC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A5E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8FB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F70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FA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r>
      <w:tr w14:paraId="0F384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FF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238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7CC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D31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E4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8B3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58E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CBA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1CE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01F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1ED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6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61C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5A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453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4D8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2C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977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77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r>
      <w:tr w14:paraId="4432D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A1C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190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C28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F6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F9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86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30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0F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11A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9DF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14B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D7B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F9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3B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3F4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F97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31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82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9E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E45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76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98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98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ECD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A78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3AA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1D4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84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E6F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C0E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3B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920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F9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3C5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830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09C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DF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01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D8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8B9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49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8E1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9C6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792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90C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8D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BCD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B54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134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D83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4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0E3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423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B5D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78B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A5A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3A7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643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905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4D3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385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FC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D3C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9F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D5D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458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9F4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C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DBC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CF5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6B6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892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EB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3EE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99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4F8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A4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AD2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004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E27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9D5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D8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E3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34D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57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93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099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27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763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CBD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62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25D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167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401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3BF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9D0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E66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E38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8D0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AF0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182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AC7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AD0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7DE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1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758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4BC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C9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061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A5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06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D84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E8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AB5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735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267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BDD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E99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6D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141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B88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E07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11F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B1C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B7B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8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71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BD2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EC6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86D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E11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063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2B9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C6A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48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28E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C1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6B7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610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881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C4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C17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705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A0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1E8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FC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10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40F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070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CB2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EA7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E1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DD6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A5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C7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1BA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C2B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EE4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E80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8A9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7B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DDA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398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7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A6D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5C4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93B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07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18E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197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D62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6A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BC3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4F6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9CD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1FE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045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C0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AD6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98D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DA0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793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744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257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B1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19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D7F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D35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1F8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974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04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5FB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A27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2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413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2C2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7D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B9D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F50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0E2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BE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ADA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A70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CF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A4B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04F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9B8EF">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0BAC4">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193DD">
            <w:pPr>
              <w:jc w:val="right"/>
              <w:rPr>
                <w:rFonts w:hint="eastAsia" w:ascii="宋体" w:hAnsi="宋体" w:eastAsia="宋体" w:cs="宋体"/>
                <w:i w:val="0"/>
                <w:iCs w:val="0"/>
                <w:color w:val="000000"/>
                <w:sz w:val="22"/>
                <w:szCs w:val="22"/>
                <w:u w:val="none"/>
              </w:rPr>
            </w:pPr>
          </w:p>
        </w:tc>
      </w:tr>
      <w:tr w14:paraId="3C07A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E748D">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5C8AE">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5D138">
            <w:pPr>
              <w:jc w:val="righ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2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14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042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9DDBF">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08651">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CE3DB">
            <w:pPr>
              <w:jc w:val="right"/>
              <w:rPr>
                <w:rFonts w:hint="eastAsia" w:ascii="宋体" w:hAnsi="宋体" w:eastAsia="宋体" w:cs="宋体"/>
                <w:i w:val="0"/>
                <w:iCs w:val="0"/>
                <w:color w:val="000000"/>
                <w:sz w:val="22"/>
                <w:szCs w:val="22"/>
                <w:u w:val="none"/>
              </w:rPr>
            </w:pPr>
          </w:p>
        </w:tc>
      </w:tr>
      <w:tr w14:paraId="09A50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4A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1C7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94.33</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61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46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29.17</w:t>
            </w:r>
          </w:p>
        </w:tc>
      </w:tr>
    </w:tbl>
    <w:p w14:paraId="3D1EAD96">
      <w:pPr>
        <w:pStyle w:val="5"/>
        <w:rPr>
          <w:rFonts w:hint="eastAsia"/>
        </w:rPr>
      </w:pPr>
      <w:r>
        <w:rPr>
          <w:rFonts w:hint="eastAsia"/>
        </w:rPr>
        <w:t>注：本表反映部门本年度一般公共预算财政拨款基本支出明细情况。</w:t>
      </w:r>
    </w:p>
    <w:p w14:paraId="7FEACA42">
      <w:pPr>
        <w:rPr>
          <w:rFonts w:hint="eastAsia"/>
        </w:rPr>
      </w:pPr>
    </w:p>
    <w:p w14:paraId="06B5966B">
      <w:pPr>
        <w:jc w:val="center"/>
        <w:rPr>
          <w:rFonts w:hint="default" w:ascii="黑体" w:hAnsi="宋体" w:eastAsia="黑体" w:cs="黑体"/>
          <w:i w:val="0"/>
          <w:color w:val="000000"/>
          <w:kern w:val="0"/>
          <w:sz w:val="30"/>
          <w:szCs w:val="30"/>
          <w:u w:val="none"/>
          <w:lang w:val="en-US" w:eastAsia="zh-CN" w:bidi="ar"/>
        </w:rPr>
      </w:pPr>
    </w:p>
    <w:p w14:paraId="1B753470">
      <w:pPr>
        <w:jc w:val="center"/>
        <w:rPr>
          <w:rFonts w:hint="default" w:ascii="黑体" w:hAnsi="宋体" w:eastAsia="黑体" w:cs="黑体"/>
          <w:i w:val="0"/>
          <w:color w:val="000000"/>
          <w:kern w:val="0"/>
          <w:sz w:val="30"/>
          <w:szCs w:val="30"/>
          <w:u w:val="none"/>
          <w:lang w:val="en-US" w:eastAsia="zh-CN" w:bidi="ar"/>
        </w:rPr>
      </w:pPr>
    </w:p>
    <w:p w14:paraId="37DFCF31">
      <w:pPr>
        <w:jc w:val="center"/>
        <w:rPr>
          <w:rFonts w:hint="default" w:ascii="黑体" w:hAnsi="宋体" w:eastAsia="黑体" w:cs="黑体"/>
          <w:i w:val="0"/>
          <w:color w:val="000000"/>
          <w:kern w:val="0"/>
          <w:sz w:val="30"/>
          <w:szCs w:val="30"/>
          <w:u w:val="none"/>
          <w:lang w:val="en-US" w:eastAsia="zh-CN" w:bidi="ar"/>
        </w:rPr>
      </w:pPr>
    </w:p>
    <w:p w14:paraId="7B00D9F8">
      <w:pPr>
        <w:jc w:val="center"/>
        <w:rPr>
          <w:rFonts w:hint="default" w:ascii="黑体" w:hAnsi="宋体" w:eastAsia="黑体" w:cs="黑体"/>
          <w:i w:val="0"/>
          <w:color w:val="000000"/>
          <w:kern w:val="0"/>
          <w:sz w:val="30"/>
          <w:szCs w:val="30"/>
          <w:u w:val="none"/>
          <w:lang w:val="en-US" w:eastAsia="zh-CN" w:bidi="ar"/>
        </w:rPr>
      </w:pPr>
    </w:p>
    <w:p w14:paraId="02C81BFC">
      <w:pPr>
        <w:jc w:val="center"/>
        <w:rPr>
          <w:rFonts w:hint="default" w:ascii="黑体" w:hAnsi="宋体" w:eastAsia="黑体" w:cs="黑体"/>
          <w:i w:val="0"/>
          <w:color w:val="000000"/>
          <w:kern w:val="0"/>
          <w:sz w:val="30"/>
          <w:szCs w:val="30"/>
          <w:u w:val="none"/>
          <w:lang w:val="en-US" w:eastAsia="zh-CN" w:bidi="ar"/>
        </w:rPr>
      </w:pPr>
    </w:p>
    <w:p w14:paraId="7AEA4633">
      <w:pPr>
        <w:jc w:val="center"/>
        <w:rPr>
          <w:rFonts w:hint="default" w:ascii="黑体" w:hAnsi="宋体" w:eastAsia="黑体" w:cs="黑体"/>
          <w:i w:val="0"/>
          <w:color w:val="000000"/>
          <w:kern w:val="0"/>
          <w:sz w:val="30"/>
          <w:szCs w:val="30"/>
          <w:u w:val="none"/>
          <w:lang w:val="en-US" w:eastAsia="zh-CN" w:bidi="ar"/>
        </w:rPr>
      </w:pPr>
    </w:p>
    <w:p w14:paraId="099822C2">
      <w:pPr>
        <w:jc w:val="center"/>
        <w:rPr>
          <w:rFonts w:hint="default" w:ascii="黑体" w:hAnsi="宋体" w:eastAsia="黑体" w:cs="黑体"/>
          <w:i w:val="0"/>
          <w:color w:val="000000"/>
          <w:kern w:val="0"/>
          <w:sz w:val="30"/>
          <w:szCs w:val="30"/>
          <w:u w:val="none"/>
          <w:lang w:val="en-US" w:eastAsia="zh-CN" w:bidi="ar"/>
        </w:rPr>
      </w:pPr>
    </w:p>
    <w:p w14:paraId="571645D4">
      <w:pPr>
        <w:jc w:val="center"/>
        <w:rPr>
          <w:rFonts w:hint="default" w:ascii="黑体" w:hAnsi="宋体" w:eastAsia="黑体" w:cs="黑体"/>
          <w:i w:val="0"/>
          <w:color w:val="000000"/>
          <w:kern w:val="0"/>
          <w:sz w:val="30"/>
          <w:szCs w:val="30"/>
          <w:u w:val="none"/>
          <w:lang w:val="en-US" w:eastAsia="zh-CN" w:bidi="ar"/>
        </w:rPr>
      </w:pPr>
    </w:p>
    <w:p w14:paraId="16ED857C">
      <w:pPr>
        <w:jc w:val="center"/>
        <w:rPr>
          <w:rFonts w:hint="default" w:ascii="黑体" w:hAnsi="宋体" w:eastAsia="黑体" w:cs="黑体"/>
          <w:i w:val="0"/>
          <w:color w:val="000000"/>
          <w:kern w:val="0"/>
          <w:sz w:val="30"/>
          <w:szCs w:val="30"/>
          <w:u w:val="none"/>
          <w:lang w:val="en-US" w:eastAsia="zh-CN" w:bidi="ar"/>
        </w:rPr>
      </w:pPr>
    </w:p>
    <w:p w14:paraId="1C95BD22">
      <w:pPr>
        <w:jc w:val="center"/>
        <w:rPr>
          <w:rFonts w:hint="default" w:ascii="黑体" w:hAnsi="宋体" w:eastAsia="黑体" w:cs="黑体"/>
          <w:i w:val="0"/>
          <w:color w:val="000000"/>
          <w:kern w:val="0"/>
          <w:sz w:val="30"/>
          <w:szCs w:val="30"/>
          <w:u w:val="none"/>
          <w:lang w:val="en-US" w:eastAsia="zh-CN" w:bidi="ar"/>
        </w:rPr>
      </w:pPr>
    </w:p>
    <w:p w14:paraId="26AD46D6">
      <w:pPr>
        <w:jc w:val="center"/>
        <w:rPr>
          <w:rFonts w:hint="default" w:ascii="黑体" w:hAnsi="宋体" w:eastAsia="黑体" w:cs="黑体"/>
          <w:i w:val="0"/>
          <w:color w:val="000000"/>
          <w:kern w:val="0"/>
          <w:sz w:val="30"/>
          <w:szCs w:val="30"/>
          <w:u w:val="none"/>
          <w:lang w:val="en-US" w:eastAsia="zh-CN" w:bidi="ar"/>
        </w:rPr>
      </w:pPr>
    </w:p>
    <w:p w14:paraId="5EB705D0">
      <w:pPr>
        <w:jc w:val="center"/>
        <w:rPr>
          <w:rFonts w:hint="default" w:ascii="黑体" w:hAnsi="宋体" w:eastAsia="黑体" w:cs="黑体"/>
          <w:i w:val="0"/>
          <w:color w:val="000000"/>
          <w:kern w:val="0"/>
          <w:sz w:val="30"/>
          <w:szCs w:val="30"/>
          <w:u w:val="none"/>
          <w:lang w:val="en-US" w:eastAsia="zh-CN" w:bidi="ar"/>
        </w:rPr>
      </w:pPr>
    </w:p>
    <w:p w14:paraId="49E71670">
      <w:pPr>
        <w:jc w:val="center"/>
        <w:rPr>
          <w:rFonts w:hint="default" w:ascii="黑体" w:hAnsi="宋体" w:eastAsia="黑体" w:cs="黑体"/>
          <w:i w:val="0"/>
          <w:color w:val="000000"/>
          <w:kern w:val="0"/>
          <w:sz w:val="30"/>
          <w:szCs w:val="30"/>
          <w:u w:val="none"/>
          <w:lang w:val="en-US" w:eastAsia="zh-CN" w:bidi="ar"/>
        </w:rPr>
      </w:pPr>
    </w:p>
    <w:p w14:paraId="5ADC9C00">
      <w:pPr>
        <w:jc w:val="center"/>
        <w:rPr>
          <w:rFonts w:hint="eastAsia" w:ascii="宋体" w:hAnsi="宋体" w:eastAsia="宋体" w:cs="宋体"/>
          <w:i w:val="0"/>
          <w:color w:val="000000"/>
          <w:kern w:val="0"/>
          <w:sz w:val="22"/>
          <w:szCs w:val="22"/>
          <w:u w:val="none"/>
          <w:lang w:val="en-US" w:eastAsia="zh-CN" w:bidi="ar"/>
        </w:rPr>
      </w:pPr>
      <w:r>
        <w:rPr>
          <w:rFonts w:hint="default" w:ascii="黑体" w:hAnsi="宋体" w:eastAsia="黑体" w:cs="黑体"/>
          <w:i w:val="0"/>
          <w:color w:val="000000"/>
          <w:kern w:val="0"/>
          <w:sz w:val="30"/>
          <w:szCs w:val="30"/>
          <w:u w:val="none"/>
          <w:lang w:val="en-US" w:eastAsia="zh-CN" w:bidi="ar"/>
        </w:rPr>
        <w:t>政府性基金预算财政拨款收入支出决算表</w:t>
      </w:r>
      <w:r>
        <w:rPr>
          <w:rFonts w:hint="eastAsia" w:ascii="黑体" w:hAnsi="宋体" w:eastAsia="黑体" w:cs="黑体"/>
          <w:i w:val="0"/>
          <w:color w:val="000000"/>
          <w:kern w:val="0"/>
          <w:sz w:val="30"/>
          <w:szCs w:val="30"/>
          <w:u w:val="none"/>
          <w:lang w:val="en-US" w:eastAsia="zh-CN" w:bidi="ar"/>
        </w:rPr>
        <w:t xml:space="preserve"> </w:t>
      </w:r>
      <w:r>
        <w:rPr>
          <w:rFonts w:hint="eastAsia" w:ascii="宋体" w:hAnsi="宋体" w:eastAsia="宋体" w:cs="宋体"/>
          <w:i w:val="0"/>
          <w:color w:val="000000"/>
          <w:kern w:val="0"/>
          <w:sz w:val="22"/>
          <w:szCs w:val="22"/>
          <w:u w:val="none"/>
          <w:lang w:val="en-US" w:eastAsia="zh-CN" w:bidi="ar"/>
        </w:rPr>
        <w:t xml:space="preserve">  </w:t>
      </w:r>
    </w:p>
    <w:p w14:paraId="30BDC124">
      <w:pPr>
        <w:jc w:val="center"/>
      </w:pPr>
      <w:r>
        <w:rPr>
          <w:rFonts w:hint="eastAsia" w:ascii="宋体" w:hAnsi="宋体" w:eastAsia="宋体" w:cs="宋体"/>
          <w:i w:val="0"/>
          <w:color w:val="000000"/>
          <w:kern w:val="0"/>
          <w:sz w:val="22"/>
          <w:szCs w:val="22"/>
          <w:u w:val="none"/>
          <w:lang w:val="en-US" w:eastAsia="zh-CN" w:bidi="ar"/>
        </w:rPr>
        <w:t xml:space="preserve">                                                                                              公开07表</w:t>
      </w:r>
    </w:p>
    <w:p w14:paraId="12600251">
      <w:pPr>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36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50"/>
        <w:gridCol w:w="2040"/>
        <w:gridCol w:w="1586"/>
        <w:gridCol w:w="1680"/>
        <w:gridCol w:w="1680"/>
        <w:gridCol w:w="1680"/>
        <w:gridCol w:w="1680"/>
        <w:gridCol w:w="1680"/>
      </w:tblGrid>
      <w:tr w14:paraId="6CD59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690"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915EE8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586"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7FD980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407164C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5040" w:type="dxa"/>
            <w:gridSpan w:val="3"/>
            <w:tcBorders>
              <w:top w:val="single" w:color="000000" w:sz="4" w:space="0"/>
              <w:left w:val="single" w:color="000000" w:sz="4" w:space="0"/>
              <w:bottom w:val="single" w:color="000000" w:sz="4" w:space="0"/>
              <w:right w:val="single" w:color="000000" w:sz="4" w:space="0"/>
            </w:tcBorders>
            <w:shd w:val="clear" w:color="auto" w:fill="F1F1F1"/>
            <w:vAlign w:val="center"/>
          </w:tcPr>
          <w:p w14:paraId="3B82D431">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651594B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14:paraId="3143F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65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7A048A4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040" w:type="dxa"/>
            <w:vMerge w:val="restart"/>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79CC010">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D97F443">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A985A5F">
            <w:pPr>
              <w:jc w:val="center"/>
              <w:rPr>
                <w:rFonts w:hint="eastAsia" w:ascii="宋体" w:hAnsi="宋体" w:eastAsia="宋体" w:cs="宋体"/>
                <w:i w:val="0"/>
                <w:color w:val="000000"/>
                <w:sz w:val="22"/>
                <w:szCs w:val="22"/>
                <w:u w:val="none"/>
              </w:rPr>
            </w:pP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B4F928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235A0E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F1F1F1"/>
            <w:vAlign w:val="center"/>
          </w:tcPr>
          <w:p w14:paraId="10D40F9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549BFD1">
            <w:pPr>
              <w:jc w:val="center"/>
              <w:rPr>
                <w:rFonts w:hint="eastAsia" w:ascii="宋体" w:hAnsi="宋体" w:eastAsia="宋体" w:cs="宋体"/>
                <w:i w:val="0"/>
                <w:color w:val="000000"/>
                <w:sz w:val="22"/>
                <w:szCs w:val="22"/>
                <w:u w:val="none"/>
              </w:rPr>
            </w:pPr>
          </w:p>
        </w:tc>
      </w:tr>
      <w:tr w14:paraId="3EBEC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44FACF13">
            <w:pPr>
              <w:jc w:val="center"/>
              <w:rPr>
                <w:rFonts w:hint="eastAsia" w:ascii="宋体" w:hAnsi="宋体" w:eastAsia="宋体" w:cs="宋体"/>
                <w:i w:val="0"/>
                <w:color w:val="000000"/>
                <w:sz w:val="22"/>
                <w:szCs w:val="22"/>
                <w:u w:val="none"/>
              </w:rPr>
            </w:pPr>
          </w:p>
        </w:tc>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6323012">
            <w:pPr>
              <w:jc w:val="center"/>
              <w:rPr>
                <w:rFonts w:hint="eastAsia" w:ascii="宋体" w:hAnsi="宋体" w:eastAsia="宋体" w:cs="宋体"/>
                <w:i w:val="0"/>
                <w:color w:val="000000"/>
                <w:sz w:val="22"/>
                <w:szCs w:val="22"/>
                <w:u w:val="none"/>
              </w:rPr>
            </w:pP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317F275">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78A6758">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68C39F5">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32088DF">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0942EACC">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72C95AC">
            <w:pPr>
              <w:jc w:val="center"/>
              <w:rPr>
                <w:rFonts w:hint="eastAsia" w:ascii="宋体" w:hAnsi="宋体" w:eastAsia="宋体" w:cs="宋体"/>
                <w:i w:val="0"/>
                <w:color w:val="000000"/>
                <w:sz w:val="22"/>
                <w:szCs w:val="22"/>
                <w:u w:val="none"/>
              </w:rPr>
            </w:pPr>
          </w:p>
        </w:tc>
      </w:tr>
      <w:tr w14:paraId="7536B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65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694AF48B">
            <w:pPr>
              <w:jc w:val="center"/>
              <w:rPr>
                <w:rFonts w:hint="eastAsia" w:ascii="宋体" w:hAnsi="宋体" w:eastAsia="宋体" w:cs="宋体"/>
                <w:i w:val="0"/>
                <w:color w:val="000000"/>
                <w:sz w:val="22"/>
                <w:szCs w:val="22"/>
                <w:u w:val="none"/>
              </w:rPr>
            </w:pPr>
          </w:p>
        </w:tc>
        <w:tc>
          <w:tcPr>
            <w:tcW w:w="2040" w:type="dxa"/>
            <w:vMerge w:val="continue"/>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9FE6DBD">
            <w:pPr>
              <w:jc w:val="center"/>
              <w:rPr>
                <w:rFonts w:hint="eastAsia" w:ascii="宋体" w:hAnsi="宋体" w:eastAsia="宋体" w:cs="宋体"/>
                <w:i w:val="0"/>
                <w:color w:val="000000"/>
                <w:sz w:val="22"/>
                <w:szCs w:val="22"/>
                <w:u w:val="none"/>
              </w:rPr>
            </w:pP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9CDF3D9">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160EFF3D">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79C57E17">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56E3E35">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5801BDFD">
            <w:pPr>
              <w:jc w:val="center"/>
              <w:rPr>
                <w:rFonts w:hint="eastAsia" w:ascii="宋体" w:hAnsi="宋体" w:eastAsia="宋体" w:cs="宋体"/>
                <w:i w:val="0"/>
                <w:color w:val="000000"/>
                <w:sz w:val="22"/>
                <w:szCs w:val="22"/>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F1F1F1"/>
            <w:vAlign w:val="center"/>
          </w:tcPr>
          <w:p w14:paraId="32DEC09D">
            <w:pPr>
              <w:jc w:val="center"/>
              <w:rPr>
                <w:rFonts w:hint="eastAsia" w:ascii="宋体" w:hAnsi="宋体" w:eastAsia="宋体" w:cs="宋体"/>
                <w:i w:val="0"/>
                <w:color w:val="000000"/>
                <w:sz w:val="22"/>
                <w:szCs w:val="22"/>
                <w:u w:val="none"/>
              </w:rPr>
            </w:pPr>
          </w:p>
        </w:tc>
      </w:tr>
      <w:tr w14:paraId="61C1F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690"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66520A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586"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F88939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680"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5AF60A3F">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4EC2817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29454E4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680"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3D60A7D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680" w:type="dxa"/>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1B4D523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14:paraId="7A836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3690" w:type="dxa"/>
            <w:gridSpan w:val="2"/>
            <w:tcBorders>
              <w:top w:val="single" w:color="000000" w:sz="4" w:space="0"/>
              <w:left w:val="single" w:color="000000" w:sz="4" w:space="0"/>
              <w:bottom w:val="single" w:color="000000" w:sz="4" w:space="0"/>
              <w:right w:val="single" w:color="000000" w:sz="4" w:space="0"/>
            </w:tcBorders>
            <w:shd w:val="clear" w:color="auto" w:fill="F1F1F1"/>
            <w:noWrap/>
            <w:vAlign w:val="center"/>
          </w:tcPr>
          <w:p w14:paraId="0BA682BA">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58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D618BE">
            <w:pPr>
              <w:jc w:val="right"/>
              <w:rPr>
                <w:rFonts w:hint="eastAsia" w:ascii="宋体" w:hAnsi="宋体" w:eastAsia="宋体" w:cs="宋体"/>
                <w:b/>
                <w:i w:val="0"/>
                <w:color w:val="000000"/>
                <w:sz w:val="22"/>
                <w:szCs w:val="22"/>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DC2454">
            <w:pPr>
              <w:jc w:val="right"/>
              <w:rPr>
                <w:rFonts w:hint="eastAsia" w:ascii="宋体" w:hAnsi="宋体" w:eastAsia="宋体" w:cs="宋体"/>
                <w:b/>
                <w:i w:val="0"/>
                <w:color w:val="000000"/>
                <w:sz w:val="22"/>
                <w:szCs w:val="22"/>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07EB24">
            <w:pPr>
              <w:jc w:val="right"/>
              <w:rPr>
                <w:rFonts w:hint="eastAsia" w:ascii="宋体" w:hAnsi="宋体" w:eastAsia="宋体" w:cs="宋体"/>
                <w:b/>
                <w:i w:val="0"/>
                <w:color w:val="000000"/>
                <w:sz w:val="22"/>
                <w:szCs w:val="22"/>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AE11BD">
            <w:pPr>
              <w:jc w:val="right"/>
              <w:rPr>
                <w:rFonts w:hint="eastAsia" w:ascii="宋体" w:hAnsi="宋体" w:eastAsia="宋体" w:cs="宋体"/>
                <w:b/>
                <w:i w:val="0"/>
                <w:color w:val="000000"/>
                <w:sz w:val="22"/>
                <w:szCs w:val="22"/>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725C95">
            <w:pPr>
              <w:jc w:val="right"/>
              <w:rPr>
                <w:rFonts w:hint="eastAsia" w:ascii="宋体" w:hAnsi="宋体" w:eastAsia="宋体" w:cs="宋体"/>
                <w:b/>
                <w:i w:val="0"/>
                <w:color w:val="000000"/>
                <w:sz w:val="22"/>
                <w:szCs w:val="22"/>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60E8BD">
            <w:pPr>
              <w:jc w:val="right"/>
              <w:rPr>
                <w:rFonts w:hint="eastAsia" w:ascii="宋体" w:hAnsi="宋体" w:eastAsia="宋体" w:cs="宋体"/>
                <w:b/>
                <w:i w:val="0"/>
                <w:color w:val="000000"/>
                <w:sz w:val="22"/>
                <w:szCs w:val="22"/>
                <w:u w:val="none"/>
              </w:rPr>
            </w:pPr>
          </w:p>
        </w:tc>
      </w:tr>
    </w:tbl>
    <w:p w14:paraId="176C4F50">
      <w:pPr>
        <w:keepNext w:val="0"/>
        <w:keepLines w:val="0"/>
        <w:pageBreakBefore w:val="0"/>
        <w:widowControl/>
        <w:suppressLineNumbers w:val="0"/>
        <w:kinsoku/>
        <w:wordWrap/>
        <w:overflowPunct/>
        <w:topLinePunct w:val="0"/>
        <w:autoSpaceDE/>
        <w:autoSpaceDN/>
        <w:bidi w:val="0"/>
        <w:adjustRightInd w:val="0"/>
        <w:snapToGrid w:val="0"/>
        <w:spacing w:line="360" w:lineRule="exact"/>
        <w:ind w:firstLine="1200" w:firstLineChars="500"/>
        <w:jc w:val="both"/>
        <w:textAlignment w:val="center"/>
        <w:rPr>
          <w:rFonts w:hint="eastAsia"/>
          <w:sz w:val="24"/>
          <w:szCs w:val="24"/>
          <w:lang w:val="en-US" w:eastAsia="zh-CN"/>
        </w:rPr>
      </w:pPr>
      <w:r>
        <w:rPr>
          <w:rFonts w:hint="eastAsia"/>
          <w:sz w:val="24"/>
          <w:szCs w:val="24"/>
          <w:lang w:val="en-US" w:eastAsia="zh-CN"/>
        </w:rPr>
        <w:t>注：本表反映部门本年度政府性基金预算财政拨款收入、支出及结转和结余情况。</w:t>
      </w:r>
    </w:p>
    <w:p w14:paraId="4EFFE5D5">
      <w:pPr>
        <w:keepNext w:val="0"/>
        <w:keepLines w:val="0"/>
        <w:pageBreakBefore w:val="0"/>
        <w:kinsoku/>
        <w:wordWrap/>
        <w:overflowPunct/>
        <w:topLinePunct w:val="0"/>
        <w:autoSpaceDE/>
        <w:autoSpaceDN/>
        <w:bidi w:val="0"/>
        <w:adjustRightInd w:val="0"/>
        <w:snapToGrid w:val="0"/>
        <w:spacing w:line="360" w:lineRule="exact"/>
        <w:ind w:firstLine="1200" w:firstLineChars="500"/>
        <w:jc w:val="both"/>
        <w:rPr>
          <w:rFonts w:hint="eastAsia" w:asciiTheme="minorEastAsia" w:hAnsiTheme="minorEastAsia" w:eastAsiaTheme="minorEastAsia" w:cstheme="minorEastAsia"/>
          <w:b w:val="0"/>
          <w:bCs w:val="0"/>
          <w:i w:val="0"/>
          <w:color w:val="auto"/>
          <w:kern w:val="0"/>
          <w:sz w:val="24"/>
          <w:szCs w:val="24"/>
          <w:u w:val="none"/>
          <w:lang w:val="en-US" w:eastAsia="zh-CN"/>
        </w:rPr>
      </w:pPr>
      <w:r>
        <w:rPr>
          <w:rFonts w:hint="eastAsia" w:asciiTheme="minorEastAsia" w:hAnsiTheme="minorEastAsia" w:eastAsiaTheme="minorEastAsia" w:cstheme="minorEastAsia"/>
          <w:b w:val="0"/>
          <w:bCs w:val="0"/>
          <w:i w:val="0"/>
          <w:color w:val="auto"/>
          <w:kern w:val="0"/>
          <w:sz w:val="24"/>
          <w:szCs w:val="24"/>
          <w:u w:val="none"/>
          <w:lang w:val="en-US" w:eastAsia="zh-CN"/>
        </w:rPr>
        <w:t>说明：我单位没有政府性基金收入，也没有使用政府性基金安排的支出，故本表无数据。</w:t>
      </w:r>
    </w:p>
    <w:p w14:paraId="38A36342">
      <w:pPr>
        <w:pStyle w:val="9"/>
        <w:rPr>
          <w:rFonts w:hint="eastAsia" w:asciiTheme="minorEastAsia" w:hAnsiTheme="minorEastAsia" w:eastAsiaTheme="minorEastAsia" w:cstheme="minorEastAsia"/>
          <w:b w:val="0"/>
          <w:bCs w:val="0"/>
          <w:i w:val="0"/>
          <w:color w:val="auto"/>
          <w:kern w:val="0"/>
          <w:sz w:val="24"/>
          <w:szCs w:val="24"/>
          <w:u w:val="none"/>
          <w:lang w:val="en-US" w:eastAsia="zh-CN"/>
        </w:rPr>
      </w:pPr>
    </w:p>
    <w:p w14:paraId="752BA181">
      <w:pPr>
        <w:pStyle w:val="5"/>
        <w:rPr>
          <w:rFonts w:hint="eastAsia" w:ascii="楷体" w:hAnsi="楷体" w:eastAsia="楷体" w:cs="楷体"/>
          <w:b/>
          <w:bCs/>
          <w:i w:val="0"/>
          <w:color w:val="auto"/>
          <w:kern w:val="0"/>
          <w:sz w:val="24"/>
          <w:szCs w:val="24"/>
          <w:u w:val="none"/>
          <w:lang w:val="en-US" w:eastAsia="zh-CN"/>
        </w:rPr>
      </w:pPr>
    </w:p>
    <w:p w14:paraId="6A3F7EAE">
      <w:pPr>
        <w:widowControl/>
        <w:jc w:val="center"/>
        <w:rPr>
          <w:rFonts w:hint="eastAsia" w:ascii="Times New Roman" w:hAnsi="Times New Roman" w:eastAsia="方正小标宋_GBK" w:cs="Times New Roman"/>
          <w:color w:val="000000"/>
          <w:kern w:val="0"/>
          <w:sz w:val="36"/>
          <w:szCs w:val="21"/>
        </w:rPr>
      </w:pPr>
    </w:p>
    <w:p w14:paraId="454EA29F">
      <w:pPr>
        <w:widowControl/>
        <w:jc w:val="center"/>
        <w:rPr>
          <w:rFonts w:hint="eastAsia" w:ascii="Times New Roman" w:hAnsi="Times New Roman" w:eastAsia="方正小标宋_GBK" w:cs="Times New Roman"/>
          <w:color w:val="000000"/>
          <w:kern w:val="0"/>
          <w:sz w:val="36"/>
          <w:szCs w:val="21"/>
        </w:rPr>
      </w:pPr>
    </w:p>
    <w:p w14:paraId="6F81208E">
      <w:pPr>
        <w:widowControl/>
        <w:jc w:val="center"/>
        <w:rPr>
          <w:rFonts w:hint="eastAsia" w:ascii="Times New Roman" w:hAnsi="Times New Roman" w:eastAsia="方正小标宋_GBK" w:cs="Times New Roman"/>
          <w:color w:val="000000"/>
          <w:kern w:val="0"/>
          <w:sz w:val="36"/>
          <w:szCs w:val="21"/>
        </w:rPr>
      </w:pPr>
    </w:p>
    <w:p w14:paraId="4EEF38F5">
      <w:pPr>
        <w:widowControl/>
        <w:jc w:val="center"/>
        <w:rPr>
          <w:rFonts w:hint="eastAsia" w:ascii="Times New Roman" w:hAnsi="Times New Roman" w:eastAsia="方正小标宋_GBK" w:cs="Times New Roman"/>
          <w:color w:val="000000"/>
          <w:kern w:val="0"/>
          <w:sz w:val="36"/>
          <w:szCs w:val="21"/>
        </w:rPr>
      </w:pPr>
    </w:p>
    <w:p w14:paraId="389758D3">
      <w:pPr>
        <w:widowControl/>
        <w:jc w:val="center"/>
        <w:rPr>
          <w:rFonts w:hint="eastAsia" w:ascii="Times New Roman" w:hAnsi="Times New Roman" w:eastAsia="方正小标宋_GBK" w:cs="Times New Roman"/>
          <w:color w:val="000000"/>
          <w:kern w:val="0"/>
          <w:sz w:val="36"/>
          <w:szCs w:val="21"/>
        </w:rPr>
      </w:pPr>
    </w:p>
    <w:p w14:paraId="6B6DB868">
      <w:pPr>
        <w:widowControl/>
        <w:jc w:val="center"/>
        <w:rPr>
          <w:rFonts w:hint="eastAsia" w:ascii="Times New Roman" w:hAnsi="Times New Roman" w:eastAsia="方正小标宋_GBK" w:cs="Times New Roman"/>
          <w:color w:val="000000"/>
          <w:kern w:val="0"/>
          <w:sz w:val="36"/>
          <w:szCs w:val="21"/>
        </w:rPr>
      </w:pPr>
    </w:p>
    <w:p w14:paraId="7E459DF9">
      <w:pPr>
        <w:widowControl/>
        <w:jc w:val="center"/>
        <w:rPr>
          <w:rFonts w:hint="eastAsia" w:ascii="Times New Roman" w:hAnsi="Times New Roman" w:eastAsia="方正小标宋_GBK" w:cs="Times New Roman"/>
          <w:color w:val="000000"/>
          <w:kern w:val="0"/>
          <w:sz w:val="36"/>
          <w:szCs w:val="21"/>
        </w:rPr>
      </w:pPr>
    </w:p>
    <w:p w14:paraId="698D50EE">
      <w:pPr>
        <w:widowControl/>
        <w:jc w:val="center"/>
        <w:rPr>
          <w:rFonts w:hint="eastAsia" w:ascii="Times New Roman" w:hAnsi="Times New Roman" w:eastAsia="方正小标宋_GBK" w:cs="Times New Roman"/>
          <w:color w:val="000000"/>
          <w:kern w:val="0"/>
          <w:sz w:val="36"/>
          <w:szCs w:val="21"/>
        </w:rPr>
      </w:pPr>
    </w:p>
    <w:p w14:paraId="423948CC">
      <w:pPr>
        <w:widowControl/>
        <w:jc w:val="center"/>
        <w:rPr>
          <w:rFonts w:hint="eastAsia" w:ascii="Times New Roman" w:hAnsi="Times New Roman" w:eastAsia="方正小标宋_GBK" w:cs="Times New Roman"/>
          <w:color w:val="000000"/>
          <w:kern w:val="0"/>
          <w:sz w:val="36"/>
          <w:szCs w:val="21"/>
        </w:rPr>
      </w:pPr>
    </w:p>
    <w:p w14:paraId="38D9CA7D">
      <w:pPr>
        <w:widowControl/>
        <w:jc w:val="center"/>
        <w:rPr>
          <w:rFonts w:hint="eastAsia" w:ascii="宋体" w:hAnsi="宋体" w:eastAsia="宋体" w:cs="宋体"/>
          <w:i w:val="0"/>
          <w:color w:val="000000"/>
          <w:kern w:val="0"/>
          <w:sz w:val="22"/>
          <w:szCs w:val="22"/>
          <w:u w:val="none"/>
          <w:lang w:val="en-US" w:eastAsia="zh-CN" w:bidi="ar"/>
        </w:rPr>
      </w:pPr>
      <w:r>
        <w:rPr>
          <w:rFonts w:hint="eastAsia" w:ascii="黑体" w:hAnsi="宋体" w:eastAsia="黑体" w:cs="黑体"/>
          <w:i w:val="0"/>
          <w:color w:val="000000"/>
          <w:kern w:val="0"/>
          <w:sz w:val="30"/>
          <w:szCs w:val="30"/>
          <w:u w:val="none"/>
          <w:lang w:val="en-US" w:eastAsia="zh-CN" w:bidi="ar"/>
        </w:rPr>
        <w:t>国有资本经营预算财政拨款支出决算表</w:t>
      </w:r>
      <w:r>
        <w:rPr>
          <w:rFonts w:hint="eastAsia" w:ascii="宋体" w:hAnsi="宋体" w:eastAsia="宋体" w:cs="宋体"/>
          <w:i w:val="0"/>
          <w:color w:val="000000"/>
          <w:kern w:val="0"/>
          <w:sz w:val="22"/>
          <w:szCs w:val="22"/>
          <w:u w:val="none"/>
          <w:lang w:val="en-US" w:eastAsia="zh-CN" w:bidi="ar"/>
        </w:rPr>
        <w:t xml:space="preserve">              </w:t>
      </w:r>
    </w:p>
    <w:p w14:paraId="58B7F3C3">
      <w:pPr>
        <w:widowControl/>
        <w:jc w:val="center"/>
      </w:pPr>
      <w:r>
        <w:rPr>
          <w:rFonts w:hint="eastAsia" w:ascii="宋体" w:hAnsi="宋体" w:eastAsia="宋体" w:cs="宋体"/>
          <w:i w:val="0"/>
          <w:color w:val="000000"/>
          <w:kern w:val="0"/>
          <w:sz w:val="22"/>
          <w:szCs w:val="22"/>
          <w:u w:val="none"/>
          <w:lang w:val="en-US" w:eastAsia="zh-CN" w:bidi="ar"/>
        </w:rPr>
        <w:t xml:space="preserve">                                                                                              公开08表</w:t>
      </w:r>
    </w:p>
    <w:p w14:paraId="21522522">
      <w:pPr>
        <w:pStyle w:val="9"/>
        <w:jc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24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40"/>
        <w:gridCol w:w="3930"/>
        <w:gridCol w:w="1928"/>
        <w:gridCol w:w="2482"/>
        <w:gridCol w:w="2415"/>
      </w:tblGrid>
      <w:tr w14:paraId="5FA94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7E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8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756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0E48E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36E4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B6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8CF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2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F4A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F38B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6CF5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CD831">
            <w:pPr>
              <w:jc w:val="center"/>
              <w:rPr>
                <w:rFonts w:hint="eastAsia" w:ascii="宋体" w:hAnsi="宋体" w:eastAsia="宋体" w:cs="宋体"/>
                <w:i w:val="0"/>
                <w:iCs w:val="0"/>
                <w:color w:val="000000"/>
                <w:sz w:val="22"/>
                <w:szCs w:val="22"/>
                <w:u w:val="none"/>
              </w:rPr>
            </w:pPr>
          </w:p>
        </w:tc>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62068">
            <w:pPr>
              <w:jc w:val="center"/>
              <w:rPr>
                <w:rFonts w:hint="eastAsia" w:ascii="宋体" w:hAnsi="宋体" w:eastAsia="宋体" w:cs="宋体"/>
                <w:i w:val="0"/>
                <w:iCs w:val="0"/>
                <w:color w:val="000000"/>
                <w:sz w:val="22"/>
                <w:szCs w:val="22"/>
                <w:u w:val="none"/>
              </w:rPr>
            </w:pPr>
          </w:p>
        </w:tc>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42251">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5E2D9">
            <w:pPr>
              <w:jc w:val="center"/>
              <w:rPr>
                <w:rFonts w:hint="eastAsia" w:ascii="宋体" w:hAnsi="宋体" w:eastAsia="宋体" w:cs="宋体"/>
                <w:i w:val="0"/>
                <w:iCs w:val="0"/>
                <w:color w:val="000000"/>
                <w:sz w:val="22"/>
                <w:szCs w:val="22"/>
                <w:u w:val="none"/>
              </w:rPr>
            </w:pPr>
          </w:p>
        </w:tc>
        <w:tc>
          <w:tcPr>
            <w:tcW w:w="2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3CB2D">
            <w:pPr>
              <w:jc w:val="center"/>
              <w:rPr>
                <w:rFonts w:hint="eastAsia" w:ascii="宋体" w:hAnsi="宋体" w:eastAsia="宋体" w:cs="宋体"/>
                <w:i w:val="0"/>
                <w:iCs w:val="0"/>
                <w:color w:val="000000"/>
                <w:sz w:val="22"/>
                <w:szCs w:val="22"/>
                <w:u w:val="none"/>
              </w:rPr>
            </w:pPr>
          </w:p>
        </w:tc>
      </w:tr>
      <w:tr w14:paraId="3FF6C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02911">
            <w:pPr>
              <w:jc w:val="center"/>
              <w:rPr>
                <w:rFonts w:hint="eastAsia" w:ascii="宋体" w:hAnsi="宋体" w:eastAsia="宋体" w:cs="宋体"/>
                <w:i w:val="0"/>
                <w:iCs w:val="0"/>
                <w:color w:val="000000"/>
                <w:sz w:val="22"/>
                <w:szCs w:val="22"/>
                <w:u w:val="none"/>
              </w:rPr>
            </w:pPr>
          </w:p>
        </w:tc>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D7C5">
            <w:pPr>
              <w:jc w:val="center"/>
              <w:rPr>
                <w:rFonts w:hint="eastAsia" w:ascii="宋体" w:hAnsi="宋体" w:eastAsia="宋体" w:cs="宋体"/>
                <w:i w:val="0"/>
                <w:iCs w:val="0"/>
                <w:color w:val="000000"/>
                <w:sz w:val="22"/>
                <w:szCs w:val="22"/>
                <w:u w:val="none"/>
              </w:rPr>
            </w:pPr>
          </w:p>
        </w:tc>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82E41">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7BF88">
            <w:pPr>
              <w:jc w:val="center"/>
              <w:rPr>
                <w:rFonts w:hint="eastAsia" w:ascii="宋体" w:hAnsi="宋体" w:eastAsia="宋体" w:cs="宋体"/>
                <w:i w:val="0"/>
                <w:iCs w:val="0"/>
                <w:color w:val="000000"/>
                <w:sz w:val="22"/>
                <w:szCs w:val="22"/>
                <w:u w:val="none"/>
              </w:rPr>
            </w:pPr>
          </w:p>
        </w:tc>
        <w:tc>
          <w:tcPr>
            <w:tcW w:w="2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FB830">
            <w:pPr>
              <w:jc w:val="center"/>
              <w:rPr>
                <w:rFonts w:hint="eastAsia" w:ascii="宋体" w:hAnsi="宋体" w:eastAsia="宋体" w:cs="宋体"/>
                <w:i w:val="0"/>
                <w:iCs w:val="0"/>
                <w:color w:val="000000"/>
                <w:sz w:val="22"/>
                <w:szCs w:val="22"/>
                <w:u w:val="none"/>
              </w:rPr>
            </w:pPr>
          </w:p>
        </w:tc>
      </w:tr>
      <w:tr w14:paraId="1BD02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AE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8E1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9D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3E8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B567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56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D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9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7E036">
            <w:pPr>
              <w:jc w:val="right"/>
              <w:rPr>
                <w:rFonts w:hint="eastAsia" w:ascii="宋体" w:hAnsi="宋体" w:eastAsia="宋体" w:cs="宋体"/>
                <w:b/>
                <w:bCs/>
                <w:i w:val="0"/>
                <w:iCs w:val="0"/>
                <w:color w:val="000000"/>
                <w:sz w:val="22"/>
                <w:szCs w:val="22"/>
                <w:u w:val="none"/>
              </w:rPr>
            </w:pPr>
          </w:p>
        </w:tc>
        <w:tc>
          <w:tcPr>
            <w:tcW w:w="2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363D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2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8372C">
            <w:pPr>
              <w:jc w:val="right"/>
              <w:rPr>
                <w:rFonts w:hint="eastAsia" w:ascii="宋体" w:hAnsi="宋体" w:eastAsia="宋体" w:cs="宋体"/>
                <w:b/>
                <w:bCs/>
                <w:i w:val="0"/>
                <w:iCs w:val="0"/>
                <w:color w:val="000000"/>
                <w:sz w:val="22"/>
                <w:szCs w:val="22"/>
                <w:u w:val="none"/>
              </w:rPr>
            </w:pPr>
          </w:p>
        </w:tc>
      </w:tr>
    </w:tbl>
    <w:p w14:paraId="1858A39E">
      <w:pPr>
        <w:keepNext w:val="0"/>
        <w:keepLines w:val="0"/>
        <w:pageBreakBefore w:val="0"/>
        <w:widowControl/>
        <w:kinsoku/>
        <w:wordWrap/>
        <w:overflowPunct/>
        <w:topLinePunct w:val="0"/>
        <w:autoSpaceDE/>
        <w:autoSpaceDN/>
        <w:bidi w:val="0"/>
        <w:adjustRightInd w:val="0"/>
        <w:snapToGrid w:val="0"/>
        <w:spacing w:line="360" w:lineRule="exact"/>
        <w:ind w:firstLine="1920" w:firstLineChars="800"/>
        <w:jc w:val="both"/>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注：本表反映部门本年度国有资本经营预算财政拨款支出情况。</w:t>
      </w:r>
    </w:p>
    <w:p w14:paraId="7457030C">
      <w:pPr>
        <w:keepNext w:val="0"/>
        <w:keepLines w:val="0"/>
        <w:pageBreakBefore w:val="0"/>
        <w:widowControl/>
        <w:kinsoku/>
        <w:wordWrap/>
        <w:overflowPunct/>
        <w:topLinePunct w:val="0"/>
        <w:autoSpaceDE/>
        <w:autoSpaceDN/>
        <w:bidi w:val="0"/>
        <w:adjustRightInd w:val="0"/>
        <w:snapToGrid w:val="0"/>
        <w:spacing w:line="360" w:lineRule="exact"/>
        <w:ind w:firstLine="1920" w:firstLineChars="800"/>
        <w:jc w:val="both"/>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说明：我</w:t>
      </w:r>
      <w:r>
        <w:rPr>
          <w:rFonts w:hint="eastAsia" w:asciiTheme="minorEastAsia" w:hAnsiTheme="minorEastAsia" w:cstheme="minorEastAsia"/>
          <w:color w:val="000000"/>
          <w:kern w:val="0"/>
          <w:sz w:val="24"/>
          <w:szCs w:val="24"/>
          <w:lang w:val="en-US" w:eastAsia="zh-CN"/>
        </w:rPr>
        <w:t>单位</w:t>
      </w:r>
      <w:r>
        <w:rPr>
          <w:rFonts w:hint="eastAsia" w:asciiTheme="minorEastAsia" w:hAnsiTheme="minorEastAsia" w:eastAsiaTheme="minorEastAsia" w:cstheme="minorEastAsia"/>
          <w:color w:val="000000"/>
          <w:kern w:val="0"/>
          <w:sz w:val="24"/>
          <w:szCs w:val="24"/>
        </w:rPr>
        <w:t>没有使用国有资本经营预算安排的支出，故本表无数据。</w:t>
      </w:r>
    </w:p>
    <w:p w14:paraId="43EF7B9F"/>
    <w:p w14:paraId="297CAC2F">
      <w:pPr>
        <w:pStyle w:val="9"/>
      </w:pPr>
    </w:p>
    <w:p w14:paraId="241B89AF">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r>
        <w:rPr>
          <w:rFonts w:hint="eastAsia" w:ascii="华文中宋" w:hAnsi="华文中宋" w:eastAsia="华文中宋" w:cs="华文中宋"/>
          <w:i w:val="0"/>
          <w:color w:val="000000"/>
          <w:kern w:val="0"/>
          <w:sz w:val="32"/>
          <w:szCs w:val="32"/>
          <w:u w:val="none"/>
          <w:lang w:val="en-US" w:eastAsia="zh-CN"/>
        </w:rPr>
        <w:t>财</w:t>
      </w:r>
    </w:p>
    <w:p w14:paraId="29F3EC75">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38AB685C">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05D2FEED">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5DBE08CD">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556088BC">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17B1F455">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354BF651">
      <w:pPr>
        <w:widowControl/>
        <w:ind w:firstLine="19840" w:firstLineChars="6200"/>
        <w:jc w:val="center"/>
        <w:rPr>
          <w:rFonts w:hint="eastAsia" w:ascii="华文中宋" w:hAnsi="华文中宋" w:eastAsia="华文中宋" w:cs="华文中宋"/>
          <w:i w:val="0"/>
          <w:color w:val="000000"/>
          <w:kern w:val="0"/>
          <w:sz w:val="32"/>
          <w:szCs w:val="32"/>
          <w:u w:val="none"/>
          <w:lang w:val="en-US" w:eastAsia="zh-CN"/>
        </w:rPr>
      </w:pPr>
    </w:p>
    <w:p w14:paraId="3D6D6B0E">
      <w:pPr>
        <w:widowControl/>
        <w:ind w:firstLine="18600" w:firstLineChars="6200"/>
        <w:jc w:val="center"/>
        <w:rPr>
          <w:rFonts w:hint="eastAsia" w:ascii="Times New Roman" w:hAnsi="Times New Roman" w:eastAsia="方正小标宋_GBK" w:cs="Times New Roman"/>
          <w:color w:val="000000"/>
          <w:kern w:val="0"/>
          <w:sz w:val="36"/>
          <w:szCs w:val="21"/>
          <w:lang w:val="en-US" w:eastAsia="zh-CN"/>
        </w:rPr>
      </w:pPr>
      <w:r>
        <w:rPr>
          <w:rFonts w:hint="eastAsia" w:ascii="黑体" w:hAnsi="宋体" w:eastAsia="黑体" w:cs="黑体"/>
          <w:i w:val="0"/>
          <w:color w:val="000000"/>
          <w:kern w:val="0"/>
          <w:sz w:val="30"/>
          <w:szCs w:val="30"/>
          <w:u w:val="none"/>
          <w:lang w:val="en-US" w:eastAsia="zh-CN" w:bidi="ar"/>
        </w:rPr>
        <w:t>财政拨款“三公”经费支出决算表</w:t>
      </w:r>
    </w:p>
    <w:p w14:paraId="1705B9BD">
      <w:pPr>
        <w:widowControl/>
        <w:ind w:firstLine="12540" w:firstLineChars="5700"/>
        <w:jc w:val="both"/>
      </w:pPr>
      <w:r>
        <w:rPr>
          <w:rFonts w:hint="eastAsia" w:asciiTheme="minorEastAsia" w:hAnsiTheme="minorEastAsia" w:eastAsiaTheme="minorEastAsia" w:cstheme="minorEastAsia"/>
          <w:color w:val="000000"/>
          <w:kern w:val="0"/>
          <w:sz w:val="22"/>
          <w:szCs w:val="22"/>
        </w:rPr>
        <w:t>公开09表</w:t>
      </w:r>
    </w:p>
    <w:p w14:paraId="7698DC95">
      <w:pPr>
        <w:pStyle w:val="9"/>
        <w:jc w:val="center"/>
      </w:pPr>
      <w:r>
        <w:rPr>
          <w:rFonts w:hint="eastAsia" w:ascii="宋体" w:hAnsi="宋体" w:eastAsia="宋体" w:cs="宋体"/>
          <w:i w:val="0"/>
          <w:color w:val="000000"/>
          <w:kern w:val="0"/>
          <w:sz w:val="22"/>
          <w:szCs w:val="22"/>
          <w:u w:val="none"/>
          <w:lang w:val="en-US" w:eastAsia="zh-CN" w:bidi="ar"/>
        </w:rPr>
        <w:t xml:space="preserve">单位：筹建处                                   </w:t>
      </w:r>
      <w:r>
        <w:rPr>
          <w:rFonts w:hint="eastAsia" w:ascii="宋体" w:hAnsi="宋体" w:eastAsia="宋体" w:cs="宋体"/>
          <w:i w:val="0"/>
          <w:color w:val="000000"/>
          <w:kern w:val="0"/>
          <w:sz w:val="24"/>
          <w:szCs w:val="24"/>
          <w:u w:val="none"/>
          <w:lang w:val="en-US" w:eastAsia="zh-CN" w:bidi="ar"/>
        </w:rPr>
        <w:t xml:space="preserve">2023年度                         </w:t>
      </w:r>
      <w:r>
        <w:rPr>
          <w:rFonts w:hint="eastAsia" w:ascii="宋体" w:hAnsi="宋体" w:eastAsia="宋体" w:cs="宋体"/>
          <w:i w:val="0"/>
          <w:color w:val="000000"/>
          <w:kern w:val="0"/>
          <w:sz w:val="22"/>
          <w:szCs w:val="22"/>
          <w:u w:val="none"/>
          <w:lang w:val="en-US" w:eastAsia="zh-CN" w:bidi="ar"/>
        </w:rPr>
        <w:t>单位：万元</w:t>
      </w:r>
    </w:p>
    <w:tbl>
      <w:tblPr>
        <w:tblStyle w:val="11"/>
        <w:tblW w:w="14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5"/>
        <w:gridCol w:w="1335"/>
        <w:gridCol w:w="1005"/>
        <w:gridCol w:w="1166"/>
        <w:gridCol w:w="1410"/>
        <w:gridCol w:w="934"/>
        <w:gridCol w:w="1065"/>
        <w:gridCol w:w="1395"/>
        <w:gridCol w:w="1020"/>
        <w:gridCol w:w="1260"/>
        <w:gridCol w:w="1440"/>
        <w:gridCol w:w="1185"/>
      </w:tblGrid>
      <w:tr w14:paraId="787A9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67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6AFD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73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62F7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1039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13E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035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35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36B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9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E4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B46F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1315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37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4D0D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0D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347F2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F3F11">
            <w:pPr>
              <w:jc w:val="center"/>
              <w:rPr>
                <w:rFonts w:hint="eastAsia" w:ascii="宋体" w:hAnsi="宋体" w:eastAsia="宋体" w:cs="宋体"/>
                <w:i w:val="0"/>
                <w:iCs w:val="0"/>
                <w:color w:val="000000"/>
                <w:sz w:val="22"/>
                <w:szCs w:val="22"/>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D8FDF">
            <w:pPr>
              <w:jc w:val="center"/>
              <w:rPr>
                <w:rFonts w:hint="eastAsia" w:ascii="宋体" w:hAnsi="宋体" w:eastAsia="宋体" w:cs="宋体"/>
                <w:i w:val="0"/>
                <w:iCs w:val="0"/>
                <w:color w:val="000000"/>
                <w:sz w:val="22"/>
                <w:szCs w:val="2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0D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D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C4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C93BD">
            <w:pPr>
              <w:jc w:val="center"/>
              <w:rPr>
                <w:rFonts w:hint="eastAsia" w:ascii="宋体" w:hAnsi="宋体" w:eastAsia="宋体" w:cs="宋体"/>
                <w:i w:val="0"/>
                <w:iCs w:val="0"/>
                <w:color w:val="000000"/>
                <w:sz w:val="22"/>
                <w:szCs w:val="22"/>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C333E">
            <w:pPr>
              <w:jc w:val="center"/>
              <w:rPr>
                <w:rFonts w:hint="eastAsia" w:ascii="宋体" w:hAnsi="宋体" w:eastAsia="宋体" w:cs="宋体"/>
                <w:i w:val="0"/>
                <w:iCs w:val="0"/>
                <w:color w:val="000000"/>
                <w:sz w:val="22"/>
                <w:szCs w:val="22"/>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65FD3">
            <w:pPr>
              <w:jc w:val="center"/>
              <w:rPr>
                <w:rFonts w:hint="eastAsia" w:ascii="宋体" w:hAnsi="宋体" w:eastAsia="宋体" w:cs="宋体"/>
                <w:i w:val="0"/>
                <w:iCs w:val="0"/>
                <w:color w:val="000000"/>
                <w:sz w:val="22"/>
                <w:szCs w:val="22"/>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D1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0F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AB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5C0D3">
            <w:pPr>
              <w:jc w:val="center"/>
              <w:rPr>
                <w:rFonts w:hint="eastAsia" w:ascii="宋体" w:hAnsi="宋体" w:eastAsia="宋体" w:cs="宋体"/>
                <w:i w:val="0"/>
                <w:iCs w:val="0"/>
                <w:color w:val="000000"/>
                <w:sz w:val="22"/>
                <w:szCs w:val="22"/>
                <w:u w:val="none"/>
              </w:rPr>
            </w:pPr>
          </w:p>
        </w:tc>
      </w:tr>
      <w:tr w14:paraId="6A13C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85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87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B3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1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27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777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FE8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B98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C2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92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22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7F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9C84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A06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484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F8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F05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D5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BC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436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5C7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5A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BC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A5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CDB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bl>
    <w:p w14:paraId="5940DCAF">
      <w:pPr>
        <w:pStyle w:val="9"/>
        <w:keepNext w:val="0"/>
        <w:keepLines w:val="0"/>
        <w:pageBreakBefore w:val="0"/>
        <w:widowControl w:val="0"/>
        <w:kinsoku/>
        <w:wordWrap/>
        <w:overflowPunct/>
        <w:topLinePunct w:val="0"/>
        <w:autoSpaceDE/>
        <w:autoSpaceDN/>
        <w:bidi w:val="0"/>
        <w:adjustRightInd/>
        <w:snapToGrid w:val="0"/>
        <w:spacing w:line="400" w:lineRule="exact"/>
        <w:ind w:firstLine="720" w:firstLineChars="300"/>
        <w:jc w:val="both"/>
        <w:textAlignment w:val="auto"/>
        <w:rPr>
          <w:sz w:val="24"/>
          <w:szCs w:val="24"/>
        </w:rPr>
        <w:sectPr>
          <w:pgSz w:w="16838" w:h="11906" w:orient="landscape"/>
          <w:pgMar w:top="720" w:right="720" w:bottom="720" w:left="720" w:header="851" w:footer="992" w:gutter="0"/>
          <w:cols w:space="425" w:num="1"/>
          <w:docGrid w:type="lines" w:linePitch="312" w:charSpace="0"/>
        </w:sectPr>
      </w:pPr>
      <w:r>
        <w:rPr>
          <w:rFonts w:hint="eastAsia"/>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p w14:paraId="6E6087C0">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p w14:paraId="26EEECE7">
      <w:pPr>
        <w:pStyle w:val="16"/>
        <w:rPr>
          <w:sz w:val="72"/>
          <w:szCs w:val="72"/>
        </w:rPr>
      </w:pPr>
    </w:p>
    <w:p w14:paraId="3935634E">
      <w:pPr>
        <w:pStyle w:val="16"/>
        <w:rPr>
          <w:sz w:val="72"/>
          <w:szCs w:val="72"/>
        </w:rPr>
      </w:pPr>
    </w:p>
    <w:p w14:paraId="5DB629B0">
      <w:pPr>
        <w:pStyle w:val="16"/>
        <w:rPr>
          <w:sz w:val="72"/>
          <w:szCs w:val="72"/>
        </w:rPr>
      </w:pPr>
    </w:p>
    <w:p w14:paraId="243AC07C">
      <w:pPr>
        <w:pStyle w:val="16"/>
        <w:rPr>
          <w:sz w:val="72"/>
          <w:szCs w:val="72"/>
        </w:rPr>
      </w:pPr>
    </w:p>
    <w:p w14:paraId="0B787964">
      <w:pPr>
        <w:pStyle w:val="16"/>
        <w:jc w:val="center"/>
        <w:rPr>
          <w:sz w:val="72"/>
          <w:szCs w:val="72"/>
        </w:rPr>
      </w:pPr>
    </w:p>
    <w:p w14:paraId="48A14739">
      <w:pPr>
        <w:pStyle w:val="16"/>
        <w:jc w:val="center"/>
        <w:rPr>
          <w:rFonts w:hint="eastAsia" w:ascii="方正小标宋_GBK" w:hAnsi="方正小标宋_GBK" w:eastAsia="方正小标宋_GBK" w:cs="方正小标宋_GBK"/>
          <w:sz w:val="72"/>
          <w:szCs w:val="72"/>
        </w:rPr>
      </w:pPr>
    </w:p>
    <w:p w14:paraId="4052AC9B">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6FA9493B">
      <w:pPr>
        <w:pStyle w:val="16"/>
        <w:jc w:val="center"/>
        <w:rPr>
          <w:rFonts w:hint="eastAsia" w:ascii="方正小标宋_GBK" w:hAnsi="方正小标宋_GBK" w:eastAsia="方正小标宋_GBK" w:cs="方正小标宋_GBK"/>
          <w:sz w:val="70"/>
          <w:szCs w:val="70"/>
        </w:rPr>
      </w:pPr>
    </w:p>
    <w:p w14:paraId="3A732246">
      <w:pPr>
        <w:pStyle w:val="16"/>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w:t>
      </w:r>
      <w:r>
        <w:rPr>
          <w:rFonts w:hint="eastAsia" w:ascii="方正小标宋_GBK" w:hAnsi="方正小标宋_GBK" w:eastAsia="方正小标宋_GBK" w:cs="方正小标宋_GBK"/>
          <w:sz w:val="70"/>
          <w:szCs w:val="70"/>
          <w:lang w:val="en-US" w:eastAsia="zh-CN"/>
        </w:rPr>
        <w:t>单位</w:t>
      </w:r>
      <w:r>
        <w:rPr>
          <w:rFonts w:hint="eastAsia" w:ascii="方正小标宋_GBK" w:hAnsi="方正小标宋_GBK" w:eastAsia="方正小标宋_GBK" w:cs="方正小标宋_GBK"/>
          <w:sz w:val="70"/>
          <w:szCs w:val="70"/>
        </w:rPr>
        <w:t>决算情况说明</w:t>
      </w:r>
    </w:p>
    <w:p w14:paraId="16E2C18C">
      <w:pPr>
        <w:widowControl/>
        <w:jc w:val="left"/>
        <w:rPr>
          <w:rFonts w:asciiTheme="minorEastAsia" w:hAnsiTheme="minorEastAsia" w:eastAsiaTheme="minorEastAsia"/>
          <w:sz w:val="32"/>
          <w:szCs w:val="32"/>
        </w:rPr>
      </w:pPr>
      <w:r>
        <w:rPr>
          <w:rFonts w:hint="eastAsia" w:ascii="方正小标宋_GBK" w:hAnsi="方正小标宋_GBK" w:eastAsia="方正小标宋_GBK" w:cs="方正小标宋_GBK"/>
          <w:sz w:val="70"/>
          <w:szCs w:val="70"/>
        </w:rPr>
        <w:br w:type="page"/>
      </w:r>
    </w:p>
    <w:p w14:paraId="335AD8FA">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11CC359C">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275.98</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166.25</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151.5</w:t>
      </w:r>
      <w:r>
        <w:rPr>
          <w:rFonts w:hint="eastAsia" w:ascii="Times New Roman" w:hAnsi="Times New Roman" w:eastAsia="仿宋_GB2312"/>
          <w:sz w:val="32"/>
          <w:szCs w:val="32"/>
        </w:rPr>
        <w:t>%，主要是因为</w:t>
      </w:r>
      <w:r>
        <w:rPr>
          <w:rFonts w:hint="eastAsia" w:ascii="仿宋_GB2312" w:hAnsi="仿宋" w:eastAsia="仿宋_GB2312"/>
          <w:sz w:val="32"/>
          <w:szCs w:val="32"/>
          <w:lang w:val="en-US" w:eastAsia="zh-CN"/>
        </w:rPr>
        <w:t>本年财政追加了坪塘项目两年的管护经费。</w:t>
      </w:r>
    </w:p>
    <w:p w14:paraId="0C36E8C1">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2CF1DC9B">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275.78</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275.78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14:paraId="639DCE65">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75AB7763">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275.98</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123.5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44.75</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152.48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55.25</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14:paraId="0526CD53">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17D10E02">
      <w:pPr>
        <w:pStyle w:val="16"/>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275.98</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166.25</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151.5</w:t>
      </w:r>
      <w:r>
        <w:rPr>
          <w:rFonts w:hint="eastAsia" w:ascii="Times New Roman" w:hAnsi="Times New Roman" w:eastAsia="仿宋_GB2312"/>
          <w:sz w:val="32"/>
          <w:szCs w:val="32"/>
        </w:rPr>
        <w:t>%，主要是因为</w:t>
      </w:r>
      <w:r>
        <w:rPr>
          <w:rFonts w:hint="eastAsia" w:ascii="仿宋_GB2312" w:hAnsi="仿宋" w:eastAsia="仿宋_GB2312"/>
          <w:sz w:val="32"/>
          <w:szCs w:val="32"/>
          <w:lang w:val="en-US" w:eastAsia="zh-CN"/>
        </w:rPr>
        <w:t>本年财政追加了坪塘项目两年的管护经费。</w:t>
      </w:r>
    </w:p>
    <w:p w14:paraId="6F3A7C26">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5C08BD90">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（一）一般公共预算财政拨款支出决算总体情况</w:t>
      </w:r>
    </w:p>
    <w:p w14:paraId="3CEABFEF">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275.98</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166.25</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151.5</w:t>
      </w:r>
      <w:r>
        <w:rPr>
          <w:rFonts w:hint="eastAsia" w:ascii="Times New Roman" w:hAnsi="Times New Roman" w:eastAsia="仿宋_GB2312"/>
          <w:sz w:val="32"/>
          <w:szCs w:val="32"/>
        </w:rPr>
        <w:t>%，主要是因为</w:t>
      </w:r>
      <w:r>
        <w:rPr>
          <w:rFonts w:hint="eastAsia" w:ascii="仿宋_GB2312" w:hAnsi="仿宋" w:eastAsia="仿宋_GB2312"/>
          <w:sz w:val="32"/>
          <w:szCs w:val="32"/>
          <w:lang w:val="en-US" w:eastAsia="zh-CN"/>
        </w:rPr>
        <w:t>本年财政追加了坪塘项目两年的管护经费。</w:t>
      </w:r>
    </w:p>
    <w:p w14:paraId="37CAA170">
      <w:pPr>
        <w:pStyle w:val="16"/>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（二）一般公共预算财政拨款支出决算结构情况</w:t>
      </w:r>
    </w:p>
    <w:p w14:paraId="47064AC9">
      <w:pPr>
        <w:pStyle w:val="16"/>
        <w:keepNext w:val="0"/>
        <w:keepLines w:val="0"/>
        <w:pageBreakBefore w:val="0"/>
        <w:widowControl w:val="0"/>
        <w:kinsoku/>
        <w:wordWrap/>
        <w:overflowPunct/>
        <w:topLinePunct w:val="0"/>
        <w:bidi w:val="0"/>
        <w:adjustRightInd w:val="0"/>
        <w:snapToGrid w:val="0"/>
        <w:spacing w:line="580" w:lineRule="exact"/>
        <w:ind w:firstLine="640"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275.98</w:t>
      </w:r>
      <w:r>
        <w:rPr>
          <w:rFonts w:hint="eastAsia" w:ascii="Times New Roman" w:hAnsi="Times New Roman" w:eastAsia="仿宋_GB2312"/>
          <w:sz w:val="32"/>
          <w:szCs w:val="32"/>
        </w:rPr>
        <w:t>万元，主要用于以下方面：一般公共服务（类）支出</w:t>
      </w:r>
      <w:r>
        <w:rPr>
          <w:rFonts w:hint="eastAsia" w:ascii="Times New Roman" w:hAnsi="Times New Roman" w:eastAsia="仿宋_GB2312"/>
          <w:sz w:val="32"/>
          <w:szCs w:val="32"/>
          <w:lang w:val="en-US" w:eastAsia="zh-CN"/>
        </w:rPr>
        <w:t>252.68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91.56</w:t>
      </w:r>
      <w:r>
        <w:rPr>
          <w:rFonts w:hint="eastAsia" w:ascii="Times New Roman" w:hAnsi="Times New Roman" w:eastAsia="仿宋_GB2312"/>
          <w:sz w:val="32"/>
          <w:szCs w:val="32"/>
        </w:rPr>
        <w:t>%；</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支出</w:t>
      </w:r>
      <w:r>
        <w:rPr>
          <w:rFonts w:hint="eastAsia" w:ascii="Times New Roman" w:hAnsi="Times New Roman" w:eastAsia="仿宋_GB2312"/>
          <w:sz w:val="32"/>
          <w:szCs w:val="32"/>
          <w:lang w:val="en-US" w:eastAsia="zh-CN"/>
        </w:rPr>
        <w:t>11.30</w:t>
      </w:r>
      <w:r>
        <w:rPr>
          <w:rFonts w:hint="eastAsia" w:ascii="仿宋_GB2312" w:hAnsi="仿宋_GB2312" w:eastAsia="仿宋_GB2312" w:cs="仿宋_GB2312"/>
          <w:sz w:val="32"/>
          <w:szCs w:val="32"/>
        </w:rPr>
        <w:t>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4.09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imes New Roman" w:hAnsi="Times New Roman" w:eastAsia="仿宋_GB2312"/>
          <w:sz w:val="32"/>
          <w:szCs w:val="32"/>
          <w:lang w:val="en-US" w:eastAsia="zh-CN"/>
        </w:rPr>
        <w:t>住房保障支出12万元，占4.35%。</w:t>
      </w:r>
    </w:p>
    <w:p w14:paraId="06FF0ED6">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（三）一般公共预算财政拨款支出决算具体情况</w:t>
      </w:r>
    </w:p>
    <w:p w14:paraId="7599C7E1">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104.43</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275.98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264.27</w:t>
      </w:r>
      <w:r>
        <w:rPr>
          <w:rFonts w:hint="eastAsia" w:ascii="Times New Roman" w:hAnsi="Times New Roman" w:eastAsia="仿宋_GB2312"/>
          <w:sz w:val="32"/>
          <w:szCs w:val="32"/>
        </w:rPr>
        <w:t>%，其中：</w:t>
      </w:r>
    </w:p>
    <w:p w14:paraId="61261AD8">
      <w:pPr>
        <w:pStyle w:val="16"/>
        <w:keepNext w:val="0"/>
        <w:keepLines w:val="0"/>
        <w:pageBreakBefore w:val="0"/>
        <w:widowControl w:val="0"/>
        <w:kinsoku/>
        <w:wordWrap/>
        <w:overflowPunct/>
        <w:topLinePunct w:val="0"/>
        <w:bidi w:val="0"/>
        <w:adjustRightInd w:val="0"/>
        <w:snapToGrid w:val="0"/>
        <w:spacing w:line="580" w:lineRule="exact"/>
        <w:ind w:firstLine="640"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1、一般公共服务（类）</w:t>
      </w:r>
      <w:r>
        <w:rPr>
          <w:rFonts w:hint="eastAsia" w:ascii="仿宋_GB2312" w:hAnsi="仿宋_GB2312" w:eastAsia="仿宋_GB2312" w:cs="仿宋_GB2312"/>
          <w:sz w:val="32"/>
          <w:szCs w:val="32"/>
        </w:rPr>
        <w:t>政府办公厅（室）及相关机构事务（款）</w:t>
      </w:r>
      <w:r>
        <w:rPr>
          <w:rFonts w:hint="eastAsia" w:ascii="仿宋_GB2312" w:hAnsi="仿宋_GB2312" w:eastAsia="仿宋_GB2312" w:cs="仿宋_GB2312"/>
          <w:sz w:val="32"/>
          <w:szCs w:val="32"/>
          <w:lang w:val="en-US" w:eastAsia="zh-CN"/>
        </w:rPr>
        <w:t>事业运行</w:t>
      </w:r>
      <w:r>
        <w:rPr>
          <w:rFonts w:hint="eastAsia" w:ascii="仿宋_GB2312" w:hAnsi="仿宋_GB2312" w:eastAsia="仿宋_GB2312" w:cs="仿宋_GB2312"/>
          <w:sz w:val="32"/>
          <w:szCs w:val="32"/>
        </w:rPr>
        <w:t>（项）</w:t>
      </w:r>
      <w:r>
        <w:rPr>
          <w:rFonts w:hint="eastAsia" w:ascii="Times New Roman" w:hAnsi="Times New Roman" w:eastAsia="仿宋_GB2312"/>
          <w:sz w:val="32"/>
          <w:szCs w:val="32"/>
        </w:rPr>
        <w:t>。</w:t>
      </w:r>
    </w:p>
    <w:p w14:paraId="466EFE31">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81.13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252.68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311.45</w:t>
      </w:r>
      <w:r>
        <w:rPr>
          <w:rFonts w:hint="eastAsia" w:ascii="Times New Roman" w:hAnsi="Times New Roman" w:eastAsia="仿宋_GB2312"/>
          <w:sz w:val="32"/>
          <w:szCs w:val="32"/>
        </w:rPr>
        <w:t>%，决算数大于年初预算数的主要原因是：</w:t>
      </w:r>
      <w:r>
        <w:rPr>
          <w:rFonts w:hint="eastAsia" w:ascii="仿宋_GB2312" w:hAnsi="仿宋" w:eastAsia="仿宋_GB2312"/>
          <w:sz w:val="32"/>
          <w:szCs w:val="32"/>
          <w:lang w:val="en-US" w:eastAsia="zh-CN"/>
        </w:rPr>
        <w:t>本年财政追加了坪塘项目两年的管护经费、事业单位补助经费等。</w:t>
      </w:r>
    </w:p>
    <w:p w14:paraId="45C28C24">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p>
    <w:p w14:paraId="54347D2A">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11.3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11.3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与</w:t>
      </w:r>
      <w:r>
        <w:rPr>
          <w:rFonts w:hint="eastAsia" w:ascii="Times New Roman" w:hAnsi="Times New Roman" w:eastAsia="仿宋_GB2312"/>
          <w:sz w:val="32"/>
          <w:szCs w:val="32"/>
        </w:rPr>
        <w:t>年初预算数</w:t>
      </w:r>
      <w:r>
        <w:rPr>
          <w:rFonts w:hint="eastAsia" w:ascii="Times New Roman" w:hAnsi="Times New Roman" w:eastAsia="仿宋_GB2312"/>
          <w:sz w:val="32"/>
          <w:szCs w:val="32"/>
          <w:lang w:val="en-US" w:eastAsia="zh-CN"/>
        </w:rPr>
        <w:t>持平。</w:t>
      </w:r>
    </w:p>
    <w:p w14:paraId="7DC3150F">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40" w:firstLineChars="200"/>
        <w:jc w:val="both"/>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住房保障支出（类）住房改革支出</w:t>
      </w:r>
      <w:r>
        <w:rPr>
          <w:rFonts w:hint="eastAsia" w:ascii="Times New Roman" w:hAnsi="Times New Roman" w:eastAsia="仿宋_GB2312"/>
          <w:sz w:val="32"/>
          <w:szCs w:val="32"/>
          <w:lang w:eastAsia="zh-CN"/>
        </w:rPr>
        <w:t>（款）</w:t>
      </w:r>
      <w:r>
        <w:rPr>
          <w:rFonts w:hint="eastAsia" w:ascii="Times New Roman" w:hAnsi="Times New Roman" w:eastAsia="仿宋_GB2312"/>
          <w:sz w:val="32"/>
          <w:szCs w:val="32"/>
        </w:rPr>
        <w:t>住房公积金（项）。</w:t>
      </w:r>
    </w:p>
    <w:p w14:paraId="6B94D363">
      <w:pPr>
        <w:pStyle w:val="16"/>
        <w:keepNext w:val="0"/>
        <w:keepLines w:val="0"/>
        <w:pageBreakBefore w:val="0"/>
        <w:widowControl w:val="0"/>
        <w:kinsoku/>
        <w:wordWrap/>
        <w:overflowPunct/>
        <w:topLinePunct w:val="0"/>
        <w:bidi w:val="0"/>
        <w:adjustRightInd w:val="0"/>
        <w:snapToGrid w:val="0"/>
        <w:spacing w:line="58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eastAsia="zh-CN"/>
        </w:rPr>
        <w:t>与</w:t>
      </w:r>
      <w:r>
        <w:rPr>
          <w:rFonts w:hint="eastAsia" w:ascii="Times New Roman" w:hAnsi="Times New Roman" w:eastAsia="仿宋_GB2312"/>
          <w:sz w:val="32"/>
          <w:szCs w:val="32"/>
        </w:rPr>
        <w:t>年初预算数</w:t>
      </w:r>
      <w:r>
        <w:rPr>
          <w:rFonts w:hint="eastAsia" w:ascii="Times New Roman" w:hAnsi="Times New Roman" w:eastAsia="仿宋_GB2312"/>
          <w:sz w:val="32"/>
          <w:szCs w:val="32"/>
          <w:lang w:eastAsia="zh-CN"/>
        </w:rPr>
        <w:t>持平。</w:t>
      </w:r>
    </w:p>
    <w:p w14:paraId="0287A0ED">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5B07F753">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123.5</w:t>
      </w:r>
      <w:r>
        <w:rPr>
          <w:rFonts w:hint="eastAsia" w:ascii="Times New Roman" w:hAnsi="Times New Roman" w:eastAsia="仿宋_GB2312"/>
          <w:sz w:val="32"/>
          <w:szCs w:val="32"/>
        </w:rPr>
        <w:t>万元，其中：</w:t>
      </w:r>
    </w:p>
    <w:p w14:paraId="5FB22519">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94.33</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76.38</w:t>
      </w:r>
      <w:r>
        <w:rPr>
          <w:rFonts w:hint="eastAsia" w:ascii="Times New Roman" w:hAnsi="Times New Roman" w:eastAsia="仿宋_GB2312"/>
          <w:sz w:val="32"/>
          <w:szCs w:val="32"/>
        </w:rPr>
        <w:t>%,主要包括基本工资、</w:t>
      </w:r>
      <w:r>
        <w:rPr>
          <w:rFonts w:hint="eastAsia" w:ascii="Times New Roman" w:hAnsi="Times New Roman" w:eastAsia="仿宋_GB2312"/>
          <w:sz w:val="32"/>
          <w:szCs w:val="32"/>
          <w:lang w:val="en-US" w:eastAsia="zh-CN"/>
        </w:rPr>
        <w:t>绩效工资、</w:t>
      </w:r>
      <w:r>
        <w:rPr>
          <w:rFonts w:hint="eastAsia" w:ascii="Times New Roman" w:hAnsi="Times New Roman" w:eastAsia="仿宋_GB2312"/>
          <w:sz w:val="32"/>
          <w:szCs w:val="32"/>
        </w:rPr>
        <w:t>津贴补贴、</w:t>
      </w:r>
      <w:r>
        <w:rPr>
          <w:rFonts w:hint="eastAsia" w:ascii="仿宋_GB2312" w:hAnsi="仿宋_GB2312" w:eastAsia="仿宋_GB2312" w:cs="仿宋_GB2312"/>
          <w:sz w:val="32"/>
          <w:szCs w:val="32"/>
          <w:lang w:eastAsia="zh-CN"/>
        </w:rPr>
        <w:t>机关事业单位基本养老保险缴费、</w:t>
      </w:r>
      <w:r>
        <w:rPr>
          <w:rFonts w:hint="eastAsia" w:ascii="仿宋_GB2312" w:hAnsi="仿宋_GB2312" w:eastAsia="仿宋_GB2312" w:cs="仿宋_GB2312"/>
          <w:sz w:val="32"/>
          <w:szCs w:val="32"/>
          <w:lang w:val="en-US" w:eastAsia="zh-CN"/>
        </w:rPr>
        <w:t>职工基本医疗保险缴费、其他社会保障缴费、住房公积金、其他工资福利支出</w:t>
      </w:r>
      <w:r>
        <w:rPr>
          <w:rFonts w:hint="eastAsia" w:ascii="Times New Roman" w:hAnsi="Times New Roman" w:eastAsia="仿宋_GB2312"/>
          <w:sz w:val="32"/>
          <w:szCs w:val="32"/>
          <w:lang w:val="en-US" w:eastAsia="zh-CN"/>
        </w:rPr>
        <w:t>等</w:t>
      </w:r>
      <w:r>
        <w:rPr>
          <w:rFonts w:hint="eastAsia" w:ascii="Times New Roman" w:hAnsi="Times New Roman" w:eastAsia="仿宋_GB2312"/>
          <w:sz w:val="32"/>
          <w:szCs w:val="32"/>
          <w:lang w:eastAsia="zh-CN"/>
        </w:rPr>
        <w:t>。</w:t>
      </w:r>
    </w:p>
    <w:p w14:paraId="4C53F39C">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29.17</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23.62</w:t>
      </w:r>
      <w:r>
        <w:rPr>
          <w:rFonts w:hint="eastAsia" w:ascii="Times New Roman" w:hAnsi="Times New Roman" w:eastAsia="仿宋_GB2312"/>
          <w:sz w:val="32"/>
          <w:szCs w:val="32"/>
        </w:rPr>
        <w:t>%，主要包括办公费、</w:t>
      </w:r>
      <w:r>
        <w:rPr>
          <w:rFonts w:hint="eastAsia" w:ascii="Times New Roman" w:hAnsi="Times New Roman" w:eastAsia="仿宋_GB2312"/>
          <w:sz w:val="32"/>
          <w:szCs w:val="32"/>
          <w:lang w:val="en-US" w:eastAsia="zh-CN"/>
        </w:rPr>
        <w:t>水费</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电费、物业管理费、维修（护）费、劳务费、工会经费、公务用车运行维护费、其他交通费用、其他商品服务支出等。</w:t>
      </w:r>
    </w:p>
    <w:p w14:paraId="19CE2BBC">
      <w:pPr>
        <w:pStyle w:val="16"/>
        <w:keepNext w:val="0"/>
        <w:keepLines w:val="0"/>
        <w:pageBreakBefore w:val="0"/>
        <w:widowControl w:val="0"/>
        <w:kinsoku/>
        <w:wordWrap/>
        <w:overflowPunct/>
        <w:topLinePunct w:val="0"/>
        <w:bidi w:val="0"/>
        <w:snapToGrid/>
        <w:spacing w:line="600" w:lineRule="exact"/>
        <w:ind w:firstLine="960" w:firstLineChars="3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14:paraId="23EA1511">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2BEE9EC1">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与</w:t>
      </w:r>
      <w:r>
        <w:rPr>
          <w:rFonts w:hint="eastAsia" w:ascii="Times New Roman" w:hAnsi="Times New Roman" w:eastAsia="仿宋_GB2312"/>
          <w:sz w:val="32"/>
          <w:szCs w:val="32"/>
        </w:rPr>
        <w:t>预算数</w:t>
      </w:r>
      <w:r>
        <w:rPr>
          <w:rFonts w:hint="eastAsia" w:ascii="Times New Roman" w:hAnsi="Times New Roman" w:eastAsia="仿宋_GB2312"/>
          <w:sz w:val="32"/>
          <w:szCs w:val="32"/>
          <w:lang w:val="en-US" w:eastAsia="zh-CN"/>
        </w:rPr>
        <w:t>一致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与上年相比</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。其中：</w:t>
      </w:r>
    </w:p>
    <w:p w14:paraId="37CE9058">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等于</w:t>
      </w:r>
      <w:r>
        <w:rPr>
          <w:rFonts w:hint="eastAsia" w:ascii="Times New Roman" w:hAnsi="Times New Roman" w:eastAsia="仿宋_GB2312"/>
          <w:sz w:val="32"/>
          <w:szCs w:val="32"/>
        </w:rPr>
        <w:t>预算数，与上年相比</w:t>
      </w:r>
      <w:r>
        <w:rPr>
          <w:rFonts w:hint="eastAsia" w:ascii="Times New Roman" w:hAnsi="Times New Roman" w:eastAsia="仿宋_GB2312"/>
          <w:sz w:val="32"/>
          <w:szCs w:val="32"/>
          <w:lang w:val="en-US" w:eastAsia="zh-CN"/>
        </w:rPr>
        <w:t>无变化</w:t>
      </w:r>
      <w:r>
        <w:rPr>
          <w:rFonts w:hint="eastAsia" w:ascii="Times New Roman" w:hAnsi="Times New Roman" w:eastAsia="仿宋_GB2312"/>
          <w:sz w:val="32"/>
          <w:szCs w:val="32"/>
        </w:rPr>
        <w:t>。</w:t>
      </w:r>
    </w:p>
    <w:p w14:paraId="7730DAB1">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w:t>
      </w:r>
      <w:r>
        <w:rPr>
          <w:rFonts w:hint="eastAsia" w:ascii="Times New Roman" w:hAnsi="Times New Roman" w:eastAsia="仿宋_GB2312"/>
          <w:sz w:val="32"/>
          <w:szCs w:val="32"/>
        </w:rPr>
        <w:t>于预算数，与上年相比</w:t>
      </w:r>
      <w:r>
        <w:rPr>
          <w:rFonts w:hint="eastAsia" w:ascii="Times New Roman" w:hAnsi="Times New Roman" w:eastAsia="仿宋_GB2312"/>
          <w:sz w:val="32"/>
          <w:szCs w:val="32"/>
          <w:lang w:val="en-US" w:eastAsia="zh-CN"/>
        </w:rPr>
        <w:t>无变化</w:t>
      </w:r>
      <w:r>
        <w:rPr>
          <w:rFonts w:hint="eastAsia" w:ascii="Times New Roman" w:hAnsi="Times New Roman" w:eastAsia="仿宋_GB2312"/>
          <w:sz w:val="32"/>
          <w:szCs w:val="32"/>
        </w:rPr>
        <w:t>。</w:t>
      </w:r>
    </w:p>
    <w:p w14:paraId="11D4AF72">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由于预算数为0，无法计算百分比。</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w:t>
      </w:r>
      <w:r>
        <w:rPr>
          <w:rFonts w:hint="eastAsia" w:ascii="Times New Roman" w:hAnsi="Times New Roman" w:eastAsia="仿宋_GB2312"/>
          <w:sz w:val="32"/>
          <w:szCs w:val="32"/>
        </w:rPr>
        <w:t>于预算数，与上年相比</w:t>
      </w:r>
      <w:r>
        <w:rPr>
          <w:rFonts w:hint="eastAsia" w:ascii="Times New Roman" w:hAnsi="Times New Roman" w:eastAsia="仿宋_GB2312"/>
          <w:sz w:val="32"/>
          <w:szCs w:val="32"/>
          <w:lang w:val="en-US" w:eastAsia="zh-CN"/>
        </w:rPr>
        <w:t>无变化</w:t>
      </w:r>
      <w:r>
        <w:rPr>
          <w:rFonts w:hint="eastAsia" w:ascii="Times New Roman" w:hAnsi="Times New Roman" w:eastAsia="仿宋_GB2312"/>
          <w:sz w:val="32"/>
          <w:szCs w:val="32"/>
        </w:rPr>
        <w:t>。</w:t>
      </w:r>
    </w:p>
    <w:p w14:paraId="2CF6208E">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%，决算数</w:t>
      </w:r>
      <w:r>
        <w:rPr>
          <w:rFonts w:hint="eastAsia" w:ascii="Times New Roman" w:hAnsi="Times New Roman" w:eastAsia="仿宋_GB2312"/>
          <w:sz w:val="32"/>
          <w:szCs w:val="32"/>
          <w:lang w:val="en-US" w:eastAsia="zh-CN"/>
        </w:rPr>
        <w:t>等</w:t>
      </w:r>
      <w:r>
        <w:rPr>
          <w:rFonts w:hint="eastAsia" w:ascii="Times New Roman" w:hAnsi="Times New Roman" w:eastAsia="仿宋_GB2312"/>
          <w:sz w:val="32"/>
          <w:szCs w:val="32"/>
        </w:rPr>
        <w:t>于预算数，与上年相比</w:t>
      </w:r>
      <w:r>
        <w:rPr>
          <w:rFonts w:hint="eastAsia" w:ascii="Times New Roman" w:hAnsi="Times New Roman" w:eastAsia="仿宋_GB2312"/>
          <w:sz w:val="32"/>
          <w:szCs w:val="32"/>
          <w:lang w:val="en-US" w:eastAsia="zh-CN"/>
        </w:rPr>
        <w:t>持平，主要原因是</w:t>
      </w:r>
      <w:r>
        <w:rPr>
          <w:rFonts w:hint="eastAsia" w:ascii="仿宋" w:hAnsi="仿宋" w:eastAsia="仿宋" w:cs="仿宋"/>
          <w:color w:val="000000"/>
          <w:kern w:val="0"/>
          <w:sz w:val="32"/>
          <w:szCs w:val="32"/>
          <w:lang w:val="en-US" w:eastAsia="zh-CN" w:bidi="ar-SA"/>
        </w:rPr>
        <w:t>严格遵守相关制度，在预算内和标准内支出</w:t>
      </w:r>
      <w:r>
        <w:rPr>
          <w:rFonts w:hint="eastAsia" w:ascii="Times New Roman" w:hAnsi="Times New Roman" w:eastAsia="仿宋_GB2312"/>
          <w:sz w:val="32"/>
          <w:szCs w:val="32"/>
        </w:rPr>
        <w:t>。</w:t>
      </w:r>
    </w:p>
    <w:p w14:paraId="42DCDEB3">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6AF1E9F3">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w:t>
      </w:r>
    </w:p>
    <w:p w14:paraId="0425CA3D">
      <w:pPr>
        <w:pStyle w:val="16"/>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Times New Roman" w:hAnsi="Times New Roman" w:eastAsia="仿宋_GB2312"/>
          <w:sz w:val="32"/>
          <w:szCs w:val="32"/>
          <w:lang w:eastAsia="zh-CN"/>
        </w:rPr>
        <w:t>。</w:t>
      </w:r>
    </w:p>
    <w:p w14:paraId="5C9DBE29">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14:paraId="342850EC">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4.5</w:t>
      </w:r>
      <w:r>
        <w:rPr>
          <w:rFonts w:hint="eastAsia" w:ascii="Times New Roman" w:hAnsi="Times New Roman" w:eastAsia="仿宋_GB2312"/>
          <w:sz w:val="32"/>
          <w:szCs w:val="32"/>
        </w:rPr>
        <w:t>万元，主要是</w:t>
      </w:r>
      <w:r>
        <w:rPr>
          <w:rFonts w:hint="eastAsia" w:ascii="仿宋" w:hAnsi="仿宋" w:eastAsia="仿宋" w:cs="仿宋"/>
          <w:color w:val="000000"/>
          <w:kern w:val="0"/>
          <w:sz w:val="32"/>
          <w:szCs w:val="32"/>
          <w:lang w:val="en-US" w:eastAsia="zh-CN" w:bidi="ar-SA"/>
        </w:rPr>
        <w:t>车辆燃油费、保险费、维修费等支出</w:t>
      </w:r>
      <w:r>
        <w:rPr>
          <w:rFonts w:hint="eastAsia" w:ascii="Times New Roman" w:hAnsi="Times New Roman" w:eastAsia="仿宋_GB2312"/>
          <w:sz w:val="32"/>
          <w:szCs w:val="32"/>
        </w:rPr>
        <w:t>，截止202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sz w:val="32"/>
          <w:szCs w:val="32"/>
        </w:rPr>
        <w:t>辆。</w:t>
      </w:r>
    </w:p>
    <w:p w14:paraId="260B488E">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14:paraId="47C9178F">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年度政府性基金预算财政拨款收入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万元；年初结转和结余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万元，项目支出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万元；年末结转和结余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14:paraId="64C268E8">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九、关于机关运行经费支出说明</w:t>
      </w:r>
    </w:p>
    <w:p w14:paraId="196FDF7B">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本</w:t>
      </w:r>
      <w:r>
        <w:rPr>
          <w:rFonts w:hint="eastAsia" w:ascii="Times New Roman" w:hAnsi="Times New Roman" w:eastAsia="仿宋_GB2312"/>
          <w:sz w:val="32"/>
          <w:szCs w:val="32"/>
          <w:lang w:val="en-US" w:eastAsia="zh-CN"/>
        </w:rPr>
        <w:t>单位</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w:t>
      </w:r>
      <w:r>
        <w:rPr>
          <w:rFonts w:hint="eastAsia" w:ascii="Times New Roman" w:hAnsi="Times New Roman" w:eastAsia="仿宋_GB2312"/>
          <w:sz w:val="32"/>
          <w:szCs w:val="32"/>
        </w:rPr>
        <w:t>年初预算数</w:t>
      </w:r>
      <w:r>
        <w:rPr>
          <w:rFonts w:hint="eastAsia" w:ascii="Times New Roman" w:hAnsi="Times New Roman" w:eastAsia="仿宋_GB2312"/>
          <w:sz w:val="32"/>
          <w:szCs w:val="32"/>
          <w:lang w:val="en-US" w:eastAsia="zh-CN"/>
        </w:rPr>
        <w:t>一致，与上年数一致。</w:t>
      </w:r>
    </w:p>
    <w:p w14:paraId="1EE7A3EE">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14:paraId="29209966">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年本</w:t>
      </w:r>
      <w:r>
        <w:rPr>
          <w:rFonts w:hint="eastAsia" w:ascii="Times New Roman" w:hAnsi="Times New Roman" w:eastAsia="仿宋_GB2312"/>
          <w:sz w:val="32"/>
          <w:szCs w:val="32"/>
          <w:lang w:val="en-US" w:eastAsia="zh-CN"/>
        </w:rPr>
        <w:t>单位</w:t>
      </w:r>
      <w:r>
        <w:rPr>
          <w:rFonts w:hint="eastAsia" w:ascii="Times New Roman" w:hAnsi="Times New Roman" w:eastAsia="仿宋_GB2312"/>
          <w:sz w:val="32"/>
          <w:szCs w:val="32"/>
        </w:rPr>
        <w:t>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召开会议，人数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人；开支培训费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开展培训，人数</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举办节庆、晚会、论坛、赛事活动，开支</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14:paraId="2343E450">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14:paraId="1D641942">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年度政府采购支出总额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万元，其中：政府采购货物支出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万元、政府采购工程支出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万元、政府采购服务支出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万元。授予中小企业合同金额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万元，占政府采购支出总额的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%，其中：授予小微企业合同金额</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eastAsia="zh-CN"/>
        </w:rPr>
        <w:t>授予中小企业合同金额</w:t>
      </w:r>
      <w:r>
        <w:rPr>
          <w:rFonts w:hint="eastAsia" w:ascii="Times New Roman" w:hAnsi="Times New Roman" w:eastAsia="仿宋_GB2312"/>
          <w:color w:val="auto"/>
          <w:sz w:val="32"/>
          <w:szCs w:val="32"/>
        </w:rPr>
        <w:t>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%，工程采购授予中小企业合同金额占工程支出金额的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%，服务采购授予中小企业合同金额占服务支出金额的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14:paraId="69771C72">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十二、关于国有资产占用情况说明</w:t>
      </w:r>
    </w:p>
    <w:p w14:paraId="70E95A9F">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w:t>
      </w: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年12月31日，</w:t>
      </w:r>
      <w:r>
        <w:rPr>
          <w:rFonts w:hint="eastAsia" w:ascii="Times New Roman" w:hAnsi="Times New Roman" w:eastAsia="仿宋_GB2312"/>
          <w:color w:val="auto"/>
          <w:sz w:val="32"/>
          <w:szCs w:val="32"/>
          <w:lang w:eastAsia="zh-CN"/>
        </w:rPr>
        <w:t>单位</w:t>
      </w:r>
      <w:r>
        <w:rPr>
          <w:rFonts w:hint="eastAsia" w:ascii="Times New Roman" w:hAnsi="Times New Roman" w:eastAsia="仿宋_GB2312"/>
          <w:color w:val="auto"/>
          <w:sz w:val="32"/>
          <w:szCs w:val="32"/>
        </w:rPr>
        <w:t>共有车辆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辆，其中</w:t>
      </w:r>
      <w:r>
        <w:rPr>
          <w:rFonts w:hint="eastAsia" w:ascii="Times New Roman" w:hAnsi="Times New Roman" w:eastAsia="仿宋_GB2312"/>
          <w:color w:val="auto"/>
          <w:sz w:val="32"/>
          <w:szCs w:val="32"/>
          <w:lang w:eastAsia="zh-CN"/>
        </w:rPr>
        <w:t>，副部（省）级及以上领导用车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主要</w:t>
      </w:r>
      <w:r>
        <w:rPr>
          <w:rFonts w:hint="eastAsia" w:ascii="Times New Roman" w:hAnsi="Times New Roman" w:eastAsia="仿宋_GB2312"/>
          <w:color w:val="auto"/>
          <w:sz w:val="32"/>
          <w:szCs w:val="32"/>
          <w:lang w:eastAsia="zh-CN"/>
        </w:rPr>
        <w:t>负责人</w:t>
      </w:r>
      <w:r>
        <w:rPr>
          <w:rFonts w:hint="eastAsia" w:ascii="Times New Roman" w:hAnsi="Times New Roman" w:eastAsia="仿宋_GB2312"/>
          <w:color w:val="auto"/>
          <w:sz w:val="32"/>
          <w:szCs w:val="32"/>
        </w:rPr>
        <w:t>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机要通信用车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辆、应急保障用车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辆、执法执勤用车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辆、特种专业技术用车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eastAsia="zh-CN"/>
        </w:rPr>
        <w:t>离退休干部服务用车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辆、其他用车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辆；单位价值100万元以上设备</w:t>
      </w:r>
      <w:r>
        <w:rPr>
          <w:rFonts w:hint="eastAsia" w:ascii="Times New Roman" w:hAnsi="Times New Roman" w:eastAsia="仿宋_GB2312"/>
          <w:color w:val="auto"/>
          <w:sz w:val="32"/>
          <w:szCs w:val="32"/>
          <w:lang w:eastAsia="zh-CN"/>
        </w:rPr>
        <w:t>（不含车辆）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w:t>
      </w:r>
    </w:p>
    <w:p w14:paraId="4519BCD3">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十三、关于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382FDFB5">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0E30B5A6">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仿宋" w:hAnsi="仿宋" w:eastAsia="仿宋" w:cs="仿宋"/>
          <w:color w:val="000000"/>
          <w:kern w:val="0"/>
          <w:sz w:val="32"/>
          <w:szCs w:val="32"/>
        </w:rPr>
        <w:t>根据湘财绩〔20</w:t>
      </w:r>
      <w:r>
        <w:rPr>
          <w:rFonts w:hint="eastAsia" w:ascii="仿宋" w:hAnsi="仿宋" w:eastAsia="仿宋" w:cs="仿宋"/>
          <w:color w:val="000000"/>
          <w:kern w:val="0"/>
          <w:sz w:val="32"/>
          <w:szCs w:val="32"/>
          <w:lang w:val="en-US" w:eastAsia="zh-CN"/>
        </w:rPr>
        <w:t>24</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号文件精神</w:t>
      </w:r>
      <w:r>
        <w:rPr>
          <w:rFonts w:hint="eastAsia" w:ascii="仿宋" w:hAnsi="仿宋" w:eastAsia="仿宋" w:cs="仿宋"/>
          <w:color w:val="000000"/>
          <w:kern w:val="0"/>
          <w:sz w:val="32"/>
          <w:szCs w:val="32"/>
          <w:lang w:val="en-US" w:eastAsia="zh-CN"/>
        </w:rPr>
        <w:t>及</w:t>
      </w:r>
      <w:r>
        <w:rPr>
          <w:rFonts w:hint="eastAsia" w:ascii="仿宋_GB2312" w:hAnsi="仿宋_GB2312" w:eastAsia="仿宋_GB2312" w:cs="仿宋_GB2312"/>
          <w:color w:val="000000"/>
          <w:kern w:val="0"/>
          <w:sz w:val="32"/>
          <w:szCs w:val="32"/>
          <w:lang w:val="en-US" w:eastAsia="zh-CN"/>
        </w:rPr>
        <w:t>主管局印发的</w:t>
      </w:r>
      <w:r>
        <w:rPr>
          <w:rFonts w:hint="eastAsia" w:ascii="仿宋_GB2312" w:hAnsi="仿宋_GB2312" w:eastAsia="仿宋_GB2312" w:cs="仿宋_GB2312"/>
          <w:color w:val="000000"/>
          <w:kern w:val="0"/>
          <w:sz w:val="32"/>
          <w:szCs w:val="32"/>
          <w:lang w:eastAsia="zh-CN"/>
        </w:rPr>
        <w:t>《</w:t>
      </w:r>
      <w:r>
        <w:rPr>
          <w:rFonts w:hint="eastAsia" w:ascii="仿宋" w:hAnsi="仿宋" w:eastAsia="仿宋" w:cs="仿宋"/>
          <w:color w:val="000000"/>
          <w:kern w:val="0"/>
          <w:sz w:val="32"/>
          <w:szCs w:val="32"/>
          <w:lang w:eastAsia="zh-CN"/>
        </w:rPr>
        <w:t>关于开展</w:t>
      </w:r>
      <w:r>
        <w:rPr>
          <w:rFonts w:hint="eastAsia" w:ascii="仿宋" w:hAnsi="仿宋" w:eastAsia="仿宋" w:cs="仿宋"/>
          <w:color w:val="000000"/>
          <w:kern w:val="0"/>
          <w:sz w:val="32"/>
          <w:szCs w:val="32"/>
        </w:rPr>
        <w:t>20</w:t>
      </w:r>
      <w:r>
        <w:rPr>
          <w:rFonts w:hint="eastAsia" w:ascii="仿宋" w:hAnsi="仿宋" w:eastAsia="仿宋" w:cs="仿宋"/>
          <w:color w:val="000000"/>
          <w:kern w:val="0"/>
          <w:sz w:val="32"/>
          <w:szCs w:val="32"/>
          <w:lang w:val="en-US" w:eastAsia="zh-CN"/>
        </w:rPr>
        <w:t>23</w:t>
      </w:r>
      <w:r>
        <w:rPr>
          <w:rFonts w:hint="eastAsia" w:ascii="仿宋" w:hAnsi="仿宋" w:eastAsia="仿宋" w:cs="仿宋"/>
          <w:color w:val="000000"/>
          <w:kern w:val="0"/>
          <w:sz w:val="32"/>
          <w:szCs w:val="32"/>
        </w:rPr>
        <w:t>年度</w:t>
      </w:r>
      <w:r>
        <w:rPr>
          <w:rFonts w:hint="eastAsia" w:ascii="仿宋" w:hAnsi="仿宋" w:eastAsia="仿宋" w:cs="仿宋"/>
          <w:color w:val="000000"/>
          <w:kern w:val="0"/>
          <w:sz w:val="32"/>
          <w:szCs w:val="32"/>
          <w:lang w:eastAsia="zh-CN"/>
        </w:rPr>
        <w:t>局部门整体支出</w:t>
      </w:r>
      <w:r>
        <w:rPr>
          <w:rFonts w:hint="eastAsia" w:ascii="仿宋" w:hAnsi="仿宋" w:eastAsia="仿宋" w:cs="仿宋"/>
          <w:color w:val="000000"/>
          <w:kern w:val="0"/>
          <w:sz w:val="32"/>
          <w:szCs w:val="32"/>
        </w:rPr>
        <w:t>绩效自评工作</w:t>
      </w:r>
      <w:r>
        <w:rPr>
          <w:rFonts w:hint="eastAsia" w:ascii="仿宋" w:hAnsi="仿宋" w:eastAsia="仿宋" w:cs="仿宋"/>
          <w:color w:val="000000"/>
          <w:kern w:val="0"/>
          <w:sz w:val="32"/>
          <w:szCs w:val="32"/>
          <w:lang w:eastAsia="zh-CN"/>
        </w:rPr>
        <w:t>的通知</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精神</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组织开展了财政资金绩效评价工作</w:t>
      </w:r>
      <w:r>
        <w:rPr>
          <w:rFonts w:hint="eastAsia" w:ascii="仿宋_GB2312" w:hAnsi="仿宋_GB2312" w:eastAsia="仿宋_GB2312" w:cs="仿宋_GB2312"/>
          <w:color w:val="000000"/>
          <w:kern w:val="0"/>
          <w:sz w:val="32"/>
          <w:szCs w:val="32"/>
          <w:lang w:eastAsia="zh-CN"/>
        </w:rPr>
        <w:t>，</w:t>
      </w:r>
      <w:r>
        <w:rPr>
          <w:rFonts w:hint="eastAsia" w:ascii="仿宋" w:hAnsi="仿宋" w:eastAsia="仿宋" w:cs="仿宋"/>
          <w:color w:val="000000"/>
          <w:kern w:val="0"/>
          <w:sz w:val="32"/>
          <w:szCs w:val="32"/>
        </w:rPr>
        <w:t>对</w:t>
      </w:r>
      <w:r>
        <w:rPr>
          <w:rFonts w:hint="eastAsia" w:ascii="仿宋" w:hAnsi="仿宋" w:eastAsia="仿宋" w:cs="仿宋"/>
          <w:sz w:val="32"/>
          <w:szCs w:val="32"/>
        </w:rPr>
        <w:t>一般公共预算支出</w:t>
      </w:r>
      <w:r>
        <w:rPr>
          <w:rFonts w:hint="eastAsia" w:ascii="仿宋" w:hAnsi="仿宋" w:eastAsia="仿宋" w:cs="仿宋"/>
          <w:color w:val="000000"/>
          <w:kern w:val="0"/>
          <w:sz w:val="32"/>
          <w:szCs w:val="32"/>
        </w:rPr>
        <w:t>进行绩效</w:t>
      </w:r>
      <w:r>
        <w:rPr>
          <w:rFonts w:hint="eastAsia" w:ascii="仿宋" w:hAnsi="仿宋" w:eastAsia="仿宋" w:cs="仿宋"/>
          <w:color w:val="000000"/>
          <w:kern w:val="0"/>
          <w:sz w:val="32"/>
          <w:szCs w:val="32"/>
          <w:lang w:val="en-US" w:eastAsia="zh-CN"/>
        </w:rPr>
        <w:t>自</w:t>
      </w:r>
      <w:r>
        <w:rPr>
          <w:rFonts w:hint="eastAsia" w:ascii="仿宋" w:hAnsi="仿宋" w:eastAsia="仿宋" w:cs="仿宋"/>
          <w:color w:val="000000"/>
          <w:kern w:val="0"/>
          <w:sz w:val="32"/>
          <w:szCs w:val="32"/>
        </w:rPr>
        <w:t>评。20</w:t>
      </w:r>
      <w:r>
        <w:rPr>
          <w:rFonts w:hint="eastAsia" w:ascii="仿宋" w:hAnsi="仿宋" w:eastAsia="仿宋" w:cs="仿宋"/>
          <w:color w:val="000000"/>
          <w:kern w:val="0"/>
          <w:sz w:val="32"/>
          <w:szCs w:val="32"/>
          <w:lang w:val="en-US" w:eastAsia="zh-CN"/>
        </w:rPr>
        <w:t>23</w:t>
      </w:r>
      <w:r>
        <w:rPr>
          <w:rFonts w:hint="eastAsia" w:ascii="仿宋" w:hAnsi="仿宋" w:eastAsia="仿宋" w:cs="仿宋"/>
          <w:color w:val="000000"/>
          <w:kern w:val="0"/>
          <w:sz w:val="32"/>
          <w:szCs w:val="32"/>
        </w:rPr>
        <w:t>年</w:t>
      </w:r>
      <w:r>
        <w:rPr>
          <w:rFonts w:hint="eastAsia" w:ascii="仿宋" w:hAnsi="仿宋" w:eastAsia="仿宋" w:cs="仿宋"/>
          <w:color w:val="000000"/>
          <w:kern w:val="0"/>
          <w:sz w:val="32"/>
          <w:szCs w:val="32"/>
          <w:lang w:eastAsia="zh-CN"/>
        </w:rPr>
        <w:t>，我</w:t>
      </w:r>
      <w:r>
        <w:rPr>
          <w:rFonts w:hint="eastAsia" w:ascii="仿宋" w:hAnsi="仿宋" w:eastAsia="仿宋" w:cs="仿宋"/>
          <w:color w:val="000000"/>
          <w:kern w:val="0"/>
          <w:sz w:val="32"/>
          <w:szCs w:val="32"/>
          <w:lang w:val="en-US" w:eastAsia="zh-CN"/>
        </w:rPr>
        <w:t>单位</w:t>
      </w:r>
      <w:r>
        <w:rPr>
          <w:rFonts w:hint="eastAsia" w:ascii="仿宋" w:hAnsi="仿宋" w:eastAsia="仿宋" w:cs="仿宋"/>
          <w:color w:val="000000"/>
          <w:kern w:val="0"/>
          <w:sz w:val="32"/>
          <w:szCs w:val="32"/>
          <w:lang w:eastAsia="zh-CN"/>
        </w:rPr>
        <w:t>严格</w:t>
      </w:r>
      <w:r>
        <w:rPr>
          <w:rFonts w:hint="eastAsia" w:ascii="仿宋" w:hAnsi="仿宋" w:eastAsia="仿宋" w:cs="仿宋"/>
          <w:color w:val="000000"/>
          <w:kern w:val="0"/>
          <w:sz w:val="32"/>
          <w:szCs w:val="32"/>
        </w:rPr>
        <w:t>按</w:t>
      </w:r>
      <w:r>
        <w:rPr>
          <w:rFonts w:hint="eastAsia" w:ascii="仿宋" w:hAnsi="仿宋" w:eastAsia="仿宋" w:cs="仿宋"/>
          <w:color w:val="000000"/>
          <w:kern w:val="0"/>
          <w:sz w:val="32"/>
          <w:szCs w:val="32"/>
          <w:lang w:val="en-US" w:eastAsia="zh-CN"/>
        </w:rPr>
        <w:t>主管局</w:t>
      </w:r>
      <w:r>
        <w:rPr>
          <w:rFonts w:hint="eastAsia" w:ascii="仿宋" w:hAnsi="仿宋" w:eastAsia="仿宋" w:cs="仿宋"/>
          <w:color w:val="000000"/>
          <w:kern w:val="0"/>
          <w:sz w:val="32"/>
          <w:szCs w:val="32"/>
        </w:rPr>
        <w:t>的批复执行预算，经费支出严格控制在预算标准内</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加快预算执行进度，</w:t>
      </w:r>
      <w:r>
        <w:rPr>
          <w:rFonts w:hint="eastAsia" w:ascii="仿宋" w:hAnsi="仿宋" w:eastAsia="仿宋" w:cs="仿宋"/>
          <w:color w:val="000000"/>
          <w:kern w:val="0"/>
          <w:sz w:val="32"/>
          <w:szCs w:val="32"/>
          <w:lang w:eastAsia="zh-CN"/>
        </w:rPr>
        <w:t>提高资金使用绩效</w:t>
      </w:r>
      <w:r>
        <w:rPr>
          <w:rFonts w:hint="eastAsia" w:ascii="仿宋" w:hAnsi="仿宋" w:eastAsia="仿宋" w:cs="仿宋"/>
          <w:color w:val="000000"/>
          <w:kern w:val="0"/>
          <w:sz w:val="32"/>
          <w:szCs w:val="32"/>
        </w:rPr>
        <w:t>；</w:t>
      </w:r>
      <w:r>
        <w:rPr>
          <w:rFonts w:hint="eastAsia" w:ascii="仿宋_GB2312" w:hAnsi="仿宋_GB2312" w:eastAsia="仿宋_GB2312" w:cs="仿宋_GB2312"/>
          <w:color w:val="auto"/>
          <w:sz w:val="32"/>
          <w:szCs w:val="32"/>
          <w:lang w:val="en-US" w:eastAsia="zh-CN"/>
        </w:rPr>
        <w:t>加强内控管理，资金使用合法合规；</w:t>
      </w:r>
      <w:r>
        <w:rPr>
          <w:rFonts w:hint="eastAsia" w:ascii="仿宋" w:hAnsi="仿宋" w:eastAsia="仿宋" w:cs="仿宋"/>
          <w:color w:val="000000"/>
          <w:kern w:val="0"/>
          <w:sz w:val="32"/>
          <w:szCs w:val="32"/>
          <w:lang w:eastAsia="zh-CN"/>
        </w:rPr>
        <w:t>持续推进预决算和“三公”经费公开，按照省财政厅</w:t>
      </w:r>
      <w:r>
        <w:rPr>
          <w:rFonts w:hint="eastAsia" w:ascii="仿宋" w:hAnsi="仿宋" w:eastAsia="仿宋" w:cs="仿宋"/>
          <w:color w:val="000000"/>
          <w:kern w:val="0"/>
          <w:sz w:val="32"/>
          <w:szCs w:val="32"/>
          <w:lang w:val="en-US" w:eastAsia="zh-CN"/>
        </w:rPr>
        <w:t>和主管局</w:t>
      </w:r>
      <w:r>
        <w:rPr>
          <w:rFonts w:hint="eastAsia" w:ascii="仿宋" w:hAnsi="仿宋" w:eastAsia="仿宋" w:cs="仿宋"/>
          <w:color w:val="000000"/>
          <w:kern w:val="0"/>
          <w:sz w:val="32"/>
          <w:szCs w:val="32"/>
          <w:lang w:eastAsia="zh-CN"/>
        </w:rPr>
        <w:t>统一部署，按时按质完成单位预决算公开，规范财务管理</w:t>
      </w:r>
      <w:r>
        <w:rPr>
          <w:rFonts w:hint="eastAsia" w:ascii="仿宋" w:hAnsi="仿宋" w:eastAsia="仿宋" w:cs="仿宋"/>
          <w:color w:val="000000"/>
          <w:kern w:val="0"/>
          <w:sz w:val="32"/>
          <w:szCs w:val="32"/>
        </w:rPr>
        <w:t>，财务管理水平稳步提高。</w:t>
      </w:r>
    </w:p>
    <w:p w14:paraId="5D10A32D">
      <w:pPr>
        <w:pStyle w:val="16"/>
        <w:keepNext w:val="0"/>
        <w:keepLines w:val="0"/>
        <w:pageBreakBefore w:val="0"/>
        <w:widowControl w:val="0"/>
        <w:numPr>
          <w:ilvl w:val="0"/>
          <w:numId w:val="1"/>
        </w:numPr>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109C2AED">
      <w:pPr>
        <w:pStyle w:val="16"/>
        <w:keepNext w:val="0"/>
        <w:keepLines w:val="0"/>
        <w:pageBreakBefore w:val="0"/>
        <w:widowControl w:val="0"/>
        <w:numPr>
          <w:ilvl w:val="0"/>
          <w:numId w:val="0"/>
        </w:numPr>
        <w:kinsoku/>
        <w:wordWrap/>
        <w:overflowPunct/>
        <w:topLinePunct w:val="0"/>
        <w:autoSpaceDE w:val="0"/>
        <w:autoSpaceDN w:val="0"/>
        <w:bidi w:val="0"/>
        <w:adjustRightInd w:val="0"/>
        <w:snapToGrid w:val="0"/>
        <w:spacing w:line="580" w:lineRule="exact"/>
        <w:ind w:firstLine="640"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color w:val="auto"/>
          <w:sz w:val="32"/>
          <w:szCs w:val="32"/>
        </w:rPr>
        <w:t>2023年</w:t>
      </w:r>
      <w:r>
        <w:rPr>
          <w:rFonts w:hint="eastAsia" w:ascii="仿宋_GB2312" w:hAnsi="仿宋_GB2312" w:eastAsia="仿宋_GB2312" w:cs="仿宋_GB2312"/>
          <w:color w:val="auto"/>
          <w:sz w:val="32"/>
          <w:szCs w:val="32"/>
          <w:lang w:eastAsia="zh-CN"/>
        </w:rPr>
        <w:t>，</w:t>
      </w:r>
      <w:r>
        <w:rPr>
          <w:rStyle w:val="22"/>
          <w:rFonts w:hint="eastAsia" w:ascii="仿宋_GB2312" w:hAnsi="仿宋_GB2312" w:eastAsia="仿宋_GB2312" w:cs="仿宋_GB2312"/>
          <w:color w:val="auto"/>
          <w:sz w:val="32"/>
          <w:szCs w:val="32"/>
          <w:lang w:eastAsia="zh-CN"/>
        </w:rPr>
        <w:t>我</w:t>
      </w:r>
      <w:r>
        <w:rPr>
          <w:rStyle w:val="22"/>
          <w:rFonts w:hint="eastAsia" w:ascii="仿宋_GB2312" w:hAnsi="仿宋_GB2312" w:eastAsia="仿宋_GB2312" w:cs="仿宋_GB2312"/>
          <w:color w:val="auto"/>
          <w:sz w:val="32"/>
          <w:szCs w:val="32"/>
          <w:lang w:val="en-US" w:eastAsia="zh-CN"/>
        </w:rPr>
        <w:t>单位</w:t>
      </w:r>
      <w:r>
        <w:rPr>
          <w:rStyle w:val="22"/>
          <w:rFonts w:hint="eastAsia" w:ascii="仿宋_GB2312" w:hAnsi="仿宋_GB2312" w:eastAsia="仿宋_GB2312" w:cs="仿宋_GB2312"/>
          <w:color w:val="auto"/>
          <w:sz w:val="32"/>
          <w:szCs w:val="32"/>
          <w:lang w:eastAsia="zh-CN"/>
        </w:rPr>
        <w:t>始终坚持</w:t>
      </w:r>
      <w:r>
        <w:rPr>
          <w:rFonts w:hint="eastAsia" w:ascii="仿宋_GB2312" w:hAnsi="仿宋_GB2312" w:eastAsia="仿宋_GB2312" w:cs="仿宋_GB2312"/>
          <w:color w:val="auto"/>
          <w:sz w:val="32"/>
          <w:szCs w:val="32"/>
        </w:rPr>
        <w:t>以习近平新时代中国特色社会主义思想为指导，坚决贯彻党中央、省委省政府决策部署，坚决落实局党组部署安排，各项工作取得突破性成效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项目资产实现保值增值</w:t>
      </w:r>
      <w:r>
        <w:rPr>
          <w:rFonts w:hint="eastAsia" w:ascii="仿宋_GB2312" w:hAnsi="仿宋_GB2312" w:eastAsia="仿宋_GB2312" w:cs="仿宋_GB2312"/>
          <w:color w:val="auto"/>
          <w:sz w:val="32"/>
          <w:szCs w:val="32"/>
        </w:rPr>
        <w:t>。</w:t>
      </w:r>
    </w:p>
    <w:p w14:paraId="195026F5">
      <w:pPr>
        <w:keepNext w:val="0"/>
        <w:keepLines w:val="0"/>
        <w:pageBreakBefore w:val="0"/>
        <w:widowControl w:val="0"/>
        <w:numPr>
          <w:ilvl w:val="0"/>
          <w:numId w:val="0"/>
        </w:numPr>
        <w:shd w:val="clear" w:color="auto"/>
        <w:kinsoku/>
        <w:wordWrap/>
        <w:overflowPunct/>
        <w:topLinePunct w:val="0"/>
        <w:autoSpaceDE/>
        <w:autoSpaceDN/>
        <w:bidi w:val="0"/>
        <w:adjustRightInd w:val="0"/>
        <w:snapToGrid w:val="0"/>
        <w:spacing w:beforeAutospacing="0" w:line="580" w:lineRule="exact"/>
        <w:ind w:left="0" w:leftChars="0" w:right="0" w:rightChars="0" w:firstLine="640" w:firstLineChars="200"/>
        <w:jc w:val="both"/>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rPr>
        <w:t>运行成本</w:t>
      </w:r>
    </w:p>
    <w:p w14:paraId="66F58BC4">
      <w:pPr>
        <w:keepNext w:val="0"/>
        <w:keepLines w:val="0"/>
        <w:pageBreakBefore w:val="0"/>
        <w:widowControl w:val="0"/>
        <w:numPr>
          <w:ilvl w:val="0"/>
          <w:numId w:val="0"/>
        </w:numPr>
        <w:shd w:val="clear" w:color="auto"/>
        <w:kinsoku/>
        <w:wordWrap/>
        <w:overflowPunct/>
        <w:topLinePunct w:val="0"/>
        <w:autoSpaceDE/>
        <w:autoSpaceDN/>
        <w:bidi w:val="0"/>
        <w:adjustRightInd w:val="0"/>
        <w:snapToGrid w:val="0"/>
        <w:spacing w:beforeAutospacing="0" w:line="58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2023年，全年一般公共预算财政拨款安排的基本支出123.5万元，其中，人员经费94.33万元，日常公用经费29.17万元。根据省直相关工资标准支出人员经费，不超范围不超标准；严格落实中央和省关于压减一般性支出相关规定，坚持厉行节约，严格执行一般性公务支出标准，加快预算执行进度。</w:t>
      </w:r>
    </w:p>
    <w:p w14:paraId="0505E5B9">
      <w:pPr>
        <w:pStyle w:val="2"/>
        <w:keepNext w:val="0"/>
        <w:keepLines w:val="0"/>
        <w:pageBreakBefore w:val="0"/>
        <w:widowControl w:val="0"/>
        <w:kinsoku/>
        <w:wordWrap/>
        <w:overflowPunct/>
        <w:topLinePunct w:val="0"/>
        <w:bidi w:val="0"/>
        <w:adjustRightInd w:val="0"/>
        <w:snapToGrid w:val="0"/>
        <w:spacing w:line="58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2.管理效率</w:t>
      </w:r>
    </w:p>
    <w:p w14:paraId="108624A2">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2023年，财政拨款预算收入275.78万元，上年结转结余0.2万元，收入总计275.98万元，支出275.98万元，预算执行率为100%。</w:t>
      </w:r>
      <w:r>
        <w:rPr>
          <w:rFonts w:hint="eastAsia" w:ascii="仿宋_GB2312" w:hAnsi="仿宋_GB2312" w:eastAsia="仿宋_GB2312" w:cs="仿宋_GB2312"/>
          <w:b w:val="0"/>
          <w:bCs w:val="0"/>
          <w:color w:val="auto"/>
          <w:sz w:val="32"/>
          <w:szCs w:val="32"/>
        </w:rPr>
        <w:t>强化财务内控管理</w:t>
      </w:r>
      <w:r>
        <w:rPr>
          <w:rFonts w:hint="eastAsia" w:ascii="仿宋_GB2312" w:hAnsi="仿宋_GB2312" w:eastAsia="仿宋_GB2312" w:cs="仿宋_GB2312"/>
          <w:b w:val="0"/>
          <w:bCs w:val="0"/>
          <w:color w:val="auto"/>
          <w:sz w:val="32"/>
          <w:szCs w:val="32"/>
          <w:lang w:eastAsia="zh-CN"/>
        </w:rPr>
        <w:t>，</w:t>
      </w:r>
      <w:r>
        <w:rPr>
          <w:rStyle w:val="22"/>
          <w:rFonts w:hint="eastAsia" w:ascii="仿宋_GB2312" w:hAnsi="仿宋_GB2312" w:eastAsia="仿宋_GB2312" w:cs="仿宋_GB2312"/>
          <w:b w:val="0"/>
          <w:bCs w:val="0"/>
          <w:color w:val="auto"/>
          <w:sz w:val="32"/>
          <w:szCs w:val="32"/>
        </w:rPr>
        <w:t>严格预算审批和执行，</w:t>
      </w:r>
      <w:r>
        <w:rPr>
          <w:rStyle w:val="22"/>
          <w:rFonts w:hint="eastAsia" w:ascii="仿宋_GB2312" w:hAnsi="仿宋_GB2312" w:eastAsia="仿宋_GB2312" w:cs="仿宋_GB2312"/>
          <w:b w:val="0"/>
          <w:bCs w:val="0"/>
          <w:color w:val="auto"/>
          <w:sz w:val="32"/>
          <w:szCs w:val="32"/>
          <w:lang w:eastAsia="zh-CN"/>
        </w:rPr>
        <w:t>严格三公经费管理，过好“紧日子”。</w:t>
      </w:r>
      <w:r>
        <w:rPr>
          <w:rStyle w:val="22"/>
          <w:rFonts w:hint="eastAsia" w:ascii="仿宋_GB2312" w:hAnsi="仿宋_GB2312" w:eastAsia="仿宋_GB2312" w:cs="仿宋_GB2312"/>
          <w:b w:val="0"/>
          <w:bCs w:val="0"/>
          <w:color w:val="auto"/>
          <w:sz w:val="32"/>
          <w:szCs w:val="32"/>
        </w:rPr>
        <w:t>在省审计厅组织年度预算执行审计及其他财务收支检查中，无违规开支经费现象。</w:t>
      </w:r>
    </w:p>
    <w:p w14:paraId="3B0760C7">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3.履职效能</w:t>
      </w:r>
    </w:p>
    <w:p w14:paraId="3D3AADB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both"/>
        <w:textAlignment w:val="auto"/>
        <w:rPr>
          <w:rStyle w:val="22"/>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培根聚魂，</w:t>
      </w:r>
      <w:r>
        <w:rPr>
          <w:rFonts w:hint="eastAsia" w:ascii="仿宋_GB2312" w:hAnsi="仿宋_GB2312" w:eastAsia="仿宋_GB2312" w:cs="仿宋_GB2312"/>
          <w:color w:val="auto"/>
          <w:sz w:val="32"/>
          <w:szCs w:val="32"/>
          <w:lang w:eastAsia="zh-CN"/>
        </w:rPr>
        <w:t>夯实</w:t>
      </w:r>
      <w:r>
        <w:rPr>
          <w:rFonts w:hint="eastAsia" w:ascii="仿宋_GB2312" w:hAnsi="仿宋_GB2312" w:eastAsia="仿宋_GB2312" w:cs="仿宋_GB2312"/>
          <w:color w:val="auto"/>
          <w:sz w:val="32"/>
          <w:szCs w:val="32"/>
        </w:rPr>
        <w:t>政治根基。突出政治引领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严肃党内政治生活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筑牢廉政“防火墙”</w:t>
      </w:r>
      <w:r>
        <w:rPr>
          <w:rFonts w:hint="eastAsia" w:ascii="仿宋_GB2312" w:hAnsi="仿宋_GB2312" w:eastAsia="仿宋_GB2312" w:cs="仿宋_GB2312"/>
          <w:color w:val="auto"/>
          <w:sz w:val="32"/>
          <w:szCs w:val="32"/>
          <w:lang w:eastAsia="zh-CN"/>
        </w:rPr>
        <w:t>，</w:t>
      </w:r>
      <w:r>
        <w:rPr>
          <w:rStyle w:val="22"/>
          <w:rFonts w:hint="eastAsia" w:ascii="仿宋_GB2312" w:hAnsi="仿宋_GB2312" w:eastAsia="仿宋_GB2312" w:cs="仿宋_GB2312"/>
          <w:color w:val="auto"/>
          <w:sz w:val="32"/>
          <w:szCs w:val="32"/>
        </w:rPr>
        <w:t>单位风清气正，全年无违法违规问题发生。</w:t>
      </w:r>
    </w:p>
    <w:p w14:paraId="2AA14DA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both"/>
        <w:textAlignment w:val="auto"/>
        <w:rPr>
          <w:rStyle w:val="22"/>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固本强基，</w:t>
      </w:r>
      <w:r>
        <w:rPr>
          <w:rFonts w:hint="eastAsia" w:ascii="仿宋_GB2312" w:hAnsi="仿宋_GB2312" w:eastAsia="仿宋_GB2312" w:cs="仿宋_GB2312"/>
          <w:b w:val="0"/>
          <w:bCs w:val="0"/>
          <w:color w:val="auto"/>
          <w:sz w:val="32"/>
          <w:szCs w:val="32"/>
          <w:lang w:eastAsia="zh-CN"/>
        </w:rPr>
        <w:t>提升</w:t>
      </w:r>
      <w:r>
        <w:rPr>
          <w:rFonts w:hint="eastAsia" w:ascii="仿宋_GB2312" w:hAnsi="仿宋_GB2312" w:eastAsia="仿宋_GB2312" w:cs="仿宋_GB2312"/>
          <w:b w:val="0"/>
          <w:bCs w:val="0"/>
          <w:color w:val="auto"/>
          <w:sz w:val="32"/>
          <w:szCs w:val="32"/>
        </w:rPr>
        <w:t>管理效能。强化日常管理</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意识形态管理</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财务内控管理。</w:t>
      </w:r>
      <w:r>
        <w:rPr>
          <w:rStyle w:val="22"/>
          <w:rFonts w:hint="eastAsia" w:ascii="仿宋_GB2312" w:hAnsi="仿宋_GB2312" w:eastAsia="仿宋_GB2312" w:cs="仿宋_GB2312"/>
          <w:b w:val="0"/>
          <w:bCs w:val="0"/>
          <w:color w:val="auto"/>
          <w:sz w:val="32"/>
          <w:szCs w:val="32"/>
        </w:rPr>
        <w:t>严格预算审批和执行，</w:t>
      </w:r>
      <w:r>
        <w:rPr>
          <w:rStyle w:val="22"/>
          <w:rFonts w:hint="eastAsia" w:ascii="仿宋_GB2312" w:hAnsi="仿宋_GB2312" w:eastAsia="仿宋_GB2312" w:cs="仿宋_GB2312"/>
          <w:b w:val="0"/>
          <w:bCs w:val="0"/>
          <w:color w:val="auto"/>
          <w:sz w:val="32"/>
          <w:szCs w:val="32"/>
          <w:lang w:eastAsia="zh-CN"/>
        </w:rPr>
        <w:t>严格三公经费管理，过好“紧日子”。</w:t>
      </w:r>
      <w:r>
        <w:rPr>
          <w:rStyle w:val="22"/>
          <w:rFonts w:hint="eastAsia" w:ascii="仿宋_GB2312" w:hAnsi="仿宋_GB2312" w:eastAsia="仿宋_GB2312" w:cs="仿宋_GB2312"/>
          <w:b w:val="0"/>
          <w:bCs w:val="0"/>
          <w:color w:val="auto"/>
          <w:sz w:val="32"/>
          <w:szCs w:val="32"/>
        </w:rPr>
        <w:t>在省审计厅组织年度预算执行审计及其他财务收支检查中，无违规开支经费现象。</w:t>
      </w:r>
    </w:p>
    <w:p w14:paraId="3AAE3004">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Style w:val="22"/>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攻坚克难，破解遗留难题。一是长抓不懈，彻底解决</w:t>
      </w:r>
      <w:r>
        <w:rPr>
          <w:rFonts w:hint="eastAsia" w:ascii="仿宋_GB2312" w:hAnsi="仿宋_GB2312" w:eastAsia="仿宋_GB2312" w:cs="仿宋_GB2312"/>
          <w:b w:val="0"/>
          <w:bCs w:val="0"/>
          <w:color w:val="auto"/>
          <w:sz w:val="32"/>
          <w:szCs w:val="32"/>
          <w:lang w:eastAsia="zh-CN"/>
        </w:rPr>
        <w:t>坪塘</w:t>
      </w:r>
      <w:r>
        <w:rPr>
          <w:rFonts w:hint="eastAsia" w:ascii="仿宋_GB2312" w:hAnsi="仿宋_GB2312" w:eastAsia="仿宋_GB2312" w:cs="仿宋_GB2312"/>
          <w:b w:val="0"/>
          <w:bCs w:val="0"/>
          <w:color w:val="auto"/>
          <w:sz w:val="32"/>
          <w:szCs w:val="32"/>
        </w:rPr>
        <w:t>及配套项目历史遗留问题。二是紧盯不放，成功完成国有资产归集任务。</w:t>
      </w:r>
      <w:r>
        <w:rPr>
          <w:rStyle w:val="22"/>
          <w:rFonts w:hint="eastAsia" w:ascii="仿宋_GB2312" w:hAnsi="仿宋_GB2312" w:eastAsia="仿宋_GB2312" w:cs="仿宋_GB2312"/>
          <w:b w:val="0"/>
          <w:bCs w:val="0"/>
          <w:color w:val="auto"/>
          <w:sz w:val="32"/>
          <w:szCs w:val="32"/>
          <w:lang w:eastAsia="zh-CN"/>
        </w:rPr>
        <w:t>充分</w:t>
      </w:r>
      <w:r>
        <w:rPr>
          <w:rStyle w:val="22"/>
          <w:rFonts w:hint="eastAsia" w:ascii="仿宋_GB2312" w:hAnsi="仿宋_GB2312" w:eastAsia="仿宋_GB2312" w:cs="仿宋_GB2312"/>
          <w:b w:val="0"/>
          <w:bCs w:val="0"/>
          <w:color w:val="auto"/>
          <w:sz w:val="32"/>
          <w:szCs w:val="32"/>
        </w:rPr>
        <w:t>发扬“</w:t>
      </w:r>
      <w:r>
        <w:rPr>
          <w:rStyle w:val="22"/>
          <w:rFonts w:hint="eastAsia" w:ascii="仿宋_GB2312" w:hAnsi="仿宋_GB2312" w:eastAsia="仿宋_GB2312" w:cs="仿宋_GB2312"/>
          <w:b w:val="0"/>
          <w:bCs w:val="0"/>
          <w:color w:val="auto"/>
          <w:sz w:val="32"/>
          <w:szCs w:val="32"/>
          <w:lang w:eastAsia="zh-CN"/>
        </w:rPr>
        <w:t>盯关跟</w:t>
      </w:r>
      <w:r>
        <w:rPr>
          <w:rStyle w:val="22"/>
          <w:rFonts w:hint="eastAsia" w:ascii="仿宋_GB2312" w:hAnsi="仿宋_GB2312" w:eastAsia="仿宋_GB2312" w:cs="仿宋_GB2312"/>
          <w:b w:val="0"/>
          <w:bCs w:val="0"/>
          <w:color w:val="auto"/>
          <w:sz w:val="32"/>
          <w:szCs w:val="32"/>
        </w:rPr>
        <w:t>”精神，完成省库区移民事务中心板塘村地块、省生态环境厅跳马基地和昭山基地的土地归集工作。</w:t>
      </w:r>
      <w:r>
        <w:rPr>
          <w:rFonts w:hint="eastAsia" w:ascii="仿宋_GB2312" w:hAnsi="仿宋_GB2312" w:eastAsia="仿宋_GB2312" w:cs="仿宋_GB2312"/>
          <w:b w:val="0"/>
          <w:bCs w:val="0"/>
          <w:color w:val="auto"/>
          <w:sz w:val="32"/>
          <w:szCs w:val="32"/>
        </w:rPr>
        <w:t>三是找准症结，全面理顺国有资产权属登记办理和接管工作。</w:t>
      </w:r>
      <w:r>
        <w:rPr>
          <w:rStyle w:val="22"/>
          <w:rFonts w:hint="eastAsia" w:ascii="仿宋_GB2312" w:hAnsi="仿宋_GB2312" w:eastAsia="仿宋_GB2312" w:cs="仿宋_GB2312"/>
          <w:b w:val="0"/>
          <w:bCs w:val="0"/>
          <w:color w:val="auto"/>
          <w:sz w:val="32"/>
          <w:szCs w:val="32"/>
          <w:lang w:eastAsia="zh-CN"/>
        </w:rPr>
        <w:t>梳理研究</w:t>
      </w:r>
      <w:r>
        <w:rPr>
          <w:rStyle w:val="22"/>
          <w:rFonts w:hint="eastAsia" w:ascii="仿宋_GB2312" w:hAnsi="仿宋_GB2312" w:eastAsia="仿宋_GB2312" w:cs="仿宋_GB2312"/>
          <w:b w:val="0"/>
          <w:bCs w:val="0"/>
          <w:color w:val="auto"/>
          <w:sz w:val="32"/>
          <w:szCs w:val="32"/>
        </w:rPr>
        <w:t>权证办理难点堵点问题，协调</w:t>
      </w:r>
      <w:r>
        <w:rPr>
          <w:rStyle w:val="22"/>
          <w:rFonts w:hint="eastAsia" w:ascii="仿宋_GB2312" w:hAnsi="仿宋_GB2312" w:eastAsia="仿宋_GB2312" w:cs="仿宋_GB2312"/>
          <w:b w:val="0"/>
          <w:bCs w:val="0"/>
          <w:color w:val="auto"/>
          <w:sz w:val="32"/>
          <w:szCs w:val="32"/>
          <w:lang w:eastAsia="zh-CN"/>
        </w:rPr>
        <w:t>解决</w:t>
      </w:r>
      <w:r>
        <w:rPr>
          <w:rStyle w:val="22"/>
          <w:rFonts w:hint="eastAsia" w:ascii="仿宋_GB2312" w:hAnsi="仿宋_GB2312" w:eastAsia="仿宋_GB2312" w:cs="仿宋_GB2312"/>
          <w:b w:val="0"/>
          <w:bCs w:val="0"/>
          <w:color w:val="auto"/>
          <w:sz w:val="32"/>
          <w:szCs w:val="32"/>
        </w:rPr>
        <w:t>住建、</w:t>
      </w:r>
      <w:r>
        <w:rPr>
          <w:rStyle w:val="22"/>
          <w:rFonts w:hint="eastAsia" w:ascii="仿宋_GB2312" w:hAnsi="仿宋_GB2312" w:eastAsia="仿宋_GB2312" w:cs="仿宋_GB2312"/>
          <w:b w:val="0"/>
          <w:bCs w:val="0"/>
          <w:color w:val="auto"/>
          <w:sz w:val="32"/>
          <w:szCs w:val="32"/>
          <w:lang w:eastAsia="zh-CN"/>
        </w:rPr>
        <w:t>资规、</w:t>
      </w:r>
      <w:r>
        <w:rPr>
          <w:rStyle w:val="22"/>
          <w:rFonts w:hint="eastAsia" w:ascii="仿宋_GB2312" w:hAnsi="仿宋_GB2312" w:eastAsia="仿宋_GB2312" w:cs="仿宋_GB2312"/>
          <w:b w:val="0"/>
          <w:bCs w:val="0"/>
          <w:color w:val="auto"/>
          <w:sz w:val="32"/>
          <w:szCs w:val="32"/>
        </w:rPr>
        <w:t>不动产登记部门形成办证统一意见</w:t>
      </w:r>
      <w:r>
        <w:rPr>
          <w:rStyle w:val="22"/>
          <w:rFonts w:hint="eastAsia" w:ascii="仿宋_GB2312" w:hAnsi="仿宋_GB2312" w:eastAsia="仿宋_GB2312" w:cs="仿宋_GB2312"/>
          <w:b w:val="0"/>
          <w:bCs w:val="0"/>
          <w:color w:val="auto"/>
          <w:sz w:val="32"/>
          <w:szCs w:val="32"/>
          <w:lang w:eastAsia="zh-CN"/>
        </w:rPr>
        <w:t>。</w:t>
      </w:r>
      <w:r>
        <w:rPr>
          <w:rStyle w:val="22"/>
          <w:rFonts w:hint="eastAsia" w:ascii="仿宋_GB2312" w:hAnsi="仿宋_GB2312" w:eastAsia="仿宋_GB2312" w:cs="仿宋_GB2312"/>
          <w:b w:val="0"/>
          <w:bCs w:val="0"/>
          <w:color w:val="auto"/>
          <w:sz w:val="32"/>
          <w:szCs w:val="32"/>
          <w:lang w:val="en-US" w:eastAsia="zh-CN"/>
        </w:rPr>
        <w:t>12个省直单位办公用房消防整改正全力推进之中。</w:t>
      </w:r>
      <w:r>
        <w:rPr>
          <w:rStyle w:val="22"/>
          <w:rFonts w:hint="eastAsia" w:ascii="仿宋_GB2312" w:hAnsi="仿宋_GB2312" w:eastAsia="仿宋_GB2312" w:cs="仿宋_GB2312"/>
          <w:b w:val="0"/>
          <w:bCs w:val="0"/>
          <w:color w:val="auto"/>
          <w:sz w:val="32"/>
          <w:szCs w:val="32"/>
        </w:rPr>
        <w:t>权证办理工作初见成效。</w:t>
      </w:r>
    </w:p>
    <w:p w14:paraId="24D791B3">
      <w:pPr>
        <w:keepNext w:val="0"/>
        <w:keepLines w:val="0"/>
        <w:pageBreakBefore w:val="0"/>
        <w:widowControl w:val="0"/>
        <w:kinsoku/>
        <w:wordWrap/>
        <w:overflowPunct/>
        <w:topLinePunct w:val="0"/>
        <w:autoSpaceDE/>
        <w:autoSpaceDN/>
        <w:bidi w:val="0"/>
        <w:adjustRightInd/>
        <w:snapToGrid w:val="0"/>
        <w:spacing w:line="580" w:lineRule="exact"/>
        <w:ind w:left="0" w:lef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凝心聚力，狠抓项目建设。一是高质高效完成省反腐倡廉警示教</w:t>
      </w:r>
    </w:p>
    <w:p w14:paraId="24F23386">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育馆项目建设。</w:t>
      </w:r>
      <w:r>
        <w:rPr>
          <w:rStyle w:val="22"/>
          <w:rFonts w:hint="eastAsia" w:ascii="仿宋_GB2312" w:hAnsi="仿宋_GB2312" w:eastAsia="仿宋_GB2312" w:cs="仿宋_GB2312"/>
          <w:b w:val="0"/>
          <w:bCs w:val="0"/>
          <w:color w:val="auto"/>
          <w:sz w:val="32"/>
          <w:szCs w:val="32"/>
        </w:rPr>
        <w:t>历时四个半月</w:t>
      </w:r>
      <w:r>
        <w:rPr>
          <w:rStyle w:val="22"/>
          <w:rFonts w:hint="eastAsia" w:ascii="仿宋_GB2312" w:hAnsi="仿宋_GB2312" w:eastAsia="仿宋_GB2312" w:cs="仿宋_GB2312"/>
          <w:b w:val="0"/>
          <w:bCs w:val="0"/>
          <w:color w:val="auto"/>
          <w:sz w:val="32"/>
          <w:szCs w:val="32"/>
          <w:lang w:eastAsia="zh-CN"/>
        </w:rPr>
        <w:t>时间</w:t>
      </w:r>
      <w:r>
        <w:rPr>
          <w:rStyle w:val="22"/>
          <w:rFonts w:hint="eastAsia" w:ascii="仿宋_GB2312" w:hAnsi="仿宋_GB2312" w:eastAsia="仿宋_GB2312" w:cs="仿宋_GB2312"/>
          <w:b w:val="0"/>
          <w:bCs w:val="0"/>
          <w:color w:val="auto"/>
          <w:sz w:val="32"/>
          <w:szCs w:val="32"/>
        </w:rPr>
        <w:t>，</w:t>
      </w:r>
      <w:r>
        <w:rPr>
          <w:rStyle w:val="22"/>
          <w:rFonts w:hint="eastAsia" w:ascii="仿宋_GB2312" w:hAnsi="仿宋_GB2312" w:eastAsia="仿宋_GB2312" w:cs="仿宋_GB2312"/>
          <w:b w:val="0"/>
          <w:bCs w:val="0"/>
          <w:color w:val="auto"/>
          <w:sz w:val="32"/>
          <w:szCs w:val="32"/>
          <w:lang w:eastAsia="zh-CN"/>
        </w:rPr>
        <w:t>圆满</w:t>
      </w:r>
      <w:r>
        <w:rPr>
          <w:rStyle w:val="22"/>
          <w:rFonts w:hint="eastAsia" w:ascii="仿宋_GB2312" w:hAnsi="仿宋_GB2312" w:eastAsia="仿宋_GB2312" w:cs="仿宋_GB2312"/>
          <w:b w:val="0"/>
          <w:bCs w:val="0"/>
          <w:color w:val="auto"/>
          <w:sz w:val="32"/>
          <w:szCs w:val="32"/>
        </w:rPr>
        <w:t>完成项目建设任务</w:t>
      </w:r>
      <w:r>
        <w:rPr>
          <w:rStyle w:val="22"/>
          <w:rFonts w:hint="eastAsia" w:ascii="仿宋_GB2312" w:hAnsi="仿宋_GB2312" w:eastAsia="仿宋_GB2312" w:cs="仿宋_GB2312"/>
          <w:b w:val="0"/>
          <w:bCs w:val="0"/>
          <w:color w:val="auto"/>
          <w:sz w:val="32"/>
          <w:szCs w:val="32"/>
          <w:lang w:eastAsia="zh-CN"/>
        </w:rPr>
        <w:t>，实现了“</w:t>
      </w:r>
      <w:r>
        <w:rPr>
          <w:rStyle w:val="22"/>
          <w:rFonts w:hint="eastAsia" w:ascii="仿宋_GB2312" w:hAnsi="仿宋_GB2312" w:eastAsia="仿宋_GB2312" w:cs="仿宋_GB2312"/>
          <w:b w:val="0"/>
          <w:bCs w:val="0"/>
          <w:color w:val="auto"/>
          <w:sz w:val="32"/>
          <w:szCs w:val="32"/>
        </w:rPr>
        <w:t>历时短、投资少、</w:t>
      </w:r>
      <w:r>
        <w:rPr>
          <w:rStyle w:val="22"/>
          <w:rFonts w:hint="eastAsia" w:ascii="仿宋_GB2312" w:hAnsi="仿宋_GB2312" w:eastAsia="仿宋_GB2312" w:cs="仿宋_GB2312"/>
          <w:b w:val="0"/>
          <w:bCs w:val="0"/>
          <w:color w:val="auto"/>
          <w:sz w:val="32"/>
          <w:szCs w:val="32"/>
          <w:lang w:eastAsia="zh-CN"/>
        </w:rPr>
        <w:t>品质优、反响好”的预期目标</w:t>
      </w:r>
      <w:r>
        <w:rPr>
          <w:rStyle w:val="22"/>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rPr>
        <w:t>二是善始善终做好省纪委</w:t>
      </w:r>
      <w:r>
        <w:rPr>
          <w:rFonts w:hint="eastAsia" w:ascii="仿宋_GB2312" w:hAnsi="仿宋_GB2312" w:eastAsia="仿宋_GB2312" w:cs="仿宋_GB2312"/>
          <w:b w:val="0"/>
          <w:bCs w:val="0"/>
          <w:color w:val="auto"/>
          <w:sz w:val="32"/>
          <w:szCs w:val="32"/>
          <w:lang w:eastAsia="zh-CN"/>
        </w:rPr>
        <w:t>外查点</w:t>
      </w:r>
      <w:r>
        <w:rPr>
          <w:rFonts w:hint="eastAsia" w:ascii="仿宋_GB2312" w:hAnsi="仿宋_GB2312" w:eastAsia="仿宋_GB2312" w:cs="仿宋_GB2312"/>
          <w:b w:val="0"/>
          <w:bCs w:val="0"/>
          <w:color w:val="auto"/>
          <w:sz w:val="32"/>
          <w:szCs w:val="32"/>
        </w:rPr>
        <w:t>项目后续工作。</w:t>
      </w:r>
      <w:r>
        <w:rPr>
          <w:rStyle w:val="22"/>
          <w:rFonts w:hint="eastAsia" w:ascii="仿宋_GB2312" w:hAnsi="仿宋_GB2312" w:eastAsia="仿宋_GB2312" w:cs="仿宋_GB2312"/>
          <w:b w:val="0"/>
          <w:bCs w:val="0"/>
          <w:color w:val="auto"/>
          <w:sz w:val="32"/>
          <w:szCs w:val="32"/>
        </w:rPr>
        <w:t>全力</w:t>
      </w:r>
      <w:r>
        <w:rPr>
          <w:rStyle w:val="22"/>
          <w:rFonts w:hint="eastAsia" w:ascii="仿宋_GB2312" w:hAnsi="仿宋_GB2312" w:eastAsia="仿宋_GB2312" w:cs="仿宋_GB2312"/>
          <w:b w:val="0"/>
          <w:bCs w:val="0"/>
          <w:color w:val="auto"/>
          <w:sz w:val="32"/>
          <w:szCs w:val="32"/>
          <w:lang w:eastAsia="zh-CN"/>
        </w:rPr>
        <w:t>完成项目扫尾和</w:t>
      </w:r>
      <w:r>
        <w:rPr>
          <w:rStyle w:val="22"/>
          <w:rFonts w:hint="eastAsia" w:ascii="仿宋_GB2312" w:hAnsi="仿宋_GB2312" w:eastAsia="仿宋_GB2312" w:cs="仿宋_GB2312"/>
          <w:b w:val="0"/>
          <w:bCs w:val="0"/>
          <w:color w:val="auto"/>
          <w:sz w:val="32"/>
          <w:szCs w:val="32"/>
        </w:rPr>
        <w:t>保障正常运营</w:t>
      </w:r>
      <w:r>
        <w:rPr>
          <w:rStyle w:val="22"/>
          <w:rFonts w:hint="eastAsia" w:ascii="仿宋_GB2312" w:hAnsi="仿宋_GB2312" w:eastAsia="仿宋_GB2312" w:cs="仿宋_GB2312"/>
          <w:b w:val="0"/>
          <w:bCs w:val="0"/>
          <w:color w:val="auto"/>
          <w:sz w:val="32"/>
          <w:szCs w:val="32"/>
          <w:lang w:eastAsia="zh-CN"/>
        </w:rPr>
        <w:t>工作</w:t>
      </w:r>
      <w:r>
        <w:rPr>
          <w:rStyle w:val="22"/>
          <w:rFonts w:hint="eastAsia" w:ascii="仿宋_GB2312" w:hAnsi="仿宋_GB2312" w:eastAsia="仿宋_GB2312" w:cs="仿宋_GB2312"/>
          <w:b w:val="0"/>
          <w:bCs w:val="0"/>
          <w:color w:val="auto"/>
          <w:sz w:val="32"/>
          <w:szCs w:val="32"/>
        </w:rPr>
        <w:t>，积极督促施工单位</w:t>
      </w:r>
      <w:r>
        <w:rPr>
          <w:rStyle w:val="22"/>
          <w:rFonts w:hint="eastAsia" w:ascii="仿宋_GB2312" w:hAnsi="仿宋_GB2312" w:eastAsia="仿宋_GB2312" w:cs="仿宋_GB2312"/>
          <w:b w:val="0"/>
          <w:bCs w:val="0"/>
          <w:color w:val="auto"/>
          <w:sz w:val="32"/>
          <w:szCs w:val="32"/>
          <w:lang w:eastAsia="zh-CN"/>
        </w:rPr>
        <w:t>完成</w:t>
      </w:r>
      <w:r>
        <w:rPr>
          <w:rStyle w:val="22"/>
          <w:rFonts w:hint="eastAsia" w:ascii="仿宋_GB2312" w:hAnsi="仿宋_GB2312" w:eastAsia="仿宋_GB2312" w:cs="仿宋_GB2312"/>
          <w:b w:val="0"/>
          <w:bCs w:val="0"/>
          <w:color w:val="auto"/>
          <w:sz w:val="32"/>
          <w:szCs w:val="32"/>
        </w:rPr>
        <w:t>资料归集</w:t>
      </w:r>
      <w:r>
        <w:rPr>
          <w:rStyle w:val="22"/>
          <w:rFonts w:hint="eastAsia" w:ascii="仿宋_GB2312" w:hAnsi="仿宋_GB2312" w:eastAsia="仿宋_GB2312" w:cs="仿宋_GB2312"/>
          <w:b w:val="0"/>
          <w:bCs w:val="0"/>
          <w:color w:val="auto"/>
          <w:sz w:val="32"/>
          <w:szCs w:val="32"/>
          <w:lang w:eastAsia="zh-CN"/>
        </w:rPr>
        <w:t>和移交，组织做好</w:t>
      </w:r>
      <w:r>
        <w:rPr>
          <w:rStyle w:val="22"/>
          <w:rFonts w:hint="eastAsia" w:ascii="仿宋_GB2312" w:hAnsi="仿宋_GB2312" w:eastAsia="仿宋_GB2312" w:cs="仿宋_GB2312"/>
          <w:b w:val="0"/>
          <w:bCs w:val="0"/>
          <w:color w:val="auto"/>
          <w:sz w:val="32"/>
          <w:szCs w:val="32"/>
        </w:rPr>
        <w:t>项目结算审计、财评审查</w:t>
      </w:r>
      <w:r>
        <w:rPr>
          <w:rStyle w:val="22"/>
          <w:rFonts w:hint="eastAsia" w:ascii="仿宋_GB2312" w:hAnsi="仿宋_GB2312" w:eastAsia="仿宋_GB2312" w:cs="仿宋_GB2312"/>
          <w:b w:val="0"/>
          <w:bCs w:val="0"/>
          <w:color w:val="auto"/>
          <w:sz w:val="32"/>
          <w:szCs w:val="32"/>
          <w:lang w:eastAsia="zh-CN"/>
        </w:rPr>
        <w:t>等</w:t>
      </w:r>
      <w:r>
        <w:rPr>
          <w:rStyle w:val="22"/>
          <w:rFonts w:hint="eastAsia" w:ascii="仿宋_GB2312" w:hAnsi="仿宋_GB2312" w:eastAsia="仿宋_GB2312" w:cs="仿宋_GB2312"/>
          <w:b w:val="0"/>
          <w:bCs w:val="0"/>
          <w:color w:val="auto"/>
          <w:sz w:val="32"/>
          <w:szCs w:val="32"/>
        </w:rPr>
        <w:t>相关工作。</w:t>
      </w:r>
    </w:p>
    <w:p w14:paraId="4AA776E3">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4.社会效应</w:t>
      </w:r>
    </w:p>
    <w:p w14:paraId="5D6D6588">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72"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pacing w:val="8"/>
          <w:sz w:val="32"/>
          <w:szCs w:val="32"/>
          <w:shd w:val="clear" w:color="auto" w:fill="FFFFFF"/>
          <w:lang w:eastAsia="zh-CN"/>
        </w:rPr>
        <w:t>全力</w:t>
      </w:r>
      <w:r>
        <w:rPr>
          <w:rFonts w:hint="eastAsia" w:ascii="仿宋_GB2312" w:hAnsi="仿宋_GB2312" w:eastAsia="仿宋_GB2312" w:cs="仿宋_GB2312"/>
          <w:b w:val="0"/>
          <w:bCs w:val="0"/>
          <w:color w:val="auto"/>
          <w:spacing w:val="8"/>
          <w:sz w:val="32"/>
          <w:szCs w:val="32"/>
          <w:shd w:val="clear" w:color="auto" w:fill="FFFFFF"/>
        </w:rPr>
        <w:t>守护</w:t>
      </w:r>
      <w:r>
        <w:rPr>
          <w:rFonts w:hint="eastAsia" w:ascii="仿宋_GB2312" w:hAnsi="仿宋_GB2312" w:eastAsia="仿宋_GB2312" w:cs="仿宋_GB2312"/>
          <w:b w:val="0"/>
          <w:bCs w:val="0"/>
          <w:color w:val="auto"/>
          <w:spacing w:val="8"/>
          <w:sz w:val="32"/>
          <w:szCs w:val="32"/>
          <w:shd w:val="clear" w:color="auto" w:fill="FFFFFF"/>
          <w:lang w:eastAsia="zh-CN"/>
        </w:rPr>
        <w:t>项目稳定和</w:t>
      </w:r>
      <w:r>
        <w:rPr>
          <w:rFonts w:hint="eastAsia" w:ascii="仿宋_GB2312" w:hAnsi="仿宋_GB2312" w:eastAsia="仿宋_GB2312" w:cs="仿宋_GB2312"/>
          <w:b w:val="0"/>
          <w:bCs w:val="0"/>
          <w:color w:val="auto"/>
          <w:spacing w:val="8"/>
          <w:sz w:val="32"/>
          <w:szCs w:val="32"/>
          <w:shd w:val="clear" w:color="auto" w:fill="FFFFFF"/>
        </w:rPr>
        <w:t>安全</w:t>
      </w:r>
      <w:r>
        <w:rPr>
          <w:rFonts w:hint="eastAsia" w:ascii="仿宋_GB2312" w:hAnsi="仿宋_GB2312" w:eastAsia="仿宋_GB2312" w:cs="仿宋_GB2312"/>
          <w:b w:val="0"/>
          <w:bCs w:val="0"/>
          <w:color w:val="auto"/>
          <w:spacing w:val="8"/>
          <w:sz w:val="32"/>
          <w:szCs w:val="32"/>
          <w:shd w:val="clear" w:color="auto" w:fill="FFFFFF"/>
          <w:lang w:eastAsia="zh-CN"/>
        </w:rPr>
        <w:t>，</w:t>
      </w:r>
      <w:r>
        <w:rPr>
          <w:rFonts w:hint="eastAsia" w:ascii="仿宋" w:hAnsi="仿宋" w:eastAsia="仿宋" w:cs="仿宋"/>
          <w:color w:val="auto"/>
          <w:sz w:val="32"/>
          <w:szCs w:val="32"/>
          <w:lang w:val="en-US" w:eastAsia="zh-CN"/>
        </w:rPr>
        <w:t>配合项目属地管理，</w:t>
      </w:r>
      <w:r>
        <w:rPr>
          <w:rFonts w:hint="eastAsia" w:ascii="仿宋" w:hAnsi="仿宋" w:eastAsia="仿宋" w:cs="仿宋"/>
          <w:color w:val="auto"/>
          <w:sz w:val="32"/>
          <w:szCs w:val="32"/>
          <w:lang w:eastAsia="zh-CN"/>
        </w:rPr>
        <w:t>合力做好舆情管控，耐心疏导涉迁群众思想，</w:t>
      </w:r>
      <w:r>
        <w:rPr>
          <w:rFonts w:hint="eastAsia" w:ascii="仿宋_GB2312" w:hAnsi="仿宋_GB2312" w:eastAsia="仿宋_GB2312" w:cs="仿宋_GB2312"/>
          <w:color w:val="auto"/>
          <w:sz w:val="32"/>
          <w:szCs w:val="32"/>
        </w:rPr>
        <w:t>维护</w:t>
      </w:r>
      <w:r>
        <w:rPr>
          <w:rFonts w:hint="eastAsia" w:ascii="仿宋_GB2312" w:hAnsi="仿宋_GB2312" w:eastAsia="仿宋_GB2312" w:cs="仿宋_GB2312"/>
          <w:color w:val="auto"/>
          <w:sz w:val="32"/>
          <w:szCs w:val="32"/>
          <w:lang w:eastAsia="zh-CN"/>
        </w:rPr>
        <w:t>一方</w:t>
      </w:r>
      <w:r>
        <w:rPr>
          <w:rFonts w:hint="eastAsia" w:ascii="仿宋_GB2312" w:hAnsi="仿宋_GB2312" w:eastAsia="仿宋_GB2312" w:cs="仿宋_GB2312"/>
          <w:color w:val="auto"/>
          <w:sz w:val="32"/>
          <w:szCs w:val="32"/>
        </w:rPr>
        <w:t>稳定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实现了“零事故”“零上访”。</w:t>
      </w:r>
    </w:p>
    <w:p w14:paraId="14D162E8">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5.可持续发展能力</w:t>
      </w:r>
    </w:p>
    <w:p w14:paraId="0EF79EA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rPr>
      </w:pPr>
      <w:r>
        <w:rPr>
          <w:rStyle w:val="22"/>
          <w:rFonts w:hint="eastAsia" w:ascii="仿宋_GB2312" w:hAnsi="仿宋_GB2312" w:eastAsia="仿宋_GB2312" w:cs="仿宋_GB2312"/>
          <w:color w:val="auto"/>
          <w:sz w:val="32"/>
          <w:szCs w:val="32"/>
        </w:rPr>
        <w:t>2024年，筹建处或将改制重组，迎来新的机遇和挑战。面对局党组赋予的新职责新使命，筹建处将加快角色转换，立足新起点、凝聚新合力，打好“组合拳”，展现新作为，为推动机关事务工作高质量发展贡献新力量。</w:t>
      </w:r>
    </w:p>
    <w:p w14:paraId="152777CE">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6.服务对象满意度</w:t>
      </w:r>
    </w:p>
    <w:p w14:paraId="5AC3DFB9">
      <w:pPr>
        <w:pStyle w:val="16"/>
        <w:keepNext w:val="0"/>
        <w:keepLines w:val="0"/>
        <w:pageBreakBefore w:val="0"/>
        <w:widowControl w:val="0"/>
        <w:numPr>
          <w:ilvl w:val="0"/>
          <w:numId w:val="0"/>
        </w:numPr>
        <w:kinsoku/>
        <w:wordWrap/>
        <w:overflowPunct/>
        <w:topLinePunct w:val="0"/>
        <w:bidi w:val="0"/>
        <w:adjustRightInd w:val="0"/>
        <w:snapToGrid w:val="0"/>
        <w:spacing w:line="580" w:lineRule="exact"/>
        <w:ind w:firstLine="640" w:firstLineChars="200"/>
        <w:jc w:val="both"/>
        <w:textAlignment w:val="auto"/>
        <w:rPr>
          <w:rFonts w:hint="eastAsia" w:ascii="Times New Roman" w:hAnsi="Times New Roman" w:eastAsia="仿宋_GB2312"/>
          <w:sz w:val="32"/>
          <w:szCs w:val="32"/>
        </w:rPr>
      </w:pPr>
      <w:r>
        <w:rPr>
          <w:rStyle w:val="22"/>
          <w:rFonts w:hint="default" w:ascii="Times New Roman" w:hAnsi="Times New Roman" w:eastAsia="仿宋_GB2312" w:cs="Times New Roman"/>
          <w:color w:val="auto"/>
          <w:sz w:val="32"/>
          <w:szCs w:val="32"/>
        </w:rPr>
        <w:t>坚持24小时值</w:t>
      </w:r>
      <w:r>
        <w:rPr>
          <w:rStyle w:val="22"/>
          <w:rFonts w:hint="default" w:ascii="Times New Roman" w:hAnsi="Times New Roman" w:eastAsia="仿宋_GB2312" w:cs="Times New Roman"/>
          <w:color w:val="auto"/>
          <w:sz w:val="32"/>
          <w:szCs w:val="32"/>
          <w:lang w:eastAsia="zh-CN"/>
        </w:rPr>
        <w:t>班值守</w:t>
      </w:r>
      <w:r>
        <w:rPr>
          <w:rStyle w:val="22"/>
          <w:rFonts w:hint="default" w:ascii="Times New Roman" w:hAnsi="Times New Roman" w:eastAsia="仿宋_GB2312" w:cs="Times New Roman"/>
          <w:color w:val="auto"/>
          <w:sz w:val="32"/>
          <w:szCs w:val="32"/>
        </w:rPr>
        <w:t>，</w:t>
      </w:r>
      <w:r>
        <w:rPr>
          <w:rStyle w:val="22"/>
          <w:rFonts w:hint="default" w:ascii="Times New Roman" w:hAnsi="Times New Roman" w:eastAsia="仿宋_GB2312" w:cs="Times New Roman"/>
          <w:color w:val="auto"/>
          <w:sz w:val="32"/>
          <w:szCs w:val="32"/>
          <w:lang w:eastAsia="zh-CN"/>
        </w:rPr>
        <w:t>常态化开展</w:t>
      </w:r>
      <w:r>
        <w:rPr>
          <w:rStyle w:val="22"/>
          <w:rFonts w:hint="default" w:ascii="Times New Roman" w:hAnsi="Times New Roman" w:eastAsia="仿宋_GB2312" w:cs="Times New Roman"/>
          <w:color w:val="auto"/>
          <w:sz w:val="32"/>
          <w:szCs w:val="32"/>
        </w:rPr>
        <w:t>安全隐患排查</w:t>
      </w:r>
      <w:r>
        <w:rPr>
          <w:rStyle w:val="22"/>
          <w:rFonts w:hint="default" w:ascii="Times New Roman" w:hAnsi="Times New Roman" w:eastAsia="仿宋_GB2312" w:cs="Times New Roman"/>
          <w:color w:val="auto"/>
          <w:sz w:val="32"/>
          <w:szCs w:val="32"/>
          <w:lang w:eastAsia="zh-CN"/>
        </w:rPr>
        <w:t>整改</w:t>
      </w:r>
      <w:r>
        <w:rPr>
          <w:rStyle w:val="22"/>
          <w:rFonts w:hint="default" w:ascii="Times New Roman" w:hAnsi="Times New Roman" w:eastAsia="仿宋_GB2312" w:cs="Times New Roman"/>
          <w:color w:val="auto"/>
          <w:sz w:val="32"/>
          <w:szCs w:val="32"/>
        </w:rPr>
        <w:t>，做好山林防火、综治维稳等联防联控。积极协调解决配套项目地块征地拆迁遗留问题</w:t>
      </w:r>
      <w:r>
        <w:rPr>
          <w:rStyle w:val="22"/>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kern w:val="0"/>
          <w:sz w:val="32"/>
          <w:szCs w:val="32"/>
        </w:rPr>
        <w:t>拆迁对象及当地社区居民对项目现场管理维护</w:t>
      </w:r>
      <w:r>
        <w:rPr>
          <w:rFonts w:hint="eastAsia" w:ascii="Times New Roman" w:hAnsi="Times New Roman" w:eastAsia="仿宋_GB2312" w:cs="Times New Roman"/>
          <w:color w:val="auto"/>
          <w:kern w:val="0"/>
          <w:sz w:val="32"/>
          <w:szCs w:val="32"/>
          <w:lang w:val="en-US" w:eastAsia="zh-CN"/>
        </w:rPr>
        <w:t>非常</w:t>
      </w:r>
      <w:r>
        <w:rPr>
          <w:rFonts w:hint="eastAsia" w:ascii="Times New Roman" w:hAnsi="Times New Roman" w:eastAsia="仿宋_GB2312" w:cs="Times New Roman"/>
          <w:color w:val="auto"/>
          <w:kern w:val="0"/>
          <w:sz w:val="32"/>
          <w:szCs w:val="32"/>
        </w:rPr>
        <w:t>满意</w:t>
      </w:r>
      <w:r>
        <w:rPr>
          <w:rFonts w:hint="eastAsia" w:ascii="Times New Roman" w:hAnsi="Times New Roman" w:eastAsia="仿宋_GB2312" w:cs="Times New Roman"/>
          <w:color w:val="auto"/>
          <w:kern w:val="0"/>
          <w:sz w:val="32"/>
          <w:szCs w:val="32"/>
          <w:lang w:eastAsia="zh-CN"/>
        </w:rPr>
        <w:t>。</w:t>
      </w:r>
    </w:p>
    <w:p w14:paraId="3D5D9F7E">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76A48394">
      <w:pPr>
        <w:keepNext w:val="0"/>
        <w:keepLines w:val="0"/>
        <w:pageBreakBefore w:val="0"/>
        <w:widowControl/>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rPr>
          <w:sz w:val="72"/>
          <w:szCs w:val="72"/>
        </w:rPr>
      </w:pPr>
      <w:r>
        <w:rPr>
          <w:rFonts w:hint="eastAsia" w:ascii="仿宋" w:hAnsi="仿宋" w:eastAsia="仿宋" w:cs="仿宋"/>
          <w:color w:val="000000"/>
          <w:kern w:val="0"/>
          <w:sz w:val="32"/>
          <w:szCs w:val="32"/>
          <w:lang w:val="en-US" w:eastAsia="zh-CN" w:bidi="ar-SA"/>
        </w:rPr>
        <w:t>2023年，我单位预算整体支出基本保证了单位的正常运行和职能履行，</w:t>
      </w:r>
      <w:r>
        <w:rPr>
          <w:rFonts w:hint="eastAsia" w:ascii="仿宋_GB2312" w:hAnsi="仿宋" w:eastAsia="仿宋_GB2312"/>
          <w:sz w:val="32"/>
          <w:szCs w:val="32"/>
        </w:rPr>
        <w:t>本年度绩效管理中，暂未发现明显存在的问题。</w:t>
      </w:r>
    </w:p>
    <w:p w14:paraId="493D1B9D">
      <w:pPr>
        <w:pStyle w:val="16"/>
        <w:jc w:val="center"/>
        <w:rPr>
          <w:sz w:val="72"/>
          <w:szCs w:val="72"/>
        </w:rPr>
      </w:pPr>
    </w:p>
    <w:p w14:paraId="3777C67A">
      <w:pPr>
        <w:pStyle w:val="16"/>
        <w:jc w:val="center"/>
        <w:rPr>
          <w:sz w:val="72"/>
          <w:szCs w:val="72"/>
        </w:rPr>
      </w:pPr>
    </w:p>
    <w:p w14:paraId="152EFB18">
      <w:pPr>
        <w:pStyle w:val="16"/>
        <w:jc w:val="both"/>
        <w:rPr>
          <w:rFonts w:hint="eastAsia" w:ascii="方正小标宋_GBK" w:hAnsi="方正小标宋_GBK" w:eastAsia="方正小标宋_GBK" w:cs="方正小标宋_GBK"/>
          <w:sz w:val="72"/>
          <w:szCs w:val="72"/>
        </w:rPr>
      </w:pPr>
    </w:p>
    <w:p w14:paraId="2578BF77">
      <w:pPr>
        <w:pStyle w:val="16"/>
        <w:jc w:val="center"/>
        <w:rPr>
          <w:rFonts w:hint="eastAsia" w:ascii="方正小标宋_GBK" w:hAnsi="方正小标宋_GBK" w:eastAsia="方正小标宋_GBK" w:cs="方正小标宋_GBK"/>
          <w:sz w:val="72"/>
          <w:szCs w:val="72"/>
        </w:rPr>
      </w:pPr>
    </w:p>
    <w:p w14:paraId="4081ADBF">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0F919F9E">
      <w:pPr>
        <w:jc w:val="center"/>
        <w:rPr>
          <w:rFonts w:hint="eastAsia" w:ascii="方正小标宋_GBK" w:hAnsi="方正小标宋_GBK" w:eastAsia="方正小标宋_GBK" w:cs="方正小标宋_GBK"/>
          <w:color w:val="000000"/>
          <w:kern w:val="0"/>
          <w:sz w:val="70"/>
          <w:szCs w:val="70"/>
        </w:rPr>
      </w:pPr>
    </w:p>
    <w:p w14:paraId="4204F8CD">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14:paraId="2735E058">
      <w:pPr>
        <w:widowControl/>
        <w:jc w:val="left"/>
        <w:rPr>
          <w:rFonts w:cs="黑体" w:asciiTheme="minorEastAsia" w:hAnsiTheme="minorEastAsia"/>
          <w:color w:val="000000"/>
          <w:kern w:val="0"/>
          <w:sz w:val="32"/>
          <w:szCs w:val="32"/>
        </w:rPr>
      </w:pPr>
      <w:r>
        <w:rPr>
          <w:rFonts w:hint="eastAsia" w:ascii="方正小标宋_GBK" w:hAnsi="方正小标宋_GBK" w:eastAsia="方正小标宋_GBK" w:cs="方正小标宋_GBK"/>
          <w:color w:val="000000"/>
          <w:kern w:val="0"/>
          <w:sz w:val="70"/>
          <w:szCs w:val="70"/>
        </w:rPr>
        <w:br w:type="page"/>
      </w:r>
    </w:p>
    <w:p w14:paraId="0F5823FD">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一、财政拨款收入：指中央财政和省财政当年拨付的资金。</w:t>
      </w:r>
    </w:p>
    <w:p w14:paraId="681C4458">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二、事业收入：指事业单位开展专业业务活动及辅助活动所取得的收入。</w:t>
      </w:r>
    </w:p>
    <w:p w14:paraId="0767790C">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三、其他收入：指除上述“财政拨款收入”、“事业收入”、“经营收入”等以外的收入。</w:t>
      </w:r>
    </w:p>
    <w:p w14:paraId="3A782435">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四、年初结转和结余：指以前年度尚未完成、结转到本年仍按原规定用途继续使用的资金，或项目已完成等产生的结余资金。</w:t>
      </w:r>
    </w:p>
    <w:p w14:paraId="6769EB14">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五、结余分配：指事业单位按照事业单位会计制度的规定从非财政补助结余中分配的事业基金和职工福利基金等。</w:t>
      </w:r>
    </w:p>
    <w:p w14:paraId="33F93F63">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六、年末结转和结余：指单位按有关规定结转到下年或以后年度继续使用的资金，或项目已完成等产生的结余资金</w:t>
      </w:r>
    </w:p>
    <w:p w14:paraId="462B0E22">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七、一般公共服务支出（类）政府办公厅（室）及相关机构事务（款）事业运行（项）：反映</w:t>
      </w:r>
      <w:r>
        <w:rPr>
          <w:rFonts w:hint="eastAsia" w:ascii="仿宋_GB2312" w:hAnsi="仿宋" w:eastAsia="仿宋_GB2312" w:cs="宋体"/>
          <w:color w:val="auto"/>
          <w:kern w:val="0"/>
          <w:sz w:val="32"/>
          <w:szCs w:val="32"/>
          <w:lang w:eastAsia="zh-CN"/>
        </w:rPr>
        <w:t>本单位事业</w:t>
      </w:r>
      <w:r>
        <w:rPr>
          <w:rFonts w:hint="eastAsia" w:ascii="仿宋_GB2312" w:hAnsi="仿宋" w:eastAsia="仿宋_GB2312" w:cs="宋体"/>
          <w:color w:val="auto"/>
          <w:kern w:val="0"/>
          <w:sz w:val="32"/>
          <w:szCs w:val="32"/>
        </w:rPr>
        <w:t>支出。</w:t>
      </w:r>
    </w:p>
    <w:p w14:paraId="37EB19B8">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lang w:eastAsia="zh-CN"/>
        </w:rPr>
      </w:pPr>
      <w:r>
        <w:rPr>
          <w:rFonts w:hint="eastAsia" w:ascii="仿宋_GB2312" w:hAnsi="仿宋" w:eastAsia="仿宋_GB2312" w:cs="宋体"/>
          <w:color w:val="auto"/>
          <w:kern w:val="0"/>
          <w:sz w:val="32"/>
          <w:szCs w:val="32"/>
          <w:lang w:val="en-US" w:eastAsia="zh-CN" w:bidi="ar-SA"/>
        </w:rPr>
        <w:t>八、社</w:t>
      </w:r>
      <w:r>
        <w:rPr>
          <w:rFonts w:hint="eastAsia" w:ascii="仿宋_GB2312" w:hAnsi="仿宋" w:eastAsia="仿宋_GB2312" w:cs="宋体"/>
          <w:color w:val="auto"/>
          <w:kern w:val="0"/>
          <w:sz w:val="32"/>
          <w:szCs w:val="32"/>
        </w:rPr>
        <w:t>会保障和就业支出（类）行政事业单位离退休（款）机关事业单位基本养老保险缴费支出</w:t>
      </w:r>
      <w:r>
        <w:rPr>
          <w:rFonts w:hint="eastAsia" w:ascii="仿宋_GB2312" w:hAnsi="仿宋" w:eastAsia="仿宋_GB2312" w:cs="宋体"/>
          <w:color w:val="auto"/>
          <w:kern w:val="0"/>
          <w:sz w:val="32"/>
          <w:szCs w:val="32"/>
          <w:lang w:eastAsia="zh-CN"/>
        </w:rPr>
        <w:t>（项）：反映用于</w:t>
      </w:r>
      <w:r>
        <w:rPr>
          <w:rFonts w:hint="eastAsia" w:ascii="仿宋_GB2312" w:hAnsi="仿宋" w:eastAsia="仿宋_GB2312" w:cs="宋体"/>
          <w:color w:val="auto"/>
          <w:kern w:val="0"/>
          <w:sz w:val="32"/>
          <w:szCs w:val="32"/>
          <w:lang w:val="en-US" w:eastAsia="zh-CN"/>
        </w:rPr>
        <w:t>本</w:t>
      </w:r>
      <w:r>
        <w:rPr>
          <w:rFonts w:hint="eastAsia" w:ascii="仿宋_GB2312" w:hAnsi="仿宋" w:eastAsia="仿宋_GB2312" w:cs="宋体"/>
          <w:color w:val="auto"/>
          <w:kern w:val="0"/>
          <w:sz w:val="32"/>
          <w:szCs w:val="32"/>
          <w:lang w:eastAsia="zh-CN"/>
        </w:rPr>
        <w:t>单位职工养老保险支出。</w:t>
      </w:r>
    </w:p>
    <w:p w14:paraId="44F5D84D">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lang w:val="en-US" w:eastAsia="zh-CN"/>
        </w:rPr>
        <w:t>九</w:t>
      </w: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rPr>
        <w:t>住房保障支出（类）住房改革支出（款）住房公积金（项）：反映行政事业单位按</w:t>
      </w:r>
      <w:r>
        <w:rPr>
          <w:rFonts w:hint="eastAsia" w:ascii="仿宋_GB2312" w:hAnsi="仿宋" w:eastAsia="仿宋_GB2312" w:cs="宋体"/>
          <w:color w:val="auto"/>
          <w:kern w:val="0"/>
          <w:sz w:val="32"/>
          <w:szCs w:val="32"/>
          <w:lang w:eastAsia="zh-CN"/>
        </w:rPr>
        <w:t>省人社厅</w:t>
      </w:r>
      <w:r>
        <w:rPr>
          <w:rFonts w:hint="eastAsia" w:ascii="仿宋_GB2312" w:hAnsi="仿宋" w:eastAsia="仿宋_GB2312" w:cs="宋体"/>
          <w:color w:val="auto"/>
          <w:kern w:val="0"/>
          <w:sz w:val="32"/>
          <w:szCs w:val="32"/>
        </w:rPr>
        <w:t>、</w:t>
      </w:r>
      <w:r>
        <w:rPr>
          <w:rFonts w:hint="eastAsia" w:ascii="仿宋_GB2312" w:hAnsi="仿宋" w:eastAsia="仿宋_GB2312" w:cs="宋体"/>
          <w:color w:val="auto"/>
          <w:kern w:val="0"/>
          <w:sz w:val="32"/>
          <w:szCs w:val="32"/>
          <w:lang w:eastAsia="zh-CN"/>
        </w:rPr>
        <w:t>省</w:t>
      </w:r>
      <w:r>
        <w:rPr>
          <w:rFonts w:hint="eastAsia" w:ascii="仿宋_GB2312" w:hAnsi="仿宋" w:eastAsia="仿宋_GB2312" w:cs="宋体"/>
          <w:color w:val="auto"/>
          <w:kern w:val="0"/>
          <w:sz w:val="32"/>
          <w:szCs w:val="32"/>
        </w:rPr>
        <w:t>财政</w:t>
      </w:r>
      <w:r>
        <w:rPr>
          <w:rFonts w:hint="eastAsia" w:ascii="仿宋_GB2312" w:hAnsi="仿宋" w:eastAsia="仿宋_GB2312" w:cs="宋体"/>
          <w:color w:val="auto"/>
          <w:kern w:val="0"/>
          <w:sz w:val="32"/>
          <w:szCs w:val="32"/>
          <w:lang w:eastAsia="zh-CN"/>
        </w:rPr>
        <w:t>厅</w:t>
      </w:r>
      <w:r>
        <w:rPr>
          <w:rFonts w:hint="eastAsia" w:ascii="仿宋_GB2312" w:hAnsi="仿宋" w:eastAsia="仿宋_GB2312" w:cs="宋体"/>
          <w:color w:val="auto"/>
          <w:kern w:val="0"/>
          <w:sz w:val="32"/>
          <w:szCs w:val="32"/>
        </w:rPr>
        <w:t>部规定的缴存基数和比例为职工缴纳的住房公积金。</w:t>
      </w:r>
      <w:r>
        <w:rPr>
          <w:rFonts w:hint="eastAsia" w:ascii="仿宋_GB2312" w:hAnsi="仿宋" w:eastAsia="仿宋_GB2312" w:cs="宋体"/>
          <w:color w:val="auto"/>
          <w:kern w:val="0"/>
          <w:sz w:val="32"/>
          <w:szCs w:val="32"/>
          <w:lang w:val="en-US" w:eastAsia="zh-CN"/>
        </w:rPr>
        <w:t xml:space="preserve">   </w:t>
      </w:r>
    </w:p>
    <w:p w14:paraId="74F6988B">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eastAsia="仿宋_GB2312" w:cs="宋体"/>
          <w:color w:val="auto"/>
          <w:kern w:val="0"/>
          <w:sz w:val="32"/>
          <w:szCs w:val="32"/>
          <w:lang w:eastAsia="zh-CN"/>
        </w:rPr>
        <w:t>十</w:t>
      </w:r>
      <w:r>
        <w:rPr>
          <w:rFonts w:hint="eastAsia" w:ascii="仿宋_GB2312" w:hAnsi="仿宋" w:eastAsia="仿宋_GB2312" w:cs="宋体"/>
          <w:color w:val="auto"/>
          <w:kern w:val="0"/>
          <w:sz w:val="32"/>
          <w:szCs w:val="32"/>
        </w:rPr>
        <w:t>、基本支出：指为保障机构正常运转、完成日常工作任务而发生的人员支出和公用支出。</w:t>
      </w:r>
    </w:p>
    <w:p w14:paraId="34A168AE">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left="0" w:leftChars="0" w:right="0" w:rightChars="0" w:firstLine="640" w:firstLineChars="200"/>
        <w:jc w:val="both"/>
        <w:textAlignment w:val="auto"/>
        <w:outlineLvl w:val="9"/>
        <w:rPr>
          <w:rFonts w:hint="eastAsia" w:ascii="仿宋_GB2312" w:hAnsi="仿宋" w:eastAsia="仿宋_GB2312" w:cs="宋体"/>
          <w:color w:val="auto"/>
          <w:kern w:val="0"/>
          <w:sz w:val="32"/>
          <w:szCs w:val="32"/>
        </w:rPr>
      </w:pPr>
      <w:r>
        <w:rPr>
          <w:rFonts w:hint="eastAsia" w:ascii="仿宋_GB2312" w:hAnsi="仿宋" w:eastAsia="仿宋_GB2312" w:cs="宋体"/>
          <w:color w:val="auto"/>
          <w:kern w:val="0"/>
          <w:sz w:val="32"/>
          <w:szCs w:val="32"/>
        </w:rPr>
        <w:t>十</w:t>
      </w:r>
      <w:r>
        <w:rPr>
          <w:rFonts w:hint="eastAsia" w:ascii="仿宋_GB2312" w:hAnsi="仿宋" w:eastAsia="仿宋_GB2312" w:cs="宋体"/>
          <w:color w:val="auto"/>
          <w:kern w:val="0"/>
          <w:sz w:val="32"/>
          <w:szCs w:val="32"/>
          <w:lang w:val="en-US" w:eastAsia="zh-CN"/>
        </w:rPr>
        <w:t>一</w:t>
      </w:r>
      <w:r>
        <w:rPr>
          <w:rFonts w:hint="eastAsia" w:ascii="仿宋_GB2312" w:hAnsi="仿宋" w:eastAsia="仿宋_GB2312" w:cs="宋体"/>
          <w:color w:val="auto"/>
          <w:kern w:val="0"/>
          <w:sz w:val="32"/>
          <w:szCs w:val="32"/>
        </w:rPr>
        <w:t>、项目支出：指在基本支出之外为完成特定行政任务和事业发展目标所发生的支出。</w:t>
      </w:r>
    </w:p>
    <w:p w14:paraId="29336FCA">
      <w:pPr>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580" w:lineRule="exact"/>
        <w:ind w:right="0" w:rightChars="0" w:firstLine="640" w:firstLineChars="200"/>
        <w:jc w:val="both"/>
        <w:textAlignment w:val="auto"/>
        <w:outlineLvl w:val="9"/>
        <w:rPr>
          <w:sz w:val="72"/>
          <w:szCs w:val="72"/>
        </w:rPr>
      </w:pPr>
      <w:r>
        <w:rPr>
          <w:rFonts w:hint="eastAsia" w:ascii="仿宋_GB2312" w:hAnsi="仿宋" w:eastAsia="仿宋_GB2312" w:cs="宋体"/>
          <w:color w:val="auto"/>
          <w:kern w:val="0"/>
          <w:sz w:val="32"/>
          <w:szCs w:val="32"/>
        </w:rPr>
        <w:t>十</w:t>
      </w:r>
      <w:r>
        <w:rPr>
          <w:rFonts w:hint="eastAsia" w:ascii="仿宋_GB2312" w:hAnsi="仿宋" w:eastAsia="仿宋_GB2312" w:cs="宋体"/>
          <w:color w:val="auto"/>
          <w:kern w:val="0"/>
          <w:sz w:val="32"/>
          <w:szCs w:val="32"/>
          <w:lang w:val="en-US" w:eastAsia="zh-CN"/>
        </w:rPr>
        <w:t>二</w:t>
      </w:r>
      <w:r>
        <w:rPr>
          <w:rFonts w:hint="eastAsia" w:ascii="仿宋_GB2312" w:hAnsi="仿宋" w:eastAsia="仿宋_GB2312" w:cs="宋体"/>
          <w:color w:val="auto"/>
          <w:kern w:val="0"/>
          <w:sz w:val="32"/>
          <w:szCs w:val="32"/>
        </w:rPr>
        <w:t>、“三公”经费：纳入部门预决算管理的“三公”经费，包括用财政拨款安排的因公出国（境）费、公务用车购置及运行费和公务接待费。其中，因公出国（境）费反映公务出国（境）的国际旅费、国外城市间交通费、住宿费、伙食费、培训费、公杂费等支出；公务用车购置费主要用于单位公车配备更新支出；公务用车运行费反映公务用车燃料费、维修费、过路过桥费、保险费等支出；公务接待费反映按规定开支的各类公务接待支出。</w:t>
      </w:r>
    </w:p>
    <w:p w14:paraId="3932D53D">
      <w:pPr>
        <w:pStyle w:val="16"/>
        <w:jc w:val="center"/>
        <w:rPr>
          <w:sz w:val="72"/>
          <w:szCs w:val="72"/>
        </w:rPr>
      </w:pPr>
    </w:p>
    <w:p w14:paraId="4B492C31">
      <w:pPr>
        <w:pStyle w:val="16"/>
        <w:jc w:val="center"/>
        <w:rPr>
          <w:sz w:val="72"/>
          <w:szCs w:val="72"/>
        </w:rPr>
      </w:pPr>
    </w:p>
    <w:p w14:paraId="2073A975">
      <w:pPr>
        <w:pStyle w:val="16"/>
        <w:jc w:val="center"/>
        <w:rPr>
          <w:sz w:val="72"/>
          <w:szCs w:val="72"/>
        </w:rPr>
      </w:pPr>
    </w:p>
    <w:p w14:paraId="49385914">
      <w:pPr>
        <w:pStyle w:val="16"/>
        <w:jc w:val="center"/>
        <w:rPr>
          <w:sz w:val="72"/>
          <w:szCs w:val="72"/>
        </w:rPr>
      </w:pPr>
    </w:p>
    <w:p w14:paraId="218A8EE5">
      <w:pPr>
        <w:pStyle w:val="16"/>
        <w:jc w:val="center"/>
        <w:rPr>
          <w:sz w:val="72"/>
          <w:szCs w:val="72"/>
        </w:rPr>
      </w:pPr>
    </w:p>
    <w:p w14:paraId="691EF2F1">
      <w:pPr>
        <w:pStyle w:val="16"/>
        <w:jc w:val="center"/>
        <w:rPr>
          <w:sz w:val="72"/>
          <w:szCs w:val="72"/>
        </w:rPr>
      </w:pPr>
    </w:p>
    <w:p w14:paraId="66C3362B">
      <w:pPr>
        <w:pStyle w:val="16"/>
        <w:jc w:val="center"/>
        <w:rPr>
          <w:sz w:val="72"/>
          <w:szCs w:val="72"/>
        </w:rPr>
      </w:pPr>
    </w:p>
    <w:p w14:paraId="4DCE27CF">
      <w:pPr>
        <w:rPr>
          <w:sz w:val="72"/>
          <w:szCs w:val="72"/>
        </w:rPr>
      </w:pPr>
      <w:r>
        <w:rPr>
          <w:sz w:val="72"/>
          <w:szCs w:val="72"/>
        </w:rPr>
        <w:br w:type="page"/>
      </w:r>
    </w:p>
    <w:p w14:paraId="2BF223CF">
      <w:pPr>
        <w:pStyle w:val="16"/>
        <w:jc w:val="center"/>
        <w:rPr>
          <w:rFonts w:hint="eastAsia" w:ascii="方正小标宋_GBK" w:hAnsi="方正小标宋_GBK" w:eastAsia="方正小标宋_GBK" w:cs="方正小标宋_GBK"/>
          <w:sz w:val="72"/>
          <w:szCs w:val="72"/>
        </w:rPr>
      </w:pPr>
    </w:p>
    <w:p w14:paraId="0565182E">
      <w:pPr>
        <w:pStyle w:val="16"/>
        <w:jc w:val="center"/>
        <w:rPr>
          <w:rFonts w:hint="eastAsia" w:ascii="方正小标宋_GBK" w:hAnsi="方正小标宋_GBK" w:eastAsia="方正小标宋_GBK" w:cs="方正小标宋_GBK"/>
          <w:sz w:val="72"/>
          <w:szCs w:val="72"/>
        </w:rPr>
      </w:pPr>
    </w:p>
    <w:p w14:paraId="7176932E">
      <w:pPr>
        <w:pStyle w:val="16"/>
        <w:jc w:val="center"/>
        <w:rPr>
          <w:rFonts w:hint="eastAsia" w:ascii="方正小标宋_GBK" w:hAnsi="方正小标宋_GBK" w:eastAsia="方正小标宋_GBK" w:cs="方正小标宋_GBK"/>
          <w:sz w:val="72"/>
          <w:szCs w:val="72"/>
        </w:rPr>
      </w:pPr>
    </w:p>
    <w:p w14:paraId="1CF8E910">
      <w:pPr>
        <w:pStyle w:val="16"/>
        <w:jc w:val="center"/>
        <w:rPr>
          <w:rFonts w:hint="eastAsia" w:ascii="方正小标宋_GBK" w:hAnsi="方正小标宋_GBK" w:eastAsia="方正小标宋_GBK" w:cs="方正小标宋_GBK"/>
          <w:sz w:val="72"/>
          <w:szCs w:val="72"/>
        </w:rPr>
      </w:pPr>
    </w:p>
    <w:p w14:paraId="2BA2E5A1">
      <w:pPr>
        <w:pStyle w:val="16"/>
        <w:jc w:val="center"/>
        <w:rPr>
          <w:rFonts w:hint="eastAsia" w:ascii="方正小标宋_GBK" w:hAnsi="方正小标宋_GBK" w:eastAsia="方正小标宋_GBK" w:cs="方正小标宋_GBK"/>
          <w:sz w:val="72"/>
          <w:szCs w:val="72"/>
        </w:rPr>
      </w:pPr>
    </w:p>
    <w:p w14:paraId="71FED914">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26B782F6">
      <w:pPr>
        <w:pStyle w:val="16"/>
        <w:jc w:val="center"/>
        <w:rPr>
          <w:rFonts w:hint="eastAsia" w:ascii="方正小标宋_GBK" w:hAnsi="方正小标宋_GBK" w:eastAsia="方正小标宋_GBK" w:cs="方正小标宋_GBK"/>
          <w:sz w:val="70"/>
          <w:szCs w:val="70"/>
        </w:rPr>
      </w:pPr>
    </w:p>
    <w:p w14:paraId="575F2919">
      <w:pPr>
        <w:pStyle w:val="16"/>
        <w:jc w:val="center"/>
        <w:rPr>
          <w:rFonts w:hint="eastAsia" w:eastAsia="黑体"/>
          <w:sz w:val="72"/>
          <w:szCs w:val="72"/>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7ECD4B52">
      <w:pPr>
        <w:rPr>
          <w:sz w:val="72"/>
          <w:szCs w:val="72"/>
        </w:rPr>
      </w:pPr>
      <w:r>
        <w:rPr>
          <w:sz w:val="72"/>
          <w:szCs w:val="72"/>
        </w:rPr>
        <w:br w:type="page"/>
      </w:r>
    </w:p>
    <w:p w14:paraId="3AAA988F">
      <w:pPr>
        <w:pStyle w:val="16"/>
        <w:keepNext w:val="0"/>
        <w:keepLines w:val="0"/>
        <w:pageBreakBefore w:val="0"/>
        <w:widowControl w:val="0"/>
        <w:kinsoku/>
        <w:wordWrap/>
        <w:overflowPunct/>
        <w:topLinePunct w:val="0"/>
        <w:bidi w:val="0"/>
        <w:snapToGrid/>
        <w:spacing w:line="600" w:lineRule="exact"/>
        <w:ind w:firstLine="720" w:firstLineChars="200"/>
        <w:jc w:val="center"/>
        <w:textAlignment w:val="auto"/>
        <w:rPr>
          <w:rFonts w:hint="eastAsia" w:ascii="Times New Roman" w:hAnsi="Times New Roman" w:eastAsia="仿宋_GB2312"/>
          <w:sz w:val="32"/>
          <w:szCs w:val="32"/>
          <w:lang w:val="en-US" w:eastAsia="zh-CN"/>
        </w:rPr>
      </w:pPr>
      <w:r>
        <w:rPr>
          <w:rFonts w:hint="eastAsia" w:ascii="黑体" w:hAnsi="黑体" w:eastAsia="黑体" w:cs="黑体"/>
          <w:sz w:val="36"/>
          <w:szCs w:val="36"/>
          <w:lang w:val="en-US" w:eastAsia="zh-CN"/>
        </w:rPr>
        <w:t>2023年度部门(单位)整体支出绩效自评报告</w:t>
      </w:r>
    </w:p>
    <w:p w14:paraId="74DBFFFC">
      <w:pPr>
        <w:keepNext w:val="0"/>
        <w:keepLines w:val="0"/>
        <w:pageBreakBefore w:val="0"/>
        <w:numPr>
          <w:ilvl w:val="0"/>
          <w:numId w:val="2"/>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单位</w:t>
      </w:r>
      <w:r>
        <w:rPr>
          <w:rFonts w:hint="default" w:ascii="Times New Roman" w:hAnsi="Times New Roman" w:eastAsia="黑体" w:cs="Times New Roman"/>
          <w:sz w:val="32"/>
          <w:szCs w:val="32"/>
        </w:rPr>
        <w:t>基本情况</w:t>
      </w:r>
    </w:p>
    <w:p w14:paraId="2AC883AC">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1.主要职能：负责项目选址、建设及对工程进行招投标、设计、施工、监理、咨询、采购、培训、管理等前期筹备；负责项目土地征收后续工作以及所征土地等国有资产管护工作。</w:t>
      </w:r>
    </w:p>
    <w:p w14:paraId="1C982165">
      <w:pPr>
        <w:keepNext w:val="0"/>
        <w:keepLines w:val="0"/>
        <w:pageBreakBefore w:val="0"/>
        <w:widowControl w:val="0"/>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2.机构情况：2011年5月，经省编委同意，省编办正式批复（湘编办函[2011]60号）成立筹建处，隶属湖南省机关事务管理局，核定全额拨款事业编制20名。下设办公室、工程部、综合部</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个部门。2013年正式纳入部门预算管理。</w:t>
      </w:r>
    </w:p>
    <w:p w14:paraId="38809113">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rPr>
      </w:pPr>
      <w:r>
        <w:rPr>
          <w:rFonts w:hint="eastAsia" w:ascii="仿宋_GB2312" w:hAnsi="仿宋_GB2312" w:eastAsia="仿宋_GB2312" w:cs="仿宋_GB2312"/>
          <w:color w:val="auto"/>
          <w:sz w:val="32"/>
          <w:szCs w:val="32"/>
        </w:rPr>
        <w:t>3.人员情况：</w:t>
      </w:r>
      <w:r>
        <w:rPr>
          <w:rFonts w:hint="eastAsia" w:ascii="仿宋_GB2312" w:hAnsi="仿宋_GB2312" w:eastAsia="仿宋_GB2312" w:cs="仿宋_GB2312"/>
          <w:color w:val="auto"/>
          <w:sz w:val="32"/>
          <w:szCs w:val="32"/>
          <w:lang w:eastAsia="zh-CN"/>
        </w:rPr>
        <w:t>我单位共有编制</w:t>
      </w:r>
      <w:r>
        <w:rPr>
          <w:rFonts w:hint="eastAsia" w:ascii="仿宋_GB2312" w:hAnsi="仿宋_GB2312" w:eastAsia="仿宋_GB2312" w:cs="仿宋_GB2312"/>
          <w:color w:val="auto"/>
          <w:sz w:val="32"/>
          <w:szCs w:val="32"/>
          <w:lang w:val="en-US" w:eastAsia="zh-CN"/>
        </w:rPr>
        <w:t>20人，</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年末，正式编制在职人员</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sz w:val="32"/>
          <w:szCs w:val="32"/>
          <w:lang w:val="en-US" w:eastAsia="zh-CN"/>
        </w:rPr>
        <w:t>退休1人，</w:t>
      </w:r>
      <w:r>
        <w:rPr>
          <w:rFonts w:hint="eastAsia" w:ascii="仿宋_GB2312" w:hAnsi="仿宋_GB2312" w:eastAsia="仿宋_GB2312" w:cs="仿宋_GB2312"/>
          <w:color w:val="auto"/>
          <w:sz w:val="32"/>
          <w:szCs w:val="32"/>
        </w:rPr>
        <w:t>聘用员工4人。</w:t>
      </w:r>
    </w:p>
    <w:p w14:paraId="13A1E1A6">
      <w:pPr>
        <w:pStyle w:val="17"/>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14:paraId="3F1B7199">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楷体_GB2312" w:cs="Times New Roman"/>
          <w:b/>
          <w:sz w:val="32"/>
          <w:szCs w:val="32"/>
        </w:rPr>
      </w:pPr>
      <w:r>
        <w:rPr>
          <w:rFonts w:hint="eastAsia" w:ascii="仿宋_GB2312" w:hAnsi="仿宋_GB2312" w:eastAsia="仿宋_GB2312" w:cs="仿宋_GB2312"/>
          <w:b w:val="0"/>
          <w:bCs/>
          <w:sz w:val="32"/>
          <w:szCs w:val="32"/>
          <w:lang w:val="en-US" w:eastAsia="zh-CN"/>
        </w:rPr>
        <w:t>2023年，筹建处一般公共预算275.78万元，年初结转结余0.2万元，实际支出275.98万元，完成年度预算的100%。其中基本支出123.5万元，占总支出的44.75%；项目支出152.48万元，占总支出的55.25%。</w:t>
      </w:r>
    </w:p>
    <w:p w14:paraId="0296AB4D">
      <w:pPr>
        <w:keepNext w:val="0"/>
        <w:keepLines w:val="0"/>
        <w:pageBreakBefore w:val="0"/>
        <w:widowControl w:val="0"/>
        <w:tabs>
          <w:tab w:val="left" w:pos="2296"/>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（一）基本支出情况</w:t>
      </w:r>
    </w:p>
    <w:p w14:paraId="739387FD">
      <w:pPr>
        <w:keepNext w:val="0"/>
        <w:keepLines w:val="0"/>
        <w:pageBreakBefore w:val="0"/>
        <w:widowControl w:val="0"/>
        <w:tabs>
          <w:tab w:val="left" w:pos="2296"/>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color w:val="auto"/>
          <w:sz w:val="32"/>
          <w:szCs w:val="32"/>
        </w:rPr>
        <w:t>基本支出系保障我</w:t>
      </w:r>
      <w:r>
        <w:rPr>
          <w:rFonts w:hint="eastAsia" w:ascii="仿宋_GB2312" w:hAnsi="仿宋_GB2312" w:eastAsia="仿宋_GB2312" w:cs="仿宋_GB2312"/>
          <w:color w:val="auto"/>
          <w:sz w:val="32"/>
          <w:szCs w:val="32"/>
          <w:lang w:eastAsia="zh-CN"/>
        </w:rPr>
        <w:t>处</w:t>
      </w:r>
      <w:r>
        <w:rPr>
          <w:rFonts w:hint="eastAsia" w:ascii="仿宋_GB2312" w:hAnsi="仿宋_GB2312" w:eastAsia="仿宋_GB2312" w:cs="仿宋_GB2312"/>
          <w:color w:val="auto"/>
          <w:sz w:val="32"/>
          <w:szCs w:val="32"/>
        </w:rPr>
        <w:t>机构正常运转、完成日常工作任务而发生的各项支出，包括用于在职人员基本工资、津贴补贴等人员经费以及办公费、水电费、</w:t>
      </w:r>
      <w:r>
        <w:rPr>
          <w:rFonts w:hint="eastAsia" w:ascii="仿宋_GB2312" w:hAnsi="仿宋_GB2312" w:eastAsia="仿宋_GB2312" w:cs="仿宋_GB2312"/>
          <w:color w:val="auto"/>
          <w:sz w:val="32"/>
          <w:szCs w:val="32"/>
          <w:lang w:val="en-US" w:eastAsia="zh-CN"/>
        </w:rPr>
        <w:t>公务用车运行维护费、</w:t>
      </w:r>
      <w:r>
        <w:rPr>
          <w:rFonts w:hint="eastAsia" w:ascii="仿宋_GB2312" w:hAnsi="仿宋_GB2312" w:eastAsia="仿宋_GB2312" w:cs="仿宋_GB2312"/>
          <w:color w:val="auto"/>
          <w:sz w:val="32"/>
          <w:szCs w:val="32"/>
          <w:lang w:eastAsia="zh-CN"/>
        </w:rPr>
        <w:t>其他交通费用</w:t>
      </w:r>
      <w:r>
        <w:rPr>
          <w:rFonts w:hint="eastAsia" w:ascii="仿宋_GB2312" w:hAnsi="仿宋_GB2312" w:eastAsia="仿宋_GB2312" w:cs="仿宋_GB2312"/>
          <w:color w:val="auto"/>
          <w:sz w:val="32"/>
          <w:szCs w:val="32"/>
        </w:rPr>
        <w:t>等日常公用经费。20</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年基本支出</w:t>
      </w:r>
      <w:r>
        <w:rPr>
          <w:rFonts w:hint="eastAsia" w:ascii="仿宋_GB2312" w:hAnsi="仿宋_GB2312" w:eastAsia="仿宋_GB2312" w:cs="仿宋_GB2312"/>
          <w:color w:val="auto"/>
          <w:sz w:val="32"/>
          <w:szCs w:val="32"/>
          <w:lang w:val="en-US" w:eastAsia="zh-CN"/>
        </w:rPr>
        <w:t>年初预算104.43万元，年中追加</w:t>
      </w:r>
      <w:r>
        <w:rPr>
          <w:rFonts w:hint="eastAsia" w:ascii="仿宋_GB2312" w:hAnsi="仿宋_GB2312" w:eastAsia="仿宋_GB2312" w:cs="仿宋_GB2312"/>
          <w:sz w:val="32"/>
          <w:szCs w:val="32"/>
          <w:lang w:val="en-US" w:eastAsia="zh-CN"/>
        </w:rPr>
        <w:t>省级机关事业单位经费补助等18.87万元</w:t>
      </w:r>
      <w:r>
        <w:rPr>
          <w:rFonts w:hint="eastAsia" w:ascii="仿宋_GB2312" w:hAnsi="Times New Roman" w:eastAsia="仿宋_GB2312" w:cs="Times New Roman"/>
          <w:sz w:val="32"/>
          <w:szCs w:val="32"/>
          <w:lang w:val="en-US" w:eastAsia="zh-CN"/>
        </w:rPr>
        <w:t>、调整年初结转0.2万元。</w:t>
      </w:r>
      <w:r>
        <w:rPr>
          <w:rFonts w:hint="eastAsia" w:eastAsia="仿宋_GB2312"/>
          <w:color w:val="auto"/>
          <w:sz w:val="32"/>
          <w:szCs w:val="32"/>
          <w:lang w:val="en-US" w:eastAsia="zh-CN"/>
        </w:rPr>
        <w:t>全年预算支出</w:t>
      </w:r>
      <w:r>
        <w:rPr>
          <w:rFonts w:hint="eastAsia" w:ascii="仿宋_GB2312" w:hAnsi="仿宋_GB2312" w:eastAsia="仿宋_GB2312" w:cs="仿宋_GB2312"/>
          <w:color w:val="auto"/>
          <w:sz w:val="32"/>
          <w:szCs w:val="32"/>
          <w:lang w:val="en-US" w:eastAsia="zh-CN"/>
        </w:rPr>
        <w:t>123.5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其</w:t>
      </w:r>
      <w:r>
        <w:rPr>
          <w:rFonts w:hint="eastAsia" w:ascii="仿宋_GB2312" w:hAnsi="仿宋_GB2312" w:eastAsia="仿宋_GB2312" w:cs="仿宋_GB2312"/>
          <w:color w:val="auto"/>
          <w:sz w:val="32"/>
          <w:szCs w:val="32"/>
        </w:rPr>
        <w:t>中人员经费</w:t>
      </w:r>
      <w:r>
        <w:rPr>
          <w:rFonts w:hint="eastAsia" w:ascii="仿宋_GB2312" w:hAnsi="仿宋_GB2312" w:eastAsia="仿宋_GB2312" w:cs="仿宋_GB2312"/>
          <w:color w:val="auto"/>
          <w:sz w:val="32"/>
          <w:szCs w:val="32"/>
          <w:lang w:val="en-US" w:eastAsia="zh-CN"/>
        </w:rPr>
        <w:t>94.33</w:t>
      </w:r>
      <w:r>
        <w:rPr>
          <w:rFonts w:hint="eastAsia" w:ascii="仿宋_GB2312" w:hAnsi="仿宋_GB2312" w:eastAsia="仿宋_GB2312" w:cs="仿宋_GB2312"/>
          <w:color w:val="auto"/>
          <w:sz w:val="32"/>
          <w:szCs w:val="32"/>
        </w:rPr>
        <w:t>万元，占基本支出的</w:t>
      </w:r>
      <w:r>
        <w:rPr>
          <w:rFonts w:hint="eastAsia" w:ascii="仿宋_GB2312" w:hAnsi="仿宋_GB2312" w:eastAsia="仿宋_GB2312" w:cs="仿宋_GB2312"/>
          <w:color w:val="auto"/>
          <w:sz w:val="32"/>
          <w:szCs w:val="32"/>
          <w:lang w:val="en-US" w:eastAsia="zh-CN"/>
        </w:rPr>
        <w:t>76.38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日常公用经费</w:t>
      </w:r>
      <w:r>
        <w:rPr>
          <w:rFonts w:hint="eastAsia" w:ascii="仿宋_GB2312" w:hAnsi="仿宋_GB2312" w:eastAsia="仿宋_GB2312" w:cs="仿宋_GB2312"/>
          <w:color w:val="auto"/>
          <w:sz w:val="32"/>
          <w:szCs w:val="32"/>
          <w:lang w:val="en-US" w:eastAsia="zh-CN"/>
        </w:rPr>
        <w:t>29.17</w:t>
      </w:r>
      <w:r>
        <w:rPr>
          <w:rFonts w:hint="eastAsia" w:ascii="仿宋_GB2312" w:hAnsi="仿宋_GB2312" w:eastAsia="仿宋_GB2312" w:cs="仿宋_GB2312"/>
          <w:color w:val="auto"/>
          <w:sz w:val="32"/>
          <w:szCs w:val="32"/>
        </w:rPr>
        <w:t>万元，占基本支出的</w:t>
      </w:r>
      <w:r>
        <w:rPr>
          <w:rFonts w:hint="eastAsia" w:ascii="仿宋_GB2312" w:hAnsi="仿宋_GB2312" w:eastAsia="仿宋_GB2312" w:cs="仿宋_GB2312"/>
          <w:color w:val="auto"/>
          <w:sz w:val="32"/>
          <w:szCs w:val="32"/>
          <w:lang w:val="en-US" w:eastAsia="zh-CN"/>
        </w:rPr>
        <w:t>23.62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14:paraId="675D269B">
      <w:pPr>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项目支出情况</w:t>
      </w:r>
    </w:p>
    <w:p w14:paraId="7129864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outlineLvl w:val="9"/>
        <w:rPr>
          <w:rFonts w:hint="default" w:ascii="Times New Roman" w:hAnsi="Times New Roman" w:eastAsia="楷体_GB2312" w:cs="Times New Roman"/>
          <w:b/>
          <w:sz w:val="32"/>
          <w:szCs w:val="32"/>
        </w:rPr>
      </w:pPr>
      <w:r>
        <w:rPr>
          <w:rFonts w:hint="eastAsia" w:ascii="仿宋_GB2312" w:hAnsi="仿宋_GB2312" w:eastAsia="仿宋_GB2312" w:cs="仿宋_GB2312"/>
          <w:color w:val="auto"/>
          <w:sz w:val="32"/>
          <w:szCs w:val="32"/>
        </w:rPr>
        <w:t>项目支出为</w:t>
      </w:r>
      <w:r>
        <w:rPr>
          <w:rFonts w:hint="eastAsia" w:ascii="仿宋_GB2312" w:hAnsi="仿宋_GB2312" w:eastAsia="仿宋_GB2312" w:cs="仿宋_GB2312"/>
          <w:color w:val="auto"/>
          <w:sz w:val="32"/>
          <w:szCs w:val="32"/>
          <w:lang w:val="en-US" w:eastAsia="zh-CN"/>
        </w:rPr>
        <w:t>坪塘</w:t>
      </w:r>
      <w:r>
        <w:rPr>
          <w:rFonts w:hint="eastAsia" w:ascii="仿宋_GB2312" w:hAnsi="仿宋_GB2312" w:eastAsia="仿宋_GB2312" w:cs="仿宋_GB2312"/>
          <w:color w:val="auto"/>
          <w:sz w:val="32"/>
          <w:szCs w:val="32"/>
        </w:rPr>
        <w:t>项目管护专项经费</w:t>
      </w:r>
      <w:r>
        <w:rPr>
          <w:rFonts w:hint="eastAsia" w:ascii="仿宋_GB2312" w:hAnsi="仿宋_GB2312" w:eastAsia="仿宋_GB2312" w:cs="仿宋_GB2312"/>
          <w:color w:val="auto"/>
          <w:sz w:val="32"/>
          <w:szCs w:val="32"/>
          <w:lang w:eastAsia="zh-CN"/>
        </w:rPr>
        <w:t>。</w:t>
      </w:r>
      <w:r>
        <w:rPr>
          <w:rFonts w:hint="eastAsia" w:ascii="仿宋_GB2312" w:hAnsi="仿宋" w:eastAsia="仿宋_GB2312"/>
          <w:sz w:val="32"/>
          <w:szCs w:val="32"/>
          <w:lang w:val="en-US" w:eastAsia="zh-CN"/>
        </w:rPr>
        <w:t>上年压减了坪塘项目管护经费，造成经费严重不足，基本支出部分经费用于项目开支。本年财政追加了两年项目管护经费，上年费用在本年支付，所以本年一般公共服务支出大幅增加。</w:t>
      </w:r>
      <w:r>
        <w:rPr>
          <w:rFonts w:hint="eastAsia" w:ascii="仿宋_GB2312" w:hAnsi="仿宋_GB2312" w:eastAsia="仿宋_GB2312" w:cs="仿宋_GB2312"/>
          <w:color w:val="auto"/>
          <w:sz w:val="32"/>
          <w:szCs w:val="32"/>
          <w:lang w:val="en-US" w:eastAsia="zh-CN"/>
        </w:rPr>
        <w:t>2023年项目</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val="en-US" w:eastAsia="zh-CN"/>
        </w:rPr>
        <w:t>152.48</w:t>
      </w:r>
      <w:r>
        <w:rPr>
          <w:rFonts w:hint="eastAsia" w:ascii="仿宋_GB2312" w:hAnsi="仿宋_GB2312" w:eastAsia="仿宋_GB2312" w:cs="仿宋_GB2312"/>
          <w:color w:val="auto"/>
          <w:sz w:val="32"/>
          <w:szCs w:val="32"/>
        </w:rPr>
        <w:t>万元，主要包括项目现场维修（护）费、聘</w:t>
      </w:r>
      <w:r>
        <w:rPr>
          <w:rFonts w:hint="eastAsia" w:ascii="仿宋_GB2312" w:hAnsi="仿宋_GB2312" w:eastAsia="仿宋_GB2312" w:cs="仿宋_GB2312"/>
          <w:color w:val="auto"/>
          <w:sz w:val="32"/>
          <w:szCs w:val="32"/>
          <w:lang w:eastAsia="zh-CN"/>
        </w:rPr>
        <w:t>用</w:t>
      </w:r>
      <w:r>
        <w:rPr>
          <w:rFonts w:hint="eastAsia" w:ascii="仿宋_GB2312" w:hAnsi="仿宋_GB2312" w:eastAsia="仿宋_GB2312" w:cs="仿宋_GB2312"/>
          <w:color w:val="auto"/>
          <w:sz w:val="32"/>
          <w:szCs w:val="32"/>
        </w:rPr>
        <w:t>人员劳务费、安保服务费、其他商品服务支出等</w:t>
      </w:r>
      <w:r>
        <w:rPr>
          <w:rFonts w:hint="eastAsia" w:ascii="仿宋_GB2312" w:hAnsi="仿宋_GB2312" w:eastAsia="仿宋_GB2312" w:cs="仿宋_GB2312"/>
          <w:color w:val="auto"/>
          <w:sz w:val="32"/>
          <w:szCs w:val="32"/>
          <w:lang w:eastAsia="zh-CN"/>
        </w:rPr>
        <w:t>运行维护</w:t>
      </w:r>
      <w:r>
        <w:rPr>
          <w:rFonts w:hint="eastAsia" w:ascii="仿宋_GB2312" w:hAnsi="仿宋_GB2312" w:eastAsia="仿宋_GB2312" w:cs="仿宋_GB2312"/>
          <w:color w:val="auto"/>
          <w:sz w:val="32"/>
          <w:szCs w:val="32"/>
        </w:rPr>
        <w:t>经费。</w:t>
      </w:r>
    </w:p>
    <w:p w14:paraId="09CED0BE">
      <w:pPr>
        <w:pStyle w:val="17"/>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政府性基金预算支出情况</w:t>
      </w:r>
    </w:p>
    <w:p w14:paraId="193D0CD2">
      <w:pPr>
        <w:pStyle w:val="17"/>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21FBE25B">
      <w:pPr>
        <w:pStyle w:val="17"/>
        <w:keepNext w:val="0"/>
        <w:keepLines w:val="0"/>
        <w:pageBreakBefore w:val="0"/>
        <w:widowControl/>
        <w:numPr>
          <w:ilvl w:val="0"/>
          <w:numId w:val="4"/>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国有资本经营预算支出情况</w:t>
      </w:r>
    </w:p>
    <w:p w14:paraId="2C11078A">
      <w:pPr>
        <w:pStyle w:val="17"/>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421D51EC">
      <w:pPr>
        <w:pStyle w:val="17"/>
        <w:keepNext w:val="0"/>
        <w:keepLines w:val="0"/>
        <w:pageBreakBefore w:val="0"/>
        <w:widowControl/>
        <w:numPr>
          <w:ilvl w:val="0"/>
          <w:numId w:val="4"/>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社会保险基金预算支出情况</w:t>
      </w:r>
    </w:p>
    <w:p w14:paraId="1738BF84">
      <w:pPr>
        <w:pStyle w:val="17"/>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1882AEFF">
      <w:pPr>
        <w:keepNext w:val="0"/>
        <w:keepLines w:val="0"/>
        <w:pageBreakBefore w:val="0"/>
        <w:widowControl/>
        <w:numPr>
          <w:ilvl w:val="0"/>
          <w:numId w:val="4"/>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部门整体支出绩效情况</w:t>
      </w:r>
    </w:p>
    <w:p w14:paraId="734939D0">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2023年</w:t>
      </w:r>
      <w:r>
        <w:rPr>
          <w:rFonts w:hint="default" w:ascii="Times New Roman" w:hAnsi="Times New Roman" w:eastAsia="仿宋_GB2312" w:cs="Times New Roman"/>
          <w:color w:val="auto"/>
          <w:sz w:val="32"/>
          <w:szCs w:val="32"/>
          <w:lang w:eastAsia="zh-CN"/>
        </w:rPr>
        <w:t>，</w:t>
      </w:r>
      <w:r>
        <w:rPr>
          <w:rStyle w:val="22"/>
          <w:rFonts w:hint="default" w:ascii="Times New Roman" w:hAnsi="Times New Roman" w:eastAsia="仿宋_GB2312" w:cs="Times New Roman"/>
          <w:color w:val="auto"/>
          <w:sz w:val="32"/>
          <w:szCs w:val="32"/>
        </w:rPr>
        <w:t>筹建处</w:t>
      </w:r>
      <w:r>
        <w:rPr>
          <w:rStyle w:val="22"/>
          <w:rFonts w:hint="default" w:ascii="Times New Roman" w:hAnsi="Times New Roman" w:eastAsia="仿宋_GB2312" w:cs="Times New Roman"/>
          <w:color w:val="auto"/>
          <w:sz w:val="32"/>
          <w:szCs w:val="32"/>
          <w:lang w:eastAsia="zh-CN"/>
        </w:rPr>
        <w:t>始终坚持</w:t>
      </w:r>
      <w:r>
        <w:rPr>
          <w:rFonts w:hint="default" w:ascii="Times New Roman" w:hAnsi="Times New Roman" w:eastAsia="仿宋_GB2312" w:cs="Times New Roman"/>
          <w:color w:val="auto"/>
          <w:sz w:val="32"/>
          <w:szCs w:val="32"/>
        </w:rPr>
        <w:t>以习近平新时代中国特色社会主义思想为指导，坚决贯彻党中央、省委省政府决策部署，坚决落实局党组部署安排，咬定目标、紧盯重点，统筹谋划、压实推进，各项工作取得突破性成效。</w:t>
      </w:r>
      <w:r>
        <w:rPr>
          <w:rFonts w:hint="eastAsia" w:ascii="仿宋_GB2312" w:hAnsi="仿宋_GB2312" w:eastAsia="仿宋_GB2312" w:cs="仿宋_GB2312"/>
          <w:b w:val="0"/>
          <w:bCs w:val="0"/>
          <w:color w:val="auto"/>
          <w:kern w:val="0"/>
          <w:sz w:val="32"/>
          <w:szCs w:val="32"/>
          <w:shd w:val="clear" w:color="auto" w:fill="FFFFFF"/>
          <w:lang w:val="en-US" w:eastAsia="zh-CN"/>
        </w:rPr>
        <w:t>2023</w:t>
      </w:r>
      <w:r>
        <w:rPr>
          <w:rFonts w:hint="eastAsia" w:ascii="仿宋_GB2312" w:hAnsi="仿宋_GB2312" w:eastAsia="仿宋_GB2312" w:cs="仿宋_GB2312"/>
          <w:b w:val="0"/>
          <w:bCs w:val="0"/>
          <w:color w:val="auto"/>
          <w:kern w:val="0"/>
          <w:sz w:val="32"/>
          <w:szCs w:val="32"/>
          <w:shd w:val="clear" w:color="auto" w:fill="FFFFFF"/>
        </w:rPr>
        <w:t>年度</w:t>
      </w:r>
      <w:r>
        <w:rPr>
          <w:rFonts w:ascii="Times New Roman" w:hAnsi="Times New Roman" w:eastAsia="仿宋_GB2312"/>
          <w:b w:val="0"/>
          <w:bCs w:val="0"/>
          <w:color w:val="auto"/>
          <w:sz w:val="32"/>
          <w:szCs w:val="32"/>
        </w:rPr>
        <w:t>全年预算执行总体良好，各项工作任务圆满完成。</w:t>
      </w:r>
    </w:p>
    <w:p w14:paraId="5BE1A412">
      <w:pPr>
        <w:keepNext w:val="0"/>
        <w:keepLines w:val="0"/>
        <w:pageBreakBefore w:val="0"/>
        <w:widowControl w:val="0"/>
        <w:numPr>
          <w:ilvl w:val="0"/>
          <w:numId w:val="5"/>
        </w:numPr>
        <w:kinsoku/>
        <w:wordWrap/>
        <w:overflowPunct/>
        <w:topLinePunct w:val="0"/>
        <w:autoSpaceDE/>
        <w:autoSpaceDN/>
        <w:bidi w:val="0"/>
        <w:adjustRightInd w:val="0"/>
        <w:snapToGrid w:val="0"/>
        <w:spacing w:line="580" w:lineRule="exact"/>
        <w:ind w:left="0" w:leftChars="0" w:firstLine="640" w:firstLineChars="200"/>
        <w:jc w:val="both"/>
        <w:textAlignment w:val="auto"/>
        <w:rPr>
          <w:rStyle w:val="22"/>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培根聚魂，</w:t>
      </w:r>
      <w:r>
        <w:rPr>
          <w:rFonts w:hint="default" w:ascii="Times New Roman" w:hAnsi="Times New Roman" w:eastAsia="楷体_GB2312" w:cs="Times New Roman"/>
          <w:color w:val="auto"/>
          <w:sz w:val="32"/>
          <w:szCs w:val="32"/>
          <w:lang w:eastAsia="zh-CN"/>
        </w:rPr>
        <w:t>夯实</w:t>
      </w:r>
      <w:r>
        <w:rPr>
          <w:rFonts w:hint="default" w:ascii="Times New Roman" w:hAnsi="Times New Roman" w:eastAsia="楷体_GB2312" w:cs="Times New Roman"/>
          <w:color w:val="auto"/>
          <w:sz w:val="32"/>
          <w:szCs w:val="32"/>
        </w:rPr>
        <w:t>政治根基</w:t>
      </w:r>
      <w:r>
        <w:rPr>
          <w:rFonts w:hint="default" w:ascii="Times New Roman" w:hAnsi="Times New Roman" w:eastAsia="楷体" w:cs="Times New Roman"/>
          <w:color w:val="auto"/>
          <w:sz w:val="32"/>
          <w:szCs w:val="32"/>
        </w:rPr>
        <w:t>。</w:t>
      </w:r>
      <w:r>
        <w:rPr>
          <w:rFonts w:hint="default" w:ascii="Times New Roman" w:hAnsi="Times New Roman" w:eastAsia="楷体_GB2312" w:cs="Times New Roman"/>
          <w:color w:val="auto"/>
          <w:sz w:val="32"/>
          <w:szCs w:val="32"/>
        </w:rPr>
        <w:t>一是突出政治引领。</w:t>
      </w:r>
      <w:r>
        <w:rPr>
          <w:rStyle w:val="22"/>
          <w:rFonts w:hint="default" w:ascii="Times New Roman" w:hAnsi="Times New Roman" w:eastAsia="仿宋_GB2312" w:cs="Times New Roman"/>
          <w:color w:val="auto"/>
          <w:sz w:val="32"/>
          <w:szCs w:val="32"/>
        </w:rPr>
        <w:t>始终把政治建设摆在首位，深入学习贯彻党的二十大精神，扎实开展习近平新时代中国特色社会主义思想主题教育。</w:t>
      </w:r>
      <w:r>
        <w:rPr>
          <w:rFonts w:hint="default" w:ascii="Times New Roman" w:hAnsi="Times New Roman" w:eastAsia="楷体_GB2312" w:cs="Times New Roman"/>
          <w:color w:val="auto"/>
          <w:sz w:val="32"/>
          <w:szCs w:val="32"/>
        </w:rPr>
        <w:t>二是严肃党内政治生活。</w:t>
      </w:r>
      <w:r>
        <w:rPr>
          <w:rStyle w:val="22"/>
          <w:rFonts w:hint="default" w:ascii="Times New Roman" w:hAnsi="Times New Roman" w:eastAsia="仿宋_GB2312" w:cs="Times New Roman"/>
          <w:color w:val="auto"/>
          <w:sz w:val="32"/>
          <w:szCs w:val="32"/>
        </w:rPr>
        <w:t>持续巩固党支部规范化标准化建设成果，坚持党建和中心工作同谋划、同部署、同落实、同检查。</w:t>
      </w:r>
      <w:r>
        <w:rPr>
          <w:rFonts w:hint="default" w:ascii="Times New Roman" w:hAnsi="Times New Roman" w:eastAsia="楷体_GB2312" w:cs="Times New Roman"/>
          <w:color w:val="auto"/>
          <w:sz w:val="32"/>
          <w:szCs w:val="32"/>
        </w:rPr>
        <w:t>三是筑牢廉政“防火墙”。</w:t>
      </w:r>
      <w:r>
        <w:rPr>
          <w:rStyle w:val="22"/>
          <w:rFonts w:hint="default" w:ascii="Times New Roman" w:hAnsi="Times New Roman" w:eastAsia="仿宋_GB2312" w:cs="Times New Roman"/>
          <w:color w:val="auto"/>
          <w:sz w:val="32"/>
          <w:szCs w:val="32"/>
        </w:rPr>
        <w:t>严明政治纪律和规矩，严格落实“三重一大”决策制度和请示报告制度，驰而不息纠“四风”树新风，单位风清气正，全年无违法违规问题发生。</w:t>
      </w:r>
    </w:p>
    <w:p w14:paraId="36BA7602">
      <w:pPr>
        <w:keepNext w:val="0"/>
        <w:keepLines w:val="0"/>
        <w:pageBreakBefore w:val="0"/>
        <w:widowControl w:val="0"/>
        <w:numPr>
          <w:ilvl w:val="0"/>
          <w:numId w:val="5"/>
        </w:numPr>
        <w:kinsoku/>
        <w:wordWrap/>
        <w:overflowPunct/>
        <w:topLinePunct w:val="0"/>
        <w:autoSpaceDE/>
        <w:autoSpaceDN/>
        <w:bidi w:val="0"/>
        <w:adjustRightInd w:val="0"/>
        <w:snapToGrid w:val="0"/>
        <w:spacing w:line="580" w:lineRule="exact"/>
        <w:ind w:left="0" w:leftChars="0" w:firstLine="640" w:firstLineChars="200"/>
        <w:jc w:val="both"/>
        <w:textAlignment w:val="auto"/>
        <w:rPr>
          <w:rStyle w:val="22"/>
          <w:rFonts w:hint="default" w:ascii="Times New Roman" w:hAnsi="Times New Roman" w:eastAsia="仿宋_GB2312" w:cs="Times New Roman"/>
          <w:b w:val="0"/>
          <w:bCs w:val="0"/>
          <w:color w:val="auto"/>
          <w:sz w:val="32"/>
          <w:szCs w:val="32"/>
        </w:rPr>
      </w:pPr>
      <w:r>
        <w:rPr>
          <w:rFonts w:hint="default" w:ascii="Times New Roman" w:hAnsi="Times New Roman" w:eastAsia="楷体_GB2312" w:cs="Times New Roman"/>
          <w:color w:val="auto"/>
          <w:sz w:val="32"/>
          <w:szCs w:val="32"/>
        </w:rPr>
        <w:t>固本强基，</w:t>
      </w:r>
      <w:r>
        <w:rPr>
          <w:rFonts w:hint="default" w:ascii="Times New Roman" w:hAnsi="Times New Roman" w:eastAsia="楷体_GB2312" w:cs="Times New Roman"/>
          <w:color w:val="auto"/>
          <w:sz w:val="32"/>
          <w:szCs w:val="32"/>
          <w:lang w:eastAsia="zh-CN"/>
        </w:rPr>
        <w:t>提升</w:t>
      </w:r>
      <w:r>
        <w:rPr>
          <w:rFonts w:hint="default" w:ascii="Times New Roman" w:hAnsi="Times New Roman" w:eastAsia="楷体_GB2312" w:cs="Times New Roman"/>
          <w:color w:val="auto"/>
          <w:sz w:val="32"/>
          <w:szCs w:val="32"/>
        </w:rPr>
        <w:t>管理效能。</w:t>
      </w:r>
      <w:r>
        <w:rPr>
          <w:rFonts w:hint="default" w:ascii="Times New Roman" w:hAnsi="Times New Roman" w:eastAsia="仿宋_GB2312" w:cs="Times New Roman"/>
          <w:b w:val="0"/>
          <w:bCs w:val="0"/>
          <w:color w:val="auto"/>
          <w:sz w:val="32"/>
          <w:szCs w:val="32"/>
        </w:rPr>
        <w:t>一是强化日常管理。</w:t>
      </w:r>
      <w:r>
        <w:rPr>
          <w:rStyle w:val="22"/>
          <w:rFonts w:hint="default" w:ascii="Times New Roman" w:hAnsi="Times New Roman" w:eastAsia="仿宋_GB2312" w:cs="Times New Roman"/>
          <w:b w:val="0"/>
          <w:bCs w:val="0"/>
          <w:color w:val="auto"/>
          <w:sz w:val="32"/>
          <w:szCs w:val="32"/>
        </w:rPr>
        <w:t>坚持早碰头、晚报告和</w:t>
      </w:r>
      <w:r>
        <w:rPr>
          <w:rStyle w:val="22"/>
          <w:rFonts w:hint="default" w:ascii="Times New Roman" w:hAnsi="Times New Roman" w:eastAsia="仿宋_GB2312" w:cs="Times New Roman"/>
          <w:b w:val="0"/>
          <w:bCs w:val="0"/>
          <w:color w:val="auto"/>
          <w:sz w:val="32"/>
          <w:szCs w:val="32"/>
          <w:lang w:eastAsia="zh-CN"/>
        </w:rPr>
        <w:t>周</w:t>
      </w:r>
      <w:r>
        <w:rPr>
          <w:rStyle w:val="22"/>
          <w:rFonts w:hint="default" w:ascii="Times New Roman" w:hAnsi="Times New Roman" w:eastAsia="仿宋_GB2312" w:cs="Times New Roman"/>
          <w:b w:val="0"/>
          <w:bCs w:val="0"/>
          <w:color w:val="auto"/>
          <w:sz w:val="32"/>
          <w:szCs w:val="32"/>
        </w:rPr>
        <w:t>工作例会制度，及时传达上级精神。</w:t>
      </w:r>
      <w:r>
        <w:rPr>
          <w:rFonts w:hint="default" w:ascii="Times New Roman" w:hAnsi="Times New Roman" w:eastAsia="仿宋_GB2312" w:cs="Times New Roman"/>
          <w:b w:val="0"/>
          <w:bCs w:val="0"/>
          <w:color w:val="auto"/>
          <w:sz w:val="32"/>
          <w:szCs w:val="32"/>
        </w:rPr>
        <w:t>二是强化意识形态管理。</w:t>
      </w:r>
      <w:r>
        <w:rPr>
          <w:rStyle w:val="22"/>
          <w:rFonts w:hint="default" w:ascii="Times New Roman" w:hAnsi="Times New Roman" w:eastAsia="仿宋_GB2312" w:cs="Times New Roman"/>
          <w:b w:val="0"/>
          <w:bCs w:val="0"/>
          <w:color w:val="auto"/>
          <w:sz w:val="32"/>
          <w:szCs w:val="32"/>
        </w:rPr>
        <w:t>深入贯彻意识形态工作要求，传播凝聚正能量、践行核心价值观，将意识形态工作纳入年度考核和评先评优，统筹抓好综治维稳、安全生产、文明创建、节能低碳、保密安全、警示教育等各项工作</w:t>
      </w:r>
      <w:r>
        <w:rPr>
          <w:rStyle w:val="22"/>
          <w:rFonts w:hint="default" w:ascii="Times New Roman" w:hAnsi="Times New Roman" w:eastAsia="仿宋_GB2312" w:cs="Times New Roman"/>
          <w:b w:val="0"/>
          <w:bCs w:val="0"/>
          <w:color w:val="auto"/>
          <w:sz w:val="32"/>
          <w:szCs w:val="32"/>
          <w:lang w:eastAsia="zh-CN"/>
        </w:rPr>
        <w:t>，确保单位安全稳定</w:t>
      </w:r>
      <w:r>
        <w:rPr>
          <w:rStyle w:val="22"/>
          <w:rFonts w:hint="default" w:ascii="Times New Roman" w:hAnsi="Times New Roman" w:eastAsia="仿宋_GB2312" w:cs="Times New Roman"/>
          <w:b w:val="0"/>
          <w:bCs w:val="0"/>
          <w:color w:val="auto"/>
          <w:sz w:val="32"/>
          <w:szCs w:val="32"/>
        </w:rPr>
        <w:t>。</w:t>
      </w:r>
      <w:r>
        <w:rPr>
          <w:rFonts w:hint="default" w:ascii="Times New Roman" w:hAnsi="Times New Roman" w:eastAsia="仿宋_GB2312" w:cs="Times New Roman"/>
          <w:b w:val="0"/>
          <w:bCs w:val="0"/>
          <w:color w:val="auto"/>
          <w:sz w:val="32"/>
          <w:szCs w:val="32"/>
        </w:rPr>
        <w:t>三是强化财务内控管理。</w:t>
      </w:r>
      <w:r>
        <w:rPr>
          <w:rStyle w:val="22"/>
          <w:rFonts w:hint="default" w:ascii="Times New Roman" w:hAnsi="Times New Roman" w:eastAsia="仿宋_GB2312" w:cs="Times New Roman"/>
          <w:b w:val="0"/>
          <w:bCs w:val="0"/>
          <w:color w:val="auto"/>
          <w:sz w:val="32"/>
          <w:szCs w:val="32"/>
        </w:rPr>
        <w:t>严格预算审批和执行，</w:t>
      </w:r>
      <w:r>
        <w:rPr>
          <w:rStyle w:val="22"/>
          <w:rFonts w:hint="default" w:ascii="Times New Roman" w:hAnsi="Times New Roman" w:eastAsia="仿宋_GB2312" w:cs="Times New Roman"/>
          <w:b w:val="0"/>
          <w:bCs w:val="0"/>
          <w:color w:val="auto"/>
          <w:sz w:val="32"/>
          <w:szCs w:val="32"/>
          <w:lang w:eastAsia="zh-CN"/>
        </w:rPr>
        <w:t>严格三公经费管理，过好“紧日子”。</w:t>
      </w:r>
      <w:r>
        <w:rPr>
          <w:rStyle w:val="22"/>
          <w:rFonts w:hint="default" w:ascii="Times New Roman" w:hAnsi="Times New Roman" w:eastAsia="仿宋_GB2312" w:cs="Times New Roman"/>
          <w:b w:val="0"/>
          <w:bCs w:val="0"/>
          <w:color w:val="auto"/>
          <w:sz w:val="32"/>
          <w:szCs w:val="32"/>
        </w:rPr>
        <w:t>在省审计厅组织年度预算执行审计及其他财务收支检查中，无违规开支经费现象。</w:t>
      </w:r>
    </w:p>
    <w:p w14:paraId="192A8B0F">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both"/>
        <w:textAlignment w:val="auto"/>
        <w:rPr>
          <w:rStyle w:val="22"/>
          <w:rFonts w:hint="default" w:ascii="Times New Roman" w:hAnsi="Times New Roman" w:eastAsia="仿宋_GB2312" w:cs="Times New Roman"/>
          <w:b w:val="0"/>
          <w:bCs w:val="0"/>
          <w:color w:val="auto"/>
          <w:sz w:val="32"/>
          <w:szCs w:val="32"/>
        </w:rPr>
      </w:pPr>
      <w:r>
        <w:rPr>
          <w:rFonts w:hint="default" w:ascii="Times New Roman" w:hAnsi="Times New Roman" w:eastAsia="楷体_GB2312" w:cs="Times New Roman"/>
          <w:b w:val="0"/>
          <w:bCs w:val="0"/>
          <w:color w:val="auto"/>
          <w:sz w:val="32"/>
          <w:szCs w:val="32"/>
          <w:lang w:val="en-US" w:eastAsia="zh-CN"/>
        </w:rPr>
        <w:t>（三）</w:t>
      </w:r>
      <w:r>
        <w:rPr>
          <w:rFonts w:hint="default" w:ascii="Times New Roman" w:hAnsi="Times New Roman" w:eastAsia="楷体_GB2312" w:cs="Times New Roman"/>
          <w:b w:val="0"/>
          <w:bCs w:val="0"/>
          <w:color w:val="auto"/>
          <w:sz w:val="32"/>
          <w:szCs w:val="32"/>
        </w:rPr>
        <w:t>攻坚克难，破解遗留难题。</w:t>
      </w:r>
      <w:r>
        <w:rPr>
          <w:rFonts w:hint="default" w:ascii="Times New Roman" w:hAnsi="Times New Roman" w:eastAsia="仿宋_GB2312" w:cs="Times New Roman"/>
          <w:b w:val="0"/>
          <w:bCs w:val="0"/>
          <w:color w:val="auto"/>
          <w:sz w:val="32"/>
          <w:szCs w:val="32"/>
        </w:rPr>
        <w:t>一是长抓不懈，彻底解决</w:t>
      </w:r>
      <w:r>
        <w:rPr>
          <w:rFonts w:hint="eastAsia" w:ascii="Times New Roman" w:hAnsi="Times New Roman" w:eastAsia="仿宋_GB2312" w:cs="Times New Roman"/>
          <w:b w:val="0"/>
          <w:bCs w:val="0"/>
          <w:color w:val="auto"/>
          <w:sz w:val="32"/>
          <w:szCs w:val="32"/>
          <w:lang w:eastAsia="zh-CN"/>
        </w:rPr>
        <w:t>坪塘</w:t>
      </w:r>
      <w:r>
        <w:rPr>
          <w:rFonts w:hint="default" w:ascii="Times New Roman" w:hAnsi="Times New Roman" w:eastAsia="仿宋_GB2312" w:cs="Times New Roman"/>
          <w:b w:val="0"/>
          <w:bCs w:val="0"/>
          <w:color w:val="auto"/>
          <w:sz w:val="32"/>
          <w:szCs w:val="32"/>
        </w:rPr>
        <w:t>及配套项目历史遗留问题。</w:t>
      </w:r>
      <w:r>
        <w:rPr>
          <w:rStyle w:val="22"/>
          <w:rFonts w:hint="default" w:ascii="Times New Roman" w:hAnsi="Times New Roman" w:eastAsia="仿宋_GB2312" w:cs="Times New Roman"/>
          <w:b w:val="0"/>
          <w:bCs w:val="0"/>
          <w:color w:val="auto"/>
          <w:sz w:val="32"/>
          <w:szCs w:val="32"/>
        </w:rPr>
        <w:t>坚持24小时值</w:t>
      </w:r>
      <w:r>
        <w:rPr>
          <w:rStyle w:val="22"/>
          <w:rFonts w:hint="default" w:ascii="Times New Roman" w:hAnsi="Times New Roman" w:eastAsia="仿宋_GB2312" w:cs="Times New Roman"/>
          <w:b w:val="0"/>
          <w:bCs w:val="0"/>
          <w:color w:val="auto"/>
          <w:sz w:val="32"/>
          <w:szCs w:val="32"/>
          <w:lang w:eastAsia="zh-CN"/>
        </w:rPr>
        <w:t>班值守</w:t>
      </w:r>
      <w:r>
        <w:rPr>
          <w:rStyle w:val="22"/>
          <w:rFonts w:hint="default" w:ascii="Times New Roman" w:hAnsi="Times New Roman" w:eastAsia="仿宋_GB2312" w:cs="Times New Roman"/>
          <w:b w:val="0"/>
          <w:bCs w:val="0"/>
          <w:color w:val="auto"/>
          <w:sz w:val="32"/>
          <w:szCs w:val="32"/>
        </w:rPr>
        <w:t>，</w:t>
      </w:r>
      <w:r>
        <w:rPr>
          <w:rStyle w:val="22"/>
          <w:rFonts w:hint="default" w:ascii="Times New Roman" w:hAnsi="Times New Roman" w:eastAsia="仿宋_GB2312" w:cs="Times New Roman"/>
          <w:b w:val="0"/>
          <w:bCs w:val="0"/>
          <w:color w:val="auto"/>
          <w:sz w:val="32"/>
          <w:szCs w:val="32"/>
          <w:lang w:eastAsia="zh-CN"/>
        </w:rPr>
        <w:t>常态化开展</w:t>
      </w:r>
      <w:r>
        <w:rPr>
          <w:rStyle w:val="22"/>
          <w:rFonts w:hint="default" w:ascii="Times New Roman" w:hAnsi="Times New Roman" w:eastAsia="仿宋_GB2312" w:cs="Times New Roman"/>
          <w:b w:val="0"/>
          <w:bCs w:val="0"/>
          <w:color w:val="auto"/>
          <w:sz w:val="32"/>
          <w:szCs w:val="32"/>
        </w:rPr>
        <w:t>安全隐患排查</w:t>
      </w:r>
      <w:r>
        <w:rPr>
          <w:rStyle w:val="22"/>
          <w:rFonts w:hint="default" w:ascii="Times New Roman" w:hAnsi="Times New Roman" w:eastAsia="仿宋_GB2312" w:cs="Times New Roman"/>
          <w:b w:val="0"/>
          <w:bCs w:val="0"/>
          <w:color w:val="auto"/>
          <w:sz w:val="32"/>
          <w:szCs w:val="32"/>
          <w:lang w:eastAsia="zh-CN"/>
        </w:rPr>
        <w:t>整改</w:t>
      </w:r>
      <w:r>
        <w:rPr>
          <w:rStyle w:val="22"/>
          <w:rFonts w:hint="default" w:ascii="Times New Roman" w:hAnsi="Times New Roman" w:eastAsia="仿宋_GB2312" w:cs="Times New Roman"/>
          <w:b w:val="0"/>
          <w:bCs w:val="0"/>
          <w:color w:val="auto"/>
          <w:sz w:val="32"/>
          <w:szCs w:val="32"/>
        </w:rPr>
        <w:t>，做好山林防火、综治维稳等联防联控。</w:t>
      </w:r>
      <w:r>
        <w:rPr>
          <w:rFonts w:hint="default" w:ascii="Times New Roman" w:hAnsi="Times New Roman" w:eastAsia="仿宋_GB2312" w:cs="Times New Roman"/>
          <w:b w:val="0"/>
          <w:bCs w:val="0"/>
          <w:color w:val="auto"/>
          <w:sz w:val="32"/>
          <w:szCs w:val="32"/>
        </w:rPr>
        <w:t>二是紧盯不放，成功完成国有资产归集任务。</w:t>
      </w:r>
      <w:r>
        <w:rPr>
          <w:rStyle w:val="22"/>
          <w:rFonts w:hint="default" w:ascii="Times New Roman" w:hAnsi="Times New Roman" w:eastAsia="仿宋_GB2312" w:cs="Times New Roman"/>
          <w:b w:val="0"/>
          <w:bCs w:val="0"/>
          <w:color w:val="auto"/>
          <w:sz w:val="32"/>
          <w:szCs w:val="32"/>
        </w:rPr>
        <w:t>完成省库区移民事务中心板塘村地块、省生态环境厅跳马基地和昭山基地的土地归集工作。</w:t>
      </w:r>
      <w:r>
        <w:rPr>
          <w:rFonts w:hint="default" w:ascii="Times New Roman" w:hAnsi="Times New Roman" w:eastAsia="仿宋_GB2312" w:cs="Times New Roman"/>
          <w:b w:val="0"/>
          <w:bCs w:val="0"/>
          <w:color w:val="auto"/>
          <w:sz w:val="32"/>
          <w:szCs w:val="32"/>
        </w:rPr>
        <w:t>三是找准症结，全面理顺国有资产权属登记办理和接管工作。</w:t>
      </w:r>
      <w:r>
        <w:rPr>
          <w:rStyle w:val="22"/>
          <w:rFonts w:hint="default" w:ascii="Times New Roman" w:hAnsi="Times New Roman" w:eastAsia="仿宋_GB2312" w:cs="Times New Roman"/>
          <w:b w:val="0"/>
          <w:bCs w:val="0"/>
          <w:color w:val="auto"/>
          <w:sz w:val="32"/>
          <w:szCs w:val="32"/>
          <w:lang w:eastAsia="zh-CN"/>
        </w:rPr>
        <w:t>梳理研究</w:t>
      </w:r>
      <w:r>
        <w:rPr>
          <w:rStyle w:val="22"/>
          <w:rFonts w:hint="default" w:ascii="Times New Roman" w:hAnsi="Times New Roman" w:eastAsia="仿宋_GB2312" w:cs="Times New Roman"/>
          <w:b w:val="0"/>
          <w:bCs w:val="0"/>
          <w:color w:val="auto"/>
          <w:sz w:val="32"/>
          <w:szCs w:val="32"/>
        </w:rPr>
        <w:t>权证办理难点堵点问题，协调</w:t>
      </w:r>
      <w:r>
        <w:rPr>
          <w:rStyle w:val="22"/>
          <w:rFonts w:hint="default" w:ascii="Times New Roman" w:hAnsi="Times New Roman" w:eastAsia="仿宋_GB2312" w:cs="Times New Roman"/>
          <w:b w:val="0"/>
          <w:bCs w:val="0"/>
          <w:color w:val="auto"/>
          <w:sz w:val="32"/>
          <w:szCs w:val="32"/>
          <w:lang w:eastAsia="zh-CN"/>
        </w:rPr>
        <w:t>解决</w:t>
      </w:r>
      <w:r>
        <w:rPr>
          <w:rStyle w:val="22"/>
          <w:rFonts w:hint="default" w:ascii="Times New Roman" w:hAnsi="Times New Roman" w:eastAsia="仿宋_GB2312" w:cs="Times New Roman"/>
          <w:b w:val="0"/>
          <w:bCs w:val="0"/>
          <w:color w:val="auto"/>
          <w:sz w:val="32"/>
          <w:szCs w:val="32"/>
        </w:rPr>
        <w:t>住建、</w:t>
      </w:r>
      <w:r>
        <w:rPr>
          <w:rStyle w:val="22"/>
          <w:rFonts w:hint="default" w:ascii="Times New Roman" w:hAnsi="Times New Roman" w:eastAsia="仿宋_GB2312" w:cs="Times New Roman"/>
          <w:b w:val="0"/>
          <w:bCs w:val="0"/>
          <w:color w:val="auto"/>
          <w:sz w:val="32"/>
          <w:szCs w:val="32"/>
          <w:lang w:eastAsia="zh-CN"/>
        </w:rPr>
        <w:t>资规、</w:t>
      </w:r>
      <w:r>
        <w:rPr>
          <w:rStyle w:val="22"/>
          <w:rFonts w:hint="default" w:ascii="Times New Roman" w:hAnsi="Times New Roman" w:eastAsia="仿宋_GB2312" w:cs="Times New Roman"/>
          <w:b w:val="0"/>
          <w:bCs w:val="0"/>
          <w:color w:val="auto"/>
          <w:sz w:val="32"/>
          <w:szCs w:val="32"/>
        </w:rPr>
        <w:t>不动产登记部门形成办证统一意见</w:t>
      </w:r>
      <w:r>
        <w:rPr>
          <w:rStyle w:val="22"/>
          <w:rFonts w:hint="default" w:ascii="Times New Roman" w:hAnsi="Times New Roman" w:eastAsia="仿宋_GB2312" w:cs="Times New Roman"/>
          <w:b w:val="0"/>
          <w:bCs w:val="0"/>
          <w:color w:val="auto"/>
          <w:sz w:val="32"/>
          <w:szCs w:val="32"/>
          <w:lang w:eastAsia="zh-CN"/>
        </w:rPr>
        <w:t>。</w:t>
      </w:r>
      <w:r>
        <w:rPr>
          <w:rStyle w:val="22"/>
          <w:rFonts w:hint="default" w:ascii="Times New Roman" w:hAnsi="Times New Roman" w:eastAsia="仿宋_GB2312" w:cs="Times New Roman"/>
          <w:b w:val="0"/>
          <w:bCs w:val="0"/>
          <w:color w:val="auto"/>
          <w:sz w:val="32"/>
          <w:szCs w:val="32"/>
        </w:rPr>
        <w:t>权证办理工作初见成效。</w:t>
      </w:r>
    </w:p>
    <w:p w14:paraId="434B97E4">
      <w:pPr>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val="0"/>
          <w:bCs w:val="0"/>
          <w:color w:val="auto"/>
          <w:sz w:val="32"/>
          <w:szCs w:val="32"/>
          <w:lang w:eastAsia="zh-CN"/>
        </w:rPr>
        <w:t>（四）</w:t>
      </w:r>
      <w:r>
        <w:rPr>
          <w:rFonts w:hint="default" w:ascii="Times New Roman" w:hAnsi="Times New Roman" w:eastAsia="楷体_GB2312" w:cs="Times New Roman"/>
          <w:b w:val="0"/>
          <w:bCs w:val="0"/>
          <w:color w:val="auto"/>
          <w:sz w:val="32"/>
          <w:szCs w:val="32"/>
        </w:rPr>
        <w:t>凝心聚力，狠抓项目建设</w:t>
      </w:r>
      <w:r>
        <w:rPr>
          <w:rFonts w:hint="default" w:ascii="Times New Roman" w:hAnsi="Times New Roman" w:eastAsia="楷体" w:cs="Times New Roman"/>
          <w:b w:val="0"/>
          <w:bCs w:val="0"/>
          <w:color w:val="auto"/>
          <w:sz w:val="32"/>
          <w:szCs w:val="32"/>
        </w:rPr>
        <w:t>。</w:t>
      </w:r>
      <w:r>
        <w:rPr>
          <w:rFonts w:hint="default" w:ascii="Times New Roman" w:hAnsi="Times New Roman" w:eastAsia="仿宋_GB2312" w:cs="Times New Roman"/>
          <w:b w:val="0"/>
          <w:bCs w:val="0"/>
          <w:color w:val="auto"/>
          <w:sz w:val="32"/>
          <w:szCs w:val="32"/>
        </w:rPr>
        <w:t>一是高质高效完成省反腐倡廉警示教</w:t>
      </w:r>
      <w:r>
        <w:rPr>
          <w:rStyle w:val="22"/>
          <w:rFonts w:hint="default" w:ascii="Times New Roman" w:hAnsi="Times New Roman" w:eastAsia="仿宋_GB2312" w:cs="Times New Roman"/>
          <w:b w:val="0"/>
          <w:bCs w:val="0"/>
          <w:color w:val="auto"/>
          <w:sz w:val="32"/>
          <w:szCs w:val="32"/>
          <w:lang w:val="en-US" w:eastAsia="zh-CN"/>
        </w:rPr>
        <w:t xml:space="preserve">                                                                                                                                                                                                                                                                                                                                                                                                                                                                                                                                                                                                                                                                                                                                                                                                                                                                                                                                                                                                                                                                                                                                                                                                                                                                                                                                                                                                                                                                                                                                                                                                                                                                                                                                                                                                                                                                                                                                                                                                                                                                                                                                                                                                                                                                                                                                                                                                                                                                                                                                                                                                                                                                                                                                                                                                                                                                                                                                                                                                                                                                 </w:t>
      </w:r>
      <w:r>
        <w:rPr>
          <w:rStyle w:val="22"/>
          <w:rFonts w:hint="eastAsia" w:ascii="Times New Roman" w:hAnsi="Times New Roman" w:eastAsia="仿宋_GB2312" w:cs="Times New Roman"/>
          <w:b w:val="0"/>
          <w:bCs w:val="0"/>
          <w:color w:val="auto"/>
          <w:sz w:val="32"/>
          <w:szCs w:val="32"/>
          <w:lang w:val="en-US" w:eastAsia="zh-CN"/>
        </w:rPr>
        <w:t>育馆项目建设。历时四个半月时间，圆满完</w:t>
      </w:r>
      <w:r>
        <w:rPr>
          <w:rStyle w:val="22"/>
          <w:rFonts w:hint="default" w:ascii="Times New Roman" w:hAnsi="Times New Roman" w:eastAsia="仿宋_GB2312" w:cs="Times New Roman"/>
          <w:b w:val="0"/>
          <w:bCs w:val="0"/>
          <w:color w:val="auto"/>
          <w:sz w:val="32"/>
          <w:szCs w:val="32"/>
        </w:rPr>
        <w:t>成项目建设任务</w:t>
      </w:r>
      <w:r>
        <w:rPr>
          <w:rStyle w:val="22"/>
          <w:rFonts w:hint="default" w:ascii="Times New Roman" w:hAnsi="Times New Roman" w:eastAsia="仿宋_GB2312" w:cs="Times New Roman"/>
          <w:b w:val="0"/>
          <w:bCs w:val="0"/>
          <w:color w:val="auto"/>
          <w:sz w:val="32"/>
          <w:szCs w:val="32"/>
          <w:lang w:eastAsia="zh-CN"/>
        </w:rPr>
        <w:t>，实现了“</w:t>
      </w:r>
      <w:r>
        <w:rPr>
          <w:rStyle w:val="22"/>
          <w:rFonts w:hint="default" w:ascii="Times New Roman" w:hAnsi="Times New Roman" w:eastAsia="仿宋_GB2312" w:cs="Times New Roman"/>
          <w:b w:val="0"/>
          <w:bCs w:val="0"/>
          <w:color w:val="auto"/>
          <w:sz w:val="32"/>
          <w:szCs w:val="32"/>
        </w:rPr>
        <w:t>历时短、投资少、</w:t>
      </w:r>
      <w:r>
        <w:rPr>
          <w:rStyle w:val="22"/>
          <w:rFonts w:hint="default" w:ascii="Times New Roman" w:hAnsi="Times New Roman" w:eastAsia="仿宋_GB2312" w:cs="Times New Roman"/>
          <w:b w:val="0"/>
          <w:bCs w:val="0"/>
          <w:color w:val="auto"/>
          <w:sz w:val="32"/>
          <w:szCs w:val="32"/>
          <w:lang w:eastAsia="zh-CN"/>
        </w:rPr>
        <w:t>品质优、反响好”的预期目标</w:t>
      </w:r>
      <w:r>
        <w:rPr>
          <w:rStyle w:val="22"/>
          <w:rFonts w:hint="default" w:ascii="Times New Roman" w:hAnsi="Times New Roman" w:eastAsia="仿宋_GB2312" w:cs="Times New Roman"/>
          <w:b w:val="0"/>
          <w:bCs w:val="0"/>
          <w:color w:val="auto"/>
          <w:sz w:val="32"/>
          <w:szCs w:val="32"/>
        </w:rPr>
        <w:t>。</w:t>
      </w:r>
      <w:r>
        <w:rPr>
          <w:rFonts w:hint="default" w:ascii="Times New Roman" w:hAnsi="Times New Roman" w:eastAsia="仿宋_GB2312" w:cs="Times New Roman"/>
          <w:b w:val="0"/>
          <w:bCs w:val="0"/>
          <w:color w:val="auto"/>
          <w:sz w:val="32"/>
          <w:szCs w:val="32"/>
        </w:rPr>
        <w:t>二是善始善终做好省纪委</w:t>
      </w:r>
      <w:r>
        <w:rPr>
          <w:rFonts w:hint="default" w:ascii="Times New Roman" w:hAnsi="Times New Roman" w:eastAsia="仿宋_GB2312" w:cs="Times New Roman"/>
          <w:b w:val="0"/>
          <w:bCs w:val="0"/>
          <w:color w:val="auto"/>
          <w:sz w:val="32"/>
          <w:szCs w:val="32"/>
          <w:lang w:eastAsia="zh-CN"/>
        </w:rPr>
        <w:t>外查点</w:t>
      </w:r>
      <w:r>
        <w:rPr>
          <w:rFonts w:hint="default" w:ascii="Times New Roman" w:hAnsi="Times New Roman" w:eastAsia="仿宋_GB2312" w:cs="Times New Roman"/>
          <w:b w:val="0"/>
          <w:bCs w:val="0"/>
          <w:color w:val="auto"/>
          <w:sz w:val="32"/>
          <w:szCs w:val="32"/>
        </w:rPr>
        <w:t>项目后续工作。</w:t>
      </w:r>
      <w:r>
        <w:rPr>
          <w:rStyle w:val="22"/>
          <w:rFonts w:hint="default" w:ascii="Times New Roman" w:hAnsi="Times New Roman" w:eastAsia="仿宋_GB2312" w:cs="Times New Roman"/>
          <w:b w:val="0"/>
          <w:bCs w:val="0"/>
          <w:color w:val="auto"/>
          <w:sz w:val="32"/>
          <w:szCs w:val="32"/>
        </w:rPr>
        <w:t>全力</w:t>
      </w:r>
      <w:r>
        <w:rPr>
          <w:rStyle w:val="22"/>
          <w:rFonts w:hint="default" w:ascii="Times New Roman" w:hAnsi="Times New Roman" w:eastAsia="仿宋_GB2312" w:cs="Times New Roman"/>
          <w:b w:val="0"/>
          <w:bCs w:val="0"/>
          <w:color w:val="auto"/>
          <w:sz w:val="32"/>
          <w:szCs w:val="32"/>
          <w:lang w:eastAsia="zh-CN"/>
        </w:rPr>
        <w:t>完成项目扫尾和</w:t>
      </w:r>
      <w:r>
        <w:rPr>
          <w:rStyle w:val="22"/>
          <w:rFonts w:hint="default" w:ascii="Times New Roman" w:hAnsi="Times New Roman" w:eastAsia="仿宋_GB2312" w:cs="Times New Roman"/>
          <w:b w:val="0"/>
          <w:bCs w:val="0"/>
          <w:color w:val="auto"/>
          <w:sz w:val="32"/>
          <w:szCs w:val="32"/>
        </w:rPr>
        <w:t>保障正常运营</w:t>
      </w:r>
      <w:r>
        <w:rPr>
          <w:rStyle w:val="22"/>
          <w:rFonts w:hint="default" w:ascii="Times New Roman" w:hAnsi="Times New Roman" w:eastAsia="仿宋_GB2312" w:cs="Times New Roman"/>
          <w:b w:val="0"/>
          <w:bCs w:val="0"/>
          <w:color w:val="auto"/>
          <w:sz w:val="32"/>
          <w:szCs w:val="32"/>
          <w:lang w:eastAsia="zh-CN"/>
        </w:rPr>
        <w:t>工作</w:t>
      </w:r>
      <w:r>
        <w:rPr>
          <w:rStyle w:val="22"/>
          <w:rFonts w:hint="default" w:ascii="Times New Roman" w:hAnsi="Times New Roman" w:eastAsia="仿宋_GB2312" w:cs="Times New Roman"/>
          <w:b w:val="0"/>
          <w:bCs w:val="0"/>
          <w:color w:val="auto"/>
          <w:sz w:val="32"/>
          <w:szCs w:val="32"/>
        </w:rPr>
        <w:t>，积极督促施工单位</w:t>
      </w:r>
      <w:r>
        <w:rPr>
          <w:rStyle w:val="22"/>
          <w:rFonts w:hint="default" w:ascii="Times New Roman" w:hAnsi="Times New Roman" w:eastAsia="仿宋_GB2312" w:cs="Times New Roman"/>
          <w:b w:val="0"/>
          <w:bCs w:val="0"/>
          <w:color w:val="auto"/>
          <w:sz w:val="32"/>
          <w:szCs w:val="32"/>
          <w:lang w:eastAsia="zh-CN"/>
        </w:rPr>
        <w:t>完</w:t>
      </w:r>
      <w:r>
        <w:rPr>
          <w:rStyle w:val="22"/>
          <w:rFonts w:hint="default" w:ascii="Times New Roman" w:hAnsi="Times New Roman" w:eastAsia="仿宋_GB2312" w:cs="Times New Roman"/>
          <w:color w:val="auto"/>
          <w:sz w:val="32"/>
          <w:szCs w:val="32"/>
          <w:lang w:eastAsia="zh-CN"/>
        </w:rPr>
        <w:t>成</w:t>
      </w:r>
      <w:r>
        <w:rPr>
          <w:rStyle w:val="22"/>
          <w:rFonts w:hint="default" w:ascii="Times New Roman" w:hAnsi="Times New Roman" w:eastAsia="仿宋_GB2312" w:cs="Times New Roman"/>
          <w:color w:val="auto"/>
          <w:sz w:val="32"/>
          <w:szCs w:val="32"/>
        </w:rPr>
        <w:t>资料归集</w:t>
      </w:r>
      <w:r>
        <w:rPr>
          <w:rStyle w:val="22"/>
          <w:rFonts w:hint="default" w:ascii="Times New Roman" w:hAnsi="Times New Roman" w:eastAsia="仿宋_GB2312" w:cs="Times New Roman"/>
          <w:color w:val="auto"/>
          <w:sz w:val="32"/>
          <w:szCs w:val="32"/>
          <w:lang w:eastAsia="zh-CN"/>
        </w:rPr>
        <w:t>和移交，组织做好</w:t>
      </w:r>
      <w:r>
        <w:rPr>
          <w:rStyle w:val="22"/>
          <w:rFonts w:hint="default" w:ascii="Times New Roman" w:hAnsi="Times New Roman" w:eastAsia="仿宋_GB2312" w:cs="Times New Roman"/>
          <w:color w:val="auto"/>
          <w:sz w:val="32"/>
          <w:szCs w:val="32"/>
        </w:rPr>
        <w:t>项目结算审计、财评审查</w:t>
      </w:r>
      <w:r>
        <w:rPr>
          <w:rStyle w:val="22"/>
          <w:rFonts w:hint="default" w:ascii="Times New Roman" w:hAnsi="Times New Roman" w:eastAsia="仿宋_GB2312" w:cs="Times New Roman"/>
          <w:color w:val="auto"/>
          <w:sz w:val="32"/>
          <w:szCs w:val="32"/>
          <w:lang w:eastAsia="zh-CN"/>
        </w:rPr>
        <w:t>等</w:t>
      </w:r>
      <w:r>
        <w:rPr>
          <w:rStyle w:val="22"/>
          <w:rFonts w:hint="default" w:ascii="Times New Roman" w:hAnsi="Times New Roman" w:eastAsia="仿宋_GB2312" w:cs="Times New Roman"/>
          <w:color w:val="auto"/>
          <w:sz w:val="32"/>
          <w:szCs w:val="32"/>
        </w:rPr>
        <w:t>相关工作。</w:t>
      </w:r>
    </w:p>
    <w:p w14:paraId="0AA1501E">
      <w:pPr>
        <w:pStyle w:val="17"/>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14:paraId="3C18F16A">
      <w:pPr>
        <w:keepNext w:val="0"/>
        <w:keepLines w:val="0"/>
        <w:pageBreakBefore w:val="0"/>
        <w:widowControl/>
        <w:kinsoku/>
        <w:wordWrap/>
        <w:overflowPunct/>
        <w:topLinePunct w:val="0"/>
        <w:autoSpaceDE/>
        <w:autoSpaceDN/>
        <w:bidi w:val="0"/>
        <w:adjustRightInd w:val="0"/>
        <w:snapToGrid w:val="0"/>
        <w:spacing w:line="580" w:lineRule="exact"/>
        <w:ind w:left="0" w:leftChars="0" w:right="0" w:rightChars="0" w:firstLine="640" w:firstLineChars="200"/>
        <w:jc w:val="both"/>
        <w:textAlignment w:val="auto"/>
        <w:rPr>
          <w:rFonts w:hint="default" w:ascii="Times New Roman" w:hAnsi="Times New Roman" w:eastAsia="黑体" w:cs="Times New Roman"/>
          <w:sz w:val="32"/>
          <w:szCs w:val="32"/>
        </w:rPr>
      </w:pPr>
      <w:r>
        <w:rPr>
          <w:rFonts w:hint="eastAsia" w:ascii="仿宋_GB2312" w:hAnsi="仿宋" w:eastAsia="仿宋_GB2312"/>
          <w:sz w:val="32"/>
          <w:szCs w:val="32"/>
        </w:rPr>
        <w:t>本年度绩效管理中，暂未发现明显存在的问题。</w:t>
      </w:r>
    </w:p>
    <w:p w14:paraId="1D5C74FD">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rPr>
        <w:t>下一步改进措施</w:t>
      </w:r>
    </w:p>
    <w:p w14:paraId="1976F554">
      <w:pPr>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我处将进一步提高绩效评价管理水平，</w:t>
      </w:r>
      <w:r>
        <w:rPr>
          <w:rFonts w:hint="eastAsia" w:ascii="仿宋_GB2312" w:hAnsi="仿宋_GB2312" w:eastAsia="仿宋_GB2312" w:cs="仿宋_GB2312"/>
          <w:b w:val="0"/>
          <w:bCs/>
          <w:sz w:val="32"/>
          <w:szCs w:val="32"/>
          <w:lang w:val="en-US" w:eastAsia="zh-CN"/>
        </w:rPr>
        <w:t>加强绩效指标设置，使之更加科学规范。</w:t>
      </w:r>
    </w:p>
    <w:p w14:paraId="595872E5">
      <w:pPr>
        <w:keepNext w:val="0"/>
        <w:keepLines w:val="0"/>
        <w:pageBreakBefore w:val="0"/>
        <w:widowControl/>
        <w:numPr>
          <w:ilvl w:val="0"/>
          <w:numId w:val="6"/>
        </w:numPr>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部门整体支出绩效自评结果拟应用和公开情况</w:t>
      </w:r>
    </w:p>
    <w:p w14:paraId="6D97A52E">
      <w:pPr>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eastAsia="仿宋_GB2312"/>
          <w:color w:val="auto"/>
          <w:sz w:val="32"/>
          <w:szCs w:val="32"/>
          <w:lang w:val="en-US" w:eastAsia="zh-CN"/>
        </w:rPr>
        <w:t>绩效自评结果将作为下年部门预算安排的重要依据，与预算调整和项目安排挂钩。评价结果由主管部门在官网上公开，</w:t>
      </w:r>
      <w:r>
        <w:rPr>
          <w:rFonts w:hint="eastAsia" w:ascii="仿宋_GB2312" w:hAnsi="仿宋_GB2312" w:eastAsia="仿宋_GB2312" w:cs="仿宋_GB2312"/>
          <w:b w:val="0"/>
          <w:bCs/>
          <w:sz w:val="32"/>
          <w:szCs w:val="32"/>
          <w:lang w:val="en-US" w:eastAsia="zh-CN"/>
        </w:rPr>
        <w:t>主动接受社会监督，并进一步建立、完善、运用好各项内控制度，管好用好财政资金。</w:t>
      </w:r>
    </w:p>
    <w:p w14:paraId="3E050E32">
      <w:pPr>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十、</w:t>
      </w:r>
      <w:r>
        <w:rPr>
          <w:rFonts w:hint="default" w:ascii="Times New Roman" w:hAnsi="Times New Roman" w:eastAsia="黑体" w:cs="Times New Roman"/>
          <w:sz w:val="32"/>
          <w:szCs w:val="32"/>
        </w:rPr>
        <w:t>其他需要说明的情况</w:t>
      </w:r>
    </w:p>
    <w:p w14:paraId="46D202E8">
      <w:pPr>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14:paraId="45B29A51">
      <w:pPr>
        <w:pStyle w:val="16"/>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p>
    <w:p w14:paraId="060DCC0F">
      <w:pPr>
        <w:keepNext w:val="0"/>
        <w:keepLines w:val="0"/>
        <w:pageBreakBefore w:val="0"/>
        <w:widowControl w:val="0"/>
        <w:numPr>
          <w:ilvl w:val="0"/>
          <w:numId w:val="0"/>
        </w:numPr>
        <w:shd w:val="clear" w:color="auto"/>
        <w:kinsoku/>
        <w:wordWrap/>
        <w:overflowPunct/>
        <w:topLinePunct w:val="0"/>
        <w:autoSpaceDE/>
        <w:autoSpaceDN/>
        <w:bidi w:val="0"/>
        <w:adjustRightInd/>
        <w:snapToGrid/>
        <w:spacing w:beforeAutospacing="0" w:line="580" w:lineRule="exact"/>
        <w:ind w:left="1918" w:leftChars="304" w:right="0" w:rightChars="0" w:hanging="1280" w:hangingChars="400"/>
        <w:jc w:val="both"/>
        <w:textAlignment w:val="auto"/>
        <w:rPr>
          <w:rFonts w:hint="eastAsia" w:ascii="Times New Roman" w:hAnsi="Times New Roman" w:eastAsia="仿宋_GB2312" w:cs="仿宋_GB2312"/>
          <w:i w:val="0"/>
          <w:color w:val="000000"/>
          <w:kern w:val="0"/>
          <w:sz w:val="32"/>
          <w:szCs w:val="32"/>
          <w:u w:val="none"/>
          <w:lang w:val="en-US" w:eastAsia="zh-CN" w:bidi="ar"/>
        </w:rPr>
      </w:pPr>
      <w:r>
        <w:rPr>
          <w:rFonts w:hint="eastAsia" w:ascii="Times New Roman" w:hAnsi="Times New Roman" w:eastAsia="仿宋_GB2312" w:cs="仿宋_GB2312"/>
          <w:i w:val="0"/>
          <w:color w:val="000000"/>
          <w:kern w:val="0"/>
          <w:sz w:val="32"/>
          <w:szCs w:val="32"/>
          <w:u w:val="none"/>
          <w:lang w:val="en-US" w:eastAsia="zh-CN" w:bidi="ar"/>
        </w:rPr>
        <w:t>附件：1.  筹建处2023年度部门整体支出绩效评价基础数据表</w:t>
      </w:r>
    </w:p>
    <w:p w14:paraId="14A1D645">
      <w:pPr>
        <w:keepNext w:val="0"/>
        <w:keepLines w:val="0"/>
        <w:pageBreakBefore w:val="0"/>
        <w:widowControl w:val="0"/>
        <w:numPr>
          <w:ilvl w:val="0"/>
          <w:numId w:val="7"/>
        </w:numPr>
        <w:shd w:val="clear" w:color="auto"/>
        <w:kinsoku/>
        <w:wordWrap/>
        <w:overflowPunct/>
        <w:topLinePunct w:val="0"/>
        <w:autoSpaceDE/>
        <w:autoSpaceDN/>
        <w:bidi w:val="0"/>
        <w:adjustRightInd/>
        <w:snapToGrid/>
        <w:spacing w:beforeAutospacing="0" w:line="580" w:lineRule="exact"/>
        <w:ind w:left="1600" w:leftChars="0" w:right="0" w:rightChars="0" w:firstLine="0" w:firstLineChars="0"/>
        <w:jc w:val="both"/>
        <w:textAlignment w:val="auto"/>
        <w:rPr>
          <w:rFonts w:hint="eastAsia" w:ascii="Times New Roman" w:hAnsi="Times New Roman" w:eastAsia="仿宋_GB2312" w:cs="仿宋_GB2312"/>
          <w:i w:val="0"/>
          <w:color w:val="000000"/>
          <w:kern w:val="0"/>
          <w:sz w:val="32"/>
          <w:szCs w:val="32"/>
          <w:u w:val="none"/>
          <w:lang w:val="en-US" w:eastAsia="zh-CN" w:bidi="ar"/>
        </w:rPr>
      </w:pPr>
      <w:r>
        <w:rPr>
          <w:rFonts w:hint="eastAsia" w:ascii="Times New Roman" w:hAnsi="Times New Roman" w:eastAsia="仿宋_GB2312" w:cs="仿宋_GB2312"/>
          <w:i w:val="0"/>
          <w:color w:val="000000"/>
          <w:kern w:val="0"/>
          <w:sz w:val="32"/>
          <w:szCs w:val="32"/>
          <w:u w:val="none"/>
          <w:lang w:val="en-US" w:eastAsia="zh-CN" w:bidi="ar"/>
        </w:rPr>
        <w:t>筹建处2023年度部门整体支出绩效自评表</w:t>
      </w:r>
    </w:p>
    <w:p w14:paraId="071885C0">
      <w:pPr>
        <w:keepNext w:val="0"/>
        <w:keepLines w:val="0"/>
        <w:pageBreakBefore w:val="0"/>
        <w:widowControl w:val="0"/>
        <w:numPr>
          <w:ilvl w:val="0"/>
          <w:numId w:val="7"/>
        </w:numPr>
        <w:shd w:val="clear" w:color="auto"/>
        <w:kinsoku/>
        <w:wordWrap/>
        <w:overflowPunct/>
        <w:topLinePunct w:val="0"/>
        <w:autoSpaceDE/>
        <w:autoSpaceDN/>
        <w:bidi w:val="0"/>
        <w:adjustRightInd/>
        <w:snapToGrid/>
        <w:spacing w:beforeAutospacing="0" w:line="580" w:lineRule="exact"/>
        <w:ind w:left="1600" w:leftChars="0" w:right="0" w:rightChars="0" w:firstLine="0" w:firstLineChars="0"/>
        <w:jc w:val="both"/>
        <w:textAlignment w:val="auto"/>
        <w:rPr>
          <w:rFonts w:hint="default" w:ascii="Times New Roman" w:hAnsi="Times New Roman" w:eastAsia="仿宋_GB2312" w:cs="仿宋_GB2312"/>
          <w:i w:val="0"/>
          <w:color w:val="000000"/>
          <w:kern w:val="0"/>
          <w:sz w:val="32"/>
          <w:szCs w:val="32"/>
          <w:u w:val="none"/>
          <w:lang w:val="en-US" w:eastAsia="zh-CN" w:bidi="ar"/>
        </w:rPr>
      </w:pPr>
      <w:r>
        <w:rPr>
          <w:rFonts w:hint="eastAsia" w:ascii="Times New Roman" w:hAnsi="Times New Roman" w:eastAsia="仿宋_GB2312" w:cs="仿宋_GB2312"/>
          <w:i w:val="0"/>
          <w:color w:val="000000"/>
          <w:kern w:val="0"/>
          <w:sz w:val="32"/>
          <w:szCs w:val="32"/>
          <w:u w:val="none"/>
          <w:lang w:val="en-US" w:eastAsia="zh-CN" w:bidi="ar"/>
        </w:rPr>
        <w:t>筹建处</w:t>
      </w:r>
      <w:r>
        <w:rPr>
          <w:rFonts w:hint="default" w:ascii="Times New Roman" w:hAnsi="Times New Roman" w:eastAsia="仿宋_GB2312" w:cs="仿宋_GB2312"/>
          <w:i w:val="0"/>
          <w:color w:val="000000"/>
          <w:kern w:val="0"/>
          <w:sz w:val="32"/>
          <w:szCs w:val="32"/>
          <w:u w:val="none"/>
          <w:lang w:val="en-US" w:eastAsia="zh-CN" w:bidi="ar"/>
        </w:rPr>
        <w:t>202</w:t>
      </w:r>
      <w:r>
        <w:rPr>
          <w:rFonts w:hint="eastAsia" w:ascii="Times New Roman" w:hAnsi="Times New Roman" w:eastAsia="仿宋_GB2312" w:cs="仿宋_GB2312"/>
          <w:i w:val="0"/>
          <w:color w:val="000000"/>
          <w:kern w:val="0"/>
          <w:sz w:val="32"/>
          <w:szCs w:val="32"/>
          <w:u w:val="none"/>
          <w:lang w:val="en-US" w:eastAsia="zh-CN" w:bidi="ar"/>
        </w:rPr>
        <w:t>3</w:t>
      </w:r>
      <w:r>
        <w:rPr>
          <w:rFonts w:hint="default" w:ascii="Times New Roman" w:hAnsi="Times New Roman" w:eastAsia="仿宋_GB2312" w:cs="仿宋_GB2312"/>
          <w:i w:val="0"/>
          <w:color w:val="000000"/>
          <w:kern w:val="0"/>
          <w:sz w:val="32"/>
          <w:szCs w:val="32"/>
          <w:u w:val="none"/>
          <w:lang w:val="en-US" w:eastAsia="zh-CN" w:bidi="ar"/>
        </w:rPr>
        <w:t>年</w:t>
      </w:r>
      <w:r>
        <w:rPr>
          <w:rFonts w:hint="eastAsia" w:ascii="Times New Roman" w:hAnsi="Times New Roman" w:eastAsia="仿宋_GB2312" w:cs="仿宋_GB2312"/>
          <w:i w:val="0"/>
          <w:color w:val="000000"/>
          <w:kern w:val="0"/>
          <w:sz w:val="32"/>
          <w:szCs w:val="32"/>
          <w:u w:val="none"/>
          <w:lang w:val="en-US" w:eastAsia="zh-CN" w:bidi="ar"/>
        </w:rPr>
        <w:t>度</w:t>
      </w:r>
      <w:r>
        <w:rPr>
          <w:rFonts w:hint="default" w:ascii="Times New Roman" w:hAnsi="Times New Roman" w:eastAsia="仿宋_GB2312" w:cs="仿宋_GB2312"/>
          <w:i w:val="0"/>
          <w:color w:val="000000"/>
          <w:kern w:val="0"/>
          <w:sz w:val="32"/>
          <w:szCs w:val="32"/>
          <w:u w:val="none"/>
          <w:lang w:val="en-US" w:eastAsia="zh-CN" w:bidi="ar"/>
        </w:rPr>
        <w:t>项目支出绩效自评表</w:t>
      </w:r>
    </w:p>
    <w:p w14:paraId="29B29DCF">
      <w:pPr>
        <w:pStyle w:val="16"/>
        <w:jc w:val="center"/>
        <w:rPr>
          <w:sz w:val="72"/>
          <w:szCs w:val="72"/>
        </w:rPr>
      </w:pPr>
    </w:p>
    <w:p w14:paraId="378E4B03">
      <w:pPr>
        <w:jc w:val="left"/>
        <w:rPr>
          <w:rFonts w:cs="黑体" w:asciiTheme="minorEastAsia" w:hAnsiTheme="minorEastAsia"/>
          <w:color w:val="000000"/>
          <w:kern w:val="0"/>
          <w:sz w:val="32"/>
          <w:szCs w:val="32"/>
        </w:rPr>
      </w:pPr>
    </w:p>
    <w:p w14:paraId="6C3D7C44">
      <w:pPr>
        <w:pStyle w:val="2"/>
        <w:rPr>
          <w:rFonts w:cs="黑体" w:asciiTheme="minorEastAsia" w:hAnsiTheme="minorEastAsia"/>
          <w:color w:val="000000"/>
          <w:kern w:val="0"/>
          <w:sz w:val="32"/>
          <w:szCs w:val="32"/>
        </w:rPr>
      </w:pPr>
    </w:p>
    <w:p w14:paraId="06491F6B">
      <w:pPr>
        <w:pStyle w:val="2"/>
        <w:rPr>
          <w:rFonts w:cs="黑体" w:asciiTheme="minorEastAsia" w:hAnsiTheme="minorEastAsia"/>
          <w:color w:val="000000"/>
          <w:kern w:val="0"/>
          <w:sz w:val="32"/>
          <w:szCs w:val="32"/>
        </w:rPr>
      </w:pPr>
    </w:p>
    <w:p w14:paraId="5CAE136C">
      <w:pPr>
        <w:pStyle w:val="2"/>
        <w:rPr>
          <w:rFonts w:cs="黑体" w:asciiTheme="minorEastAsia" w:hAnsiTheme="minorEastAsia"/>
          <w:color w:val="000000"/>
          <w:kern w:val="0"/>
          <w:sz w:val="32"/>
          <w:szCs w:val="32"/>
        </w:rPr>
      </w:pPr>
    </w:p>
    <w:p w14:paraId="0629BD9A">
      <w:pPr>
        <w:pStyle w:val="2"/>
        <w:rPr>
          <w:rFonts w:cs="黑体" w:asciiTheme="minorEastAsia" w:hAnsiTheme="minorEastAsia"/>
          <w:color w:val="000000"/>
          <w:kern w:val="0"/>
          <w:sz w:val="32"/>
          <w:szCs w:val="32"/>
        </w:rPr>
      </w:pPr>
    </w:p>
    <w:p w14:paraId="46C2E0B2">
      <w:pPr>
        <w:pStyle w:val="2"/>
        <w:rPr>
          <w:rFonts w:cs="黑体" w:asciiTheme="minorEastAsia" w:hAnsiTheme="minorEastAsia"/>
          <w:color w:val="000000"/>
          <w:kern w:val="0"/>
          <w:sz w:val="32"/>
          <w:szCs w:val="32"/>
        </w:rPr>
      </w:pPr>
    </w:p>
    <w:p w14:paraId="32E7614A">
      <w:pPr>
        <w:pStyle w:val="2"/>
        <w:rPr>
          <w:rFonts w:cs="黑体" w:asciiTheme="minorEastAsia" w:hAnsiTheme="minorEastAsia"/>
          <w:color w:val="000000"/>
          <w:kern w:val="0"/>
          <w:sz w:val="32"/>
          <w:szCs w:val="32"/>
        </w:rPr>
      </w:pPr>
    </w:p>
    <w:p w14:paraId="42214A54">
      <w:pPr>
        <w:pStyle w:val="2"/>
        <w:rPr>
          <w:rFonts w:cs="黑体" w:asciiTheme="minorEastAsia" w:hAnsiTheme="minorEastAsia"/>
          <w:color w:val="000000"/>
          <w:kern w:val="0"/>
          <w:sz w:val="32"/>
          <w:szCs w:val="32"/>
        </w:rPr>
      </w:pPr>
    </w:p>
    <w:p w14:paraId="4D1A3053">
      <w:pPr>
        <w:pStyle w:val="2"/>
        <w:rPr>
          <w:rFonts w:cs="黑体" w:asciiTheme="minorEastAsia" w:hAnsiTheme="minorEastAsia"/>
          <w:color w:val="000000"/>
          <w:kern w:val="0"/>
          <w:sz w:val="32"/>
          <w:szCs w:val="32"/>
        </w:rPr>
      </w:pPr>
    </w:p>
    <w:p w14:paraId="20A63143">
      <w:pPr>
        <w:pStyle w:val="2"/>
        <w:rPr>
          <w:rFonts w:cs="黑体" w:asciiTheme="minorEastAsia" w:hAnsiTheme="minorEastAsia"/>
          <w:color w:val="000000"/>
          <w:kern w:val="0"/>
          <w:sz w:val="32"/>
          <w:szCs w:val="32"/>
        </w:rPr>
      </w:pPr>
    </w:p>
    <w:p w14:paraId="3018316E">
      <w:pPr>
        <w:pStyle w:val="2"/>
        <w:rPr>
          <w:rFonts w:cs="黑体" w:asciiTheme="minorEastAsia" w:hAnsiTheme="minorEastAsia"/>
          <w:color w:val="000000"/>
          <w:kern w:val="0"/>
          <w:sz w:val="32"/>
          <w:szCs w:val="32"/>
        </w:rPr>
      </w:pPr>
    </w:p>
    <w:p w14:paraId="215AF4B6">
      <w:pPr>
        <w:pStyle w:val="2"/>
        <w:rPr>
          <w:rFonts w:cs="黑体" w:asciiTheme="minorEastAsia" w:hAnsiTheme="minorEastAsia"/>
          <w:color w:val="000000"/>
          <w:kern w:val="0"/>
          <w:sz w:val="32"/>
          <w:szCs w:val="32"/>
        </w:rPr>
      </w:pPr>
    </w:p>
    <w:p w14:paraId="63B45667">
      <w:pPr>
        <w:pStyle w:val="2"/>
        <w:rPr>
          <w:rFonts w:cs="黑体" w:asciiTheme="minorEastAsia" w:hAnsiTheme="minorEastAsia"/>
          <w:color w:val="000000"/>
          <w:kern w:val="0"/>
          <w:sz w:val="32"/>
          <w:szCs w:val="32"/>
        </w:rPr>
      </w:pPr>
    </w:p>
    <w:p w14:paraId="40748ABB">
      <w:pPr>
        <w:pStyle w:val="2"/>
        <w:rPr>
          <w:rFonts w:cs="黑体" w:asciiTheme="minorEastAsia" w:hAnsiTheme="minorEastAsia"/>
          <w:color w:val="000000"/>
          <w:kern w:val="0"/>
          <w:sz w:val="32"/>
          <w:szCs w:val="32"/>
        </w:rPr>
      </w:pPr>
    </w:p>
    <w:p w14:paraId="0D6F5911">
      <w:pPr>
        <w:pStyle w:val="2"/>
        <w:rPr>
          <w:rFonts w:cs="黑体" w:asciiTheme="minorEastAsia" w:hAnsiTheme="minorEastAsia"/>
          <w:color w:val="000000"/>
          <w:kern w:val="0"/>
          <w:sz w:val="32"/>
          <w:szCs w:val="32"/>
        </w:rPr>
      </w:pPr>
    </w:p>
    <w:p w14:paraId="18871C86">
      <w:pPr>
        <w:pStyle w:val="2"/>
        <w:rPr>
          <w:rFonts w:cs="黑体" w:asciiTheme="minorEastAsia" w:hAnsiTheme="minorEastAsia"/>
          <w:color w:val="000000"/>
          <w:kern w:val="0"/>
          <w:sz w:val="32"/>
          <w:szCs w:val="32"/>
        </w:rPr>
      </w:pPr>
    </w:p>
    <w:p w14:paraId="0C9DDA3B">
      <w:pPr>
        <w:pStyle w:val="2"/>
        <w:rPr>
          <w:rFonts w:cs="黑体" w:asciiTheme="minorEastAsia" w:hAnsiTheme="minorEastAsia"/>
          <w:color w:val="000000"/>
          <w:kern w:val="0"/>
          <w:sz w:val="32"/>
          <w:szCs w:val="32"/>
        </w:rPr>
      </w:pPr>
    </w:p>
    <w:p w14:paraId="1296F997">
      <w:pPr>
        <w:pStyle w:val="2"/>
        <w:rPr>
          <w:rFonts w:cs="黑体" w:asciiTheme="minorEastAsia" w:hAnsiTheme="minorEastAsia"/>
          <w:color w:val="000000"/>
          <w:kern w:val="0"/>
          <w:sz w:val="32"/>
          <w:szCs w:val="32"/>
        </w:rPr>
      </w:pPr>
    </w:p>
    <w:p w14:paraId="2916C04E">
      <w:pPr>
        <w:pStyle w:val="2"/>
        <w:rPr>
          <w:rFonts w:cs="黑体" w:asciiTheme="minorEastAsia" w:hAnsiTheme="minorEastAsia"/>
          <w:color w:val="000000"/>
          <w:kern w:val="0"/>
          <w:sz w:val="32"/>
          <w:szCs w:val="32"/>
        </w:rPr>
      </w:pPr>
    </w:p>
    <w:p w14:paraId="2D573734">
      <w:pPr>
        <w:pStyle w:val="2"/>
        <w:rPr>
          <w:rFonts w:cs="黑体" w:asciiTheme="minorEastAsia" w:hAnsiTheme="minorEastAsia"/>
          <w:color w:val="000000"/>
          <w:kern w:val="0"/>
          <w:sz w:val="32"/>
          <w:szCs w:val="32"/>
        </w:rPr>
      </w:pPr>
    </w:p>
    <w:p w14:paraId="75FC9D38">
      <w:pPr>
        <w:pStyle w:val="2"/>
        <w:rPr>
          <w:rFonts w:cs="黑体" w:asciiTheme="minorEastAsia" w:hAnsiTheme="minorEastAsia"/>
          <w:color w:val="000000"/>
          <w:kern w:val="0"/>
          <w:sz w:val="32"/>
          <w:szCs w:val="32"/>
        </w:rPr>
      </w:pPr>
    </w:p>
    <w:p w14:paraId="7912B5FE">
      <w:pPr>
        <w:pStyle w:val="2"/>
        <w:rPr>
          <w:rFonts w:cs="黑体" w:asciiTheme="minorEastAsia" w:hAnsiTheme="minorEastAsia"/>
          <w:color w:val="000000"/>
          <w:kern w:val="0"/>
          <w:sz w:val="32"/>
          <w:szCs w:val="32"/>
        </w:rPr>
      </w:pPr>
    </w:p>
    <w:p w14:paraId="608E9694">
      <w:pPr>
        <w:pStyle w:val="2"/>
        <w:rPr>
          <w:rFonts w:cs="黑体" w:asciiTheme="minorEastAsia" w:hAnsiTheme="minorEastAsia"/>
          <w:color w:val="000000"/>
          <w:kern w:val="0"/>
          <w:sz w:val="32"/>
          <w:szCs w:val="32"/>
        </w:rPr>
      </w:pPr>
    </w:p>
    <w:p w14:paraId="33BC4260">
      <w:pPr>
        <w:spacing w:after="120" w:afterLines="50" w:line="600" w:lineRule="exact"/>
        <w:rPr>
          <w:rFonts w:hint="default" w:ascii="Times New Roman" w:hAnsi="Times New Roman" w:eastAsia="黑体" w:cs="Times New Roman"/>
          <w:sz w:val="32"/>
          <w:szCs w:val="32"/>
        </w:rPr>
      </w:pPr>
    </w:p>
    <w:p w14:paraId="0308DD4D">
      <w:pPr>
        <w:pStyle w:val="2"/>
        <w:rPr>
          <w:rFonts w:hint="default" w:ascii="Times New Roman" w:hAnsi="Times New Roman" w:eastAsia="黑体" w:cs="Times New Roman"/>
          <w:sz w:val="32"/>
          <w:szCs w:val="32"/>
        </w:rPr>
      </w:pPr>
    </w:p>
    <w:p w14:paraId="4662401F">
      <w:pPr>
        <w:pStyle w:val="2"/>
        <w:rPr>
          <w:rFonts w:hint="default" w:ascii="Times New Roman" w:hAnsi="Times New Roman" w:eastAsia="黑体" w:cs="Times New Roman"/>
          <w:sz w:val="32"/>
          <w:szCs w:val="32"/>
        </w:rPr>
      </w:pPr>
    </w:p>
    <w:p w14:paraId="19B3EA61">
      <w:pPr>
        <w:pStyle w:val="2"/>
        <w:rPr>
          <w:rFonts w:hint="default" w:ascii="Times New Roman" w:hAnsi="Times New Roman" w:eastAsia="黑体" w:cs="Times New Roman"/>
          <w:sz w:val="32"/>
          <w:szCs w:val="32"/>
        </w:rPr>
      </w:pPr>
    </w:p>
    <w:p w14:paraId="1BED3281">
      <w:pPr>
        <w:pStyle w:val="2"/>
        <w:rPr>
          <w:rFonts w:hint="default" w:ascii="Times New Roman" w:hAnsi="Times New Roman" w:eastAsia="黑体" w:cs="Times New Roman"/>
          <w:sz w:val="32"/>
          <w:szCs w:val="32"/>
        </w:rPr>
      </w:pPr>
    </w:p>
    <w:p w14:paraId="18B2768F">
      <w:pPr>
        <w:pStyle w:val="2"/>
        <w:rPr>
          <w:rFonts w:hint="default" w:ascii="Times New Roman" w:hAnsi="Times New Roman" w:eastAsia="黑体" w:cs="Times New Roman"/>
          <w:sz w:val="32"/>
          <w:szCs w:val="32"/>
        </w:rPr>
      </w:pPr>
    </w:p>
    <w:p w14:paraId="0B37FAB7">
      <w:pPr>
        <w:spacing w:after="120" w:afterLines="50" w:line="600" w:lineRule="exact"/>
        <w:rPr>
          <w:rFonts w:hint="eastAsia"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w:t>
      </w:r>
    </w:p>
    <w:p w14:paraId="2A3FCC06">
      <w:pPr>
        <w:spacing w:after="120" w:afterLines="50" w:line="600" w:lineRule="exact"/>
        <w:jc w:val="center"/>
        <w:rPr>
          <w:rFonts w:hint="default" w:ascii="Times New Roman" w:hAnsi="Times New Roman" w:eastAsia="仿宋_GB2312" w:cs="Times New Roman"/>
          <w:sz w:val="24"/>
        </w:rPr>
      </w:pPr>
      <w:r>
        <w:rPr>
          <w:rFonts w:hint="default" w:ascii="Times New Roman" w:hAnsi="Times New Roman" w:eastAsia="方正小标宋_GBK" w:cs="Times New Roman"/>
          <w:sz w:val="36"/>
          <w:szCs w:val="36"/>
        </w:rPr>
        <w:t>202</w:t>
      </w:r>
      <w:r>
        <w:rPr>
          <w:rFonts w:hint="eastAsia" w:ascii="Times New Roman" w:hAnsi="Times New Roman" w:eastAsia="方正小标宋_GBK" w:cs="Times New Roman"/>
          <w:sz w:val="36"/>
          <w:szCs w:val="36"/>
          <w:lang w:val="en-US" w:eastAsia="zh-CN"/>
        </w:rPr>
        <w:t>3</w:t>
      </w:r>
      <w:r>
        <w:rPr>
          <w:rFonts w:hint="default" w:ascii="Times New Roman" w:hAnsi="Times New Roman" w:eastAsia="方正小标宋_GBK" w:cs="Times New Roman"/>
          <w:sz w:val="36"/>
          <w:szCs w:val="36"/>
        </w:rPr>
        <w:t>年</w:t>
      </w:r>
      <w:r>
        <w:rPr>
          <w:rFonts w:hint="eastAsia" w:ascii="Times New Roman" w:hAnsi="Times New Roman" w:eastAsia="方正小标宋_GBK" w:cs="Times New Roman"/>
          <w:sz w:val="36"/>
          <w:szCs w:val="36"/>
          <w:lang w:eastAsia="zh-CN"/>
        </w:rPr>
        <w:t>度</w:t>
      </w:r>
      <w:r>
        <w:rPr>
          <w:rFonts w:hint="default" w:ascii="Times New Roman" w:hAnsi="Times New Roman" w:eastAsia="方正小标宋_GBK" w:cs="Times New Roman"/>
          <w:sz w:val="36"/>
          <w:szCs w:val="36"/>
        </w:rPr>
        <w:t>部门整体支出绩效评价基础数据表</w:t>
      </w:r>
    </w:p>
    <w:tbl>
      <w:tblPr>
        <w:tblStyle w:val="11"/>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1A3A6FDA">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5AF864E3">
            <w:pPr>
              <w:widowControl/>
              <w:spacing w:line="240" w:lineRule="auto"/>
              <w:jc w:val="center"/>
              <w:rPr>
                <w:rFonts w:hint="default" w:ascii="Times New Roman" w:hAnsi="Times New Roman" w:eastAsia="仿宋_GB2312" w:cs="Times New Roman"/>
                <w:color w:val="000000" w:themeColor="text1"/>
                <w:sz w:val="20"/>
                <w:szCs w:val="20"/>
                <w14:textFill>
                  <w14:solidFill>
                    <w14:schemeClr w14:val="tx1"/>
                  </w14:solidFill>
                </w14:textFill>
              </w:rPr>
            </w:pPr>
            <w:r>
              <w:rPr>
                <w:rFonts w:hint="default" w:ascii="Times New Roman" w:hAnsi="Times New Roman" w:eastAsia="仿宋_GB2312" w:cs="Times New Roman"/>
                <w:color w:val="000000" w:themeColor="text1"/>
                <w:sz w:val="20"/>
                <w:szCs w:val="20"/>
                <w14:textFill>
                  <w14:solidFill>
                    <w14:schemeClr w14:val="tx1"/>
                  </w14:solidFill>
                </w14:textFill>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63CFDE4B">
            <w:pPr>
              <w:widowControl/>
              <w:spacing w:line="360" w:lineRule="exact"/>
              <w:jc w:val="center"/>
              <w:rPr>
                <w:rFonts w:hint="default" w:ascii="Times New Roman" w:hAnsi="Times New Roman" w:eastAsia="仿宋_GB2312" w:cs="Times New Roman"/>
                <w:b/>
                <w:bCs/>
                <w:color w:val="000000" w:themeColor="text1"/>
                <w:sz w:val="20"/>
                <w:szCs w:val="20"/>
                <w14:textFill>
                  <w14:solidFill>
                    <w14:schemeClr w14:val="tx1"/>
                  </w14:solidFill>
                </w14:textFill>
              </w:rPr>
            </w:pPr>
            <w:r>
              <w:rPr>
                <w:rFonts w:hint="default" w:ascii="Times New Roman" w:hAnsi="Times New Roman" w:eastAsia="仿宋_GB2312" w:cs="Times New Roman"/>
                <w:b/>
                <w:bCs/>
                <w:color w:val="000000" w:themeColor="text1"/>
                <w:sz w:val="20"/>
                <w:szCs w:val="20"/>
                <w14:textFill>
                  <w14:solidFill>
                    <w14:schemeClr w14:val="tx1"/>
                  </w14:solidFill>
                </w14:textFill>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5EE40AD0">
            <w:pPr>
              <w:widowControl/>
              <w:spacing w:line="360" w:lineRule="exact"/>
              <w:jc w:val="center"/>
              <w:rPr>
                <w:rFonts w:hint="default" w:ascii="Times New Roman" w:hAnsi="Times New Roman" w:eastAsia="仿宋_GB2312" w:cs="Times New Roman"/>
                <w:b/>
                <w:bCs/>
                <w:color w:val="000000" w:themeColor="text1"/>
                <w:sz w:val="20"/>
                <w:szCs w:val="20"/>
                <w14:textFill>
                  <w14:solidFill>
                    <w14:schemeClr w14:val="tx1"/>
                  </w14:solidFill>
                </w14:textFill>
              </w:rPr>
            </w:pPr>
            <w:r>
              <w:rPr>
                <w:rFonts w:hint="default" w:ascii="Times New Roman" w:hAnsi="Times New Roman" w:eastAsia="仿宋_GB2312" w:cs="Times New Roman"/>
                <w:b/>
                <w:bCs/>
                <w:color w:val="000000" w:themeColor="text1"/>
                <w:sz w:val="20"/>
                <w:szCs w:val="20"/>
                <w14:textFill>
                  <w14:solidFill>
                    <w14:schemeClr w14:val="tx1"/>
                  </w14:solidFill>
                </w14:textFill>
              </w:rPr>
              <w:t>202</w:t>
            </w:r>
            <w:r>
              <w:rPr>
                <w:rFonts w:hint="eastAsia" w:ascii="Times New Roman" w:hAnsi="Times New Roman" w:eastAsia="仿宋_GB2312" w:cs="Times New Roman"/>
                <w:b/>
                <w:bCs/>
                <w:color w:val="000000" w:themeColor="text1"/>
                <w:sz w:val="20"/>
                <w:szCs w:val="20"/>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20"/>
                <w:szCs w:val="20"/>
                <w14:textFill>
                  <w14:solidFill>
                    <w14:schemeClr w14:val="tx1"/>
                  </w14:solidFill>
                </w14:textFill>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12989C6E">
            <w:pPr>
              <w:widowControl/>
              <w:spacing w:line="360" w:lineRule="exact"/>
              <w:jc w:val="center"/>
              <w:rPr>
                <w:rFonts w:hint="default" w:ascii="Times New Roman" w:hAnsi="Times New Roman" w:eastAsia="仿宋_GB2312" w:cs="Times New Roman"/>
                <w:b/>
                <w:bCs/>
                <w:color w:val="000000" w:themeColor="text1"/>
                <w:sz w:val="20"/>
                <w:szCs w:val="20"/>
                <w14:textFill>
                  <w14:solidFill>
                    <w14:schemeClr w14:val="tx1"/>
                  </w14:solidFill>
                </w14:textFill>
              </w:rPr>
            </w:pPr>
            <w:r>
              <w:rPr>
                <w:rFonts w:hint="default" w:ascii="Times New Roman" w:hAnsi="Times New Roman" w:eastAsia="仿宋_GB2312" w:cs="Times New Roman"/>
                <w:b/>
                <w:bCs/>
                <w:color w:val="000000" w:themeColor="text1"/>
                <w:sz w:val="20"/>
                <w:szCs w:val="20"/>
                <w14:textFill>
                  <w14:solidFill>
                    <w14:schemeClr w14:val="tx1"/>
                  </w14:solidFill>
                </w14:textFill>
              </w:rPr>
              <w:t>控制率</w:t>
            </w:r>
          </w:p>
        </w:tc>
      </w:tr>
      <w:tr w14:paraId="21C17854">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58220760">
            <w:pPr>
              <w:widowControl/>
              <w:spacing w:line="360" w:lineRule="exact"/>
              <w:jc w:val="left"/>
              <w:rPr>
                <w:rFonts w:hint="default" w:ascii="Times New Roman" w:hAnsi="Times New Roman" w:eastAsia="仿宋_GB2312" w:cs="Times New Roman"/>
                <w:color w:val="000000" w:themeColor="text1"/>
                <w:sz w:val="20"/>
                <w:szCs w:val="20"/>
                <w14:textFill>
                  <w14:solidFill>
                    <w14:schemeClr w14:val="tx1"/>
                  </w14:solidFill>
                </w14:textFill>
              </w:rPr>
            </w:pPr>
          </w:p>
        </w:tc>
        <w:tc>
          <w:tcPr>
            <w:tcW w:w="2038" w:type="dxa"/>
            <w:gridSpan w:val="2"/>
            <w:tcBorders>
              <w:top w:val="single" w:color="auto" w:sz="4" w:space="0"/>
              <w:left w:val="nil"/>
              <w:bottom w:val="single" w:color="auto" w:sz="4" w:space="0"/>
              <w:right w:val="single" w:color="auto" w:sz="4" w:space="0"/>
            </w:tcBorders>
            <w:noWrap w:val="0"/>
            <w:vAlign w:val="center"/>
          </w:tcPr>
          <w:p w14:paraId="1FD56F1C">
            <w:pPr>
              <w:widowControl/>
              <w:spacing w:line="360" w:lineRule="exact"/>
              <w:jc w:val="center"/>
              <w:rPr>
                <w:rFonts w:hint="default" w:ascii="Times New Roman" w:hAnsi="Times New Roman" w:eastAsia="仿宋_GB2312" w:cs="Times New Roman"/>
                <w:color w:val="000000" w:themeColor="text1"/>
                <w:sz w:val="20"/>
                <w:szCs w:val="20"/>
                <w14:textFill>
                  <w14:solidFill>
                    <w14:schemeClr w14:val="tx1"/>
                  </w14:solidFill>
                </w14:textFill>
              </w:rPr>
            </w:pPr>
            <w:ins w:id="0" w:author="Administrator" w:date="2024-04-18T10:43:00Z">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20</w:t>
              </w:r>
            </w:ins>
            <w:r>
              <w:rPr>
                <w:rFonts w:hint="default" w:ascii="Times New Roman" w:hAnsi="Times New Roman" w:eastAsia="仿宋_GB2312" w:cs="Times New Roman"/>
                <w:color w:val="000000" w:themeColor="text1"/>
                <w:sz w:val="20"/>
                <w:szCs w:val="20"/>
                <w14:textFill>
                  <w14:solidFill>
                    <w14:schemeClr w14:val="tx1"/>
                  </w14:solidFill>
                </w14:textFill>
              </w:rPr>
              <w:t>　</w:t>
            </w:r>
          </w:p>
        </w:tc>
        <w:tc>
          <w:tcPr>
            <w:tcW w:w="2240" w:type="dxa"/>
            <w:gridSpan w:val="2"/>
            <w:tcBorders>
              <w:top w:val="single" w:color="auto" w:sz="4" w:space="0"/>
              <w:left w:val="nil"/>
              <w:bottom w:val="single" w:color="auto" w:sz="4" w:space="0"/>
              <w:right w:val="single" w:color="auto" w:sz="4" w:space="0"/>
            </w:tcBorders>
            <w:noWrap w:val="0"/>
            <w:vAlign w:val="center"/>
          </w:tcPr>
          <w:p w14:paraId="326D03E3">
            <w:pPr>
              <w:widowControl/>
              <w:spacing w:line="360" w:lineRule="exact"/>
              <w:jc w:val="center"/>
              <w:rPr>
                <w:rFonts w:hint="default" w:ascii="Times New Roman" w:hAnsi="Times New Roman" w:eastAsia="仿宋_GB2312" w:cs="Times New Roman"/>
                <w:color w:val="000000" w:themeColor="text1"/>
                <w:sz w:val="20"/>
                <w:szCs w:val="20"/>
                <w14:textFill>
                  <w14:solidFill>
                    <w14:schemeClr w14:val="tx1"/>
                  </w14:solidFill>
                </w14:textFill>
              </w:rPr>
            </w:pPr>
            <w:ins w:id="1" w:author="Administrator" w:date="2024-04-18T10:43:00Z">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6</w:t>
              </w:r>
            </w:ins>
            <w:r>
              <w:rPr>
                <w:rFonts w:hint="default" w:ascii="Times New Roman" w:hAnsi="Times New Roman" w:eastAsia="仿宋_GB2312" w:cs="Times New Roman"/>
                <w:color w:val="000000" w:themeColor="text1"/>
                <w:sz w:val="20"/>
                <w:szCs w:val="20"/>
                <w14:textFill>
                  <w14:solidFill>
                    <w14:schemeClr w14:val="tx1"/>
                  </w14:solidFill>
                </w14:textFill>
              </w:rPr>
              <w:t>　</w:t>
            </w:r>
          </w:p>
        </w:tc>
        <w:tc>
          <w:tcPr>
            <w:tcW w:w="2041" w:type="dxa"/>
            <w:gridSpan w:val="2"/>
            <w:tcBorders>
              <w:top w:val="single" w:color="auto" w:sz="4" w:space="0"/>
              <w:left w:val="nil"/>
              <w:bottom w:val="single" w:color="auto" w:sz="4" w:space="0"/>
              <w:right w:val="single" w:color="auto" w:sz="4" w:space="0"/>
            </w:tcBorders>
            <w:noWrap w:val="0"/>
            <w:vAlign w:val="center"/>
          </w:tcPr>
          <w:p w14:paraId="3F38C842">
            <w:pPr>
              <w:widowControl/>
              <w:spacing w:line="360" w:lineRule="exact"/>
              <w:jc w:val="cente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pPr>
            <w:ins w:id="2" w:author="Administrator" w:date="2024-04-18T10:43:00Z">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30</w:t>
              </w:r>
            </w:ins>
            <w:r>
              <w:rPr>
                <w:rFonts w:hint="eastAsia" w:ascii="Times New Roman" w:hAnsi="Times New Roman" w:eastAsia="仿宋_GB2312" w:cs="Times New Roman"/>
                <w:color w:val="000000" w:themeColor="text1"/>
                <w:sz w:val="20"/>
                <w:szCs w:val="20"/>
                <w:lang w:val="en-US" w:eastAsia="zh-CN"/>
                <w14:textFill>
                  <w14:solidFill>
                    <w14:schemeClr w14:val="tx1"/>
                  </w14:solidFill>
                </w14:textFill>
              </w:rPr>
              <w:t>%</w:t>
            </w:r>
          </w:p>
        </w:tc>
      </w:tr>
      <w:tr w14:paraId="2AB8B57C">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90AC4BC">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2D9004A6">
            <w:pPr>
              <w:widowControl/>
              <w:spacing w:line="360" w:lineRule="exact"/>
              <w:jc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202</w:t>
            </w:r>
            <w:r>
              <w:rPr>
                <w:rFonts w:hint="eastAsia" w:ascii="Times New Roman" w:hAnsi="Times New Roman" w:eastAsia="仿宋_GB2312" w:cs="Times New Roman"/>
                <w:b/>
                <w:bCs/>
                <w:color w:val="auto"/>
                <w:sz w:val="20"/>
                <w:szCs w:val="20"/>
                <w:lang w:val="en-US" w:eastAsia="zh-CN"/>
              </w:rPr>
              <w:t>2</w:t>
            </w:r>
            <w:r>
              <w:rPr>
                <w:rFonts w:hint="default" w:ascii="Times New Roman" w:hAnsi="Times New Roman" w:eastAsia="仿宋_GB2312" w:cs="Times New Roman"/>
                <w:b/>
                <w:bCs/>
                <w:color w:val="auto"/>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39D59E3D">
            <w:pPr>
              <w:widowControl/>
              <w:spacing w:line="360" w:lineRule="exact"/>
              <w:jc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202</w:t>
            </w:r>
            <w:r>
              <w:rPr>
                <w:rFonts w:hint="eastAsia" w:ascii="Times New Roman" w:hAnsi="Times New Roman" w:eastAsia="仿宋_GB2312" w:cs="Times New Roman"/>
                <w:b/>
                <w:bCs/>
                <w:color w:val="auto"/>
                <w:sz w:val="20"/>
                <w:szCs w:val="20"/>
                <w:lang w:val="en-US" w:eastAsia="zh-CN"/>
              </w:rPr>
              <w:t>3</w:t>
            </w:r>
            <w:r>
              <w:rPr>
                <w:rFonts w:hint="default" w:ascii="Times New Roman" w:hAnsi="Times New Roman" w:eastAsia="仿宋_GB2312" w:cs="Times New Roman"/>
                <w:b/>
                <w:bCs/>
                <w:color w:val="auto"/>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06BDEB97">
            <w:pPr>
              <w:widowControl/>
              <w:spacing w:line="360" w:lineRule="exact"/>
              <w:jc w:val="center"/>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202</w:t>
            </w:r>
            <w:r>
              <w:rPr>
                <w:rFonts w:hint="eastAsia" w:ascii="Times New Roman" w:hAnsi="Times New Roman" w:eastAsia="仿宋_GB2312" w:cs="Times New Roman"/>
                <w:b/>
                <w:bCs/>
                <w:color w:val="auto"/>
                <w:sz w:val="20"/>
                <w:szCs w:val="20"/>
                <w:lang w:val="en-US" w:eastAsia="zh-CN"/>
              </w:rPr>
              <w:t>3</w:t>
            </w:r>
            <w:r>
              <w:rPr>
                <w:rFonts w:hint="default" w:ascii="Times New Roman" w:hAnsi="Times New Roman" w:eastAsia="仿宋_GB2312" w:cs="Times New Roman"/>
                <w:b/>
                <w:bCs/>
                <w:color w:val="auto"/>
                <w:sz w:val="20"/>
                <w:szCs w:val="20"/>
              </w:rPr>
              <w:t>年决算数</w:t>
            </w:r>
          </w:p>
        </w:tc>
      </w:tr>
      <w:tr w14:paraId="417E224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591E0E7">
            <w:pPr>
              <w:widowControl/>
              <w:spacing w:line="360" w:lineRule="exact"/>
              <w:jc w:val="left"/>
              <w:rPr>
                <w:rFonts w:hint="eastAsia"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三公经费</w:t>
            </w:r>
            <w:r>
              <w:rPr>
                <w:rFonts w:hint="eastAsia" w:ascii="Times New Roman" w:hAnsi="Times New Roman" w:eastAsia="仿宋_GB2312" w:cs="Times New Roman"/>
                <w:color w:val="auto"/>
                <w:sz w:val="20"/>
                <w:szCs w:val="20"/>
                <w:lang w:val="en-US" w:eastAsia="zh-CN"/>
              </w:rPr>
              <w:t>:</w:t>
            </w:r>
          </w:p>
        </w:tc>
        <w:tc>
          <w:tcPr>
            <w:tcW w:w="2038" w:type="dxa"/>
            <w:gridSpan w:val="2"/>
            <w:tcBorders>
              <w:top w:val="single" w:color="auto" w:sz="4" w:space="0"/>
              <w:left w:val="nil"/>
              <w:bottom w:val="single" w:color="auto" w:sz="4" w:space="0"/>
              <w:right w:val="single" w:color="000000" w:sz="4" w:space="0"/>
            </w:tcBorders>
            <w:noWrap w:val="0"/>
            <w:vAlign w:val="center"/>
          </w:tcPr>
          <w:p w14:paraId="22BE7B96">
            <w:pPr>
              <w:widowControl/>
              <w:spacing w:line="360" w:lineRule="exact"/>
              <w:jc w:val="center"/>
              <w:rPr>
                <w:rFonts w:hint="default" w:ascii="Times New Roman" w:hAnsi="Times New Roman" w:eastAsia="仿宋_GB2312" w:cs="Times New Roman"/>
                <w:color w:val="auto"/>
                <w:sz w:val="20"/>
                <w:szCs w:val="20"/>
              </w:rPr>
            </w:pPr>
            <w:ins w:id="3" w:author="Administrator" w:date="2024-04-18T10:44:00Z">
              <w:r>
                <w:rPr>
                  <w:rFonts w:hint="eastAsia" w:ascii="Times New Roman" w:hAnsi="Times New Roman" w:eastAsia="仿宋_GB2312" w:cs="Times New Roman"/>
                  <w:color w:val="auto"/>
                  <w:sz w:val="20"/>
                  <w:szCs w:val="20"/>
                  <w:lang w:val="en-US" w:eastAsia="zh-CN"/>
                </w:rPr>
                <w:t>4.5</w:t>
              </w:r>
            </w:ins>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97E7D55">
            <w:pPr>
              <w:widowControl/>
              <w:spacing w:line="360" w:lineRule="exact"/>
              <w:jc w:val="center"/>
              <w:rPr>
                <w:rFonts w:hint="default" w:ascii="Times New Roman" w:hAnsi="Times New Roman" w:eastAsia="仿宋_GB2312" w:cs="Times New Roman"/>
                <w:color w:val="auto"/>
                <w:sz w:val="20"/>
                <w:szCs w:val="20"/>
              </w:rPr>
            </w:pPr>
            <w:ins w:id="4" w:author="Administrator" w:date="2024-04-18T14:30:00Z">
              <w:r>
                <w:rPr>
                  <w:rFonts w:hint="eastAsia" w:ascii="Times New Roman" w:hAnsi="Times New Roman" w:eastAsia="仿宋_GB2312" w:cs="Times New Roman"/>
                  <w:color w:val="auto"/>
                  <w:sz w:val="20"/>
                  <w:szCs w:val="20"/>
                  <w:lang w:val="en-US" w:eastAsia="zh-CN"/>
                </w:rPr>
                <w:t>4.5</w:t>
              </w:r>
            </w:ins>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83139C0">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4.5</w:t>
            </w:r>
            <w:r>
              <w:rPr>
                <w:rFonts w:hint="default" w:ascii="Times New Roman" w:hAnsi="Times New Roman" w:eastAsia="仿宋_GB2312" w:cs="Times New Roman"/>
                <w:color w:val="auto"/>
                <w:sz w:val="20"/>
                <w:szCs w:val="20"/>
              </w:rPr>
              <w:t>　</w:t>
            </w:r>
          </w:p>
        </w:tc>
      </w:tr>
      <w:tr w14:paraId="07ABD4A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9E08FF8">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BD7CED6">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778632D">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97BD6BF">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67C9CE5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46CC202">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438F741A">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39A1B77D">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BACE40D">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4EF58F7C">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06AEA97">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41FA63D8">
            <w:pPr>
              <w:widowControl/>
              <w:spacing w:line="360" w:lineRule="exact"/>
              <w:jc w:val="center"/>
              <w:rPr>
                <w:rFonts w:hint="default" w:ascii="Times New Roman" w:hAnsi="Times New Roman" w:eastAsia="仿宋_GB2312" w:cs="Times New Roman"/>
                <w:color w:val="auto"/>
                <w:sz w:val="20"/>
                <w:szCs w:val="20"/>
              </w:rPr>
            </w:pPr>
            <w:ins w:id="5" w:author="Administrator" w:date="2024-04-18T10:44:00Z">
              <w:r>
                <w:rPr>
                  <w:rFonts w:hint="eastAsia" w:ascii="Times New Roman" w:hAnsi="Times New Roman" w:eastAsia="仿宋_GB2312" w:cs="Times New Roman"/>
                  <w:color w:val="auto"/>
                  <w:sz w:val="20"/>
                  <w:szCs w:val="20"/>
                  <w:lang w:val="en-US" w:eastAsia="zh-CN"/>
                </w:rPr>
                <w:t>4.5</w:t>
              </w:r>
            </w:ins>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CC8C240">
            <w:pPr>
              <w:widowControl/>
              <w:spacing w:line="360" w:lineRule="exact"/>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　</w:t>
            </w:r>
            <w:ins w:id="6" w:author="Administrator" w:date="2024-04-18T14:30:00Z">
              <w:r>
                <w:rPr>
                  <w:rFonts w:hint="eastAsia" w:ascii="Times New Roman" w:hAnsi="Times New Roman" w:eastAsia="仿宋_GB2312" w:cs="Times New Roman"/>
                  <w:color w:val="auto"/>
                  <w:sz w:val="20"/>
                  <w:szCs w:val="20"/>
                  <w:lang w:val="en-US" w:eastAsia="zh-CN"/>
                </w:rPr>
                <w:t>4.5</w:t>
              </w:r>
            </w:ins>
          </w:p>
        </w:tc>
        <w:tc>
          <w:tcPr>
            <w:tcW w:w="2041" w:type="dxa"/>
            <w:gridSpan w:val="2"/>
            <w:tcBorders>
              <w:top w:val="single" w:color="auto" w:sz="4" w:space="0"/>
              <w:left w:val="nil"/>
              <w:bottom w:val="single" w:color="auto" w:sz="4" w:space="0"/>
              <w:right w:val="single" w:color="000000" w:sz="4" w:space="0"/>
            </w:tcBorders>
            <w:noWrap w:val="0"/>
            <w:vAlign w:val="center"/>
          </w:tcPr>
          <w:p w14:paraId="3863871F">
            <w:pPr>
              <w:widowControl/>
              <w:spacing w:line="360" w:lineRule="exact"/>
              <w:jc w:val="center"/>
              <w:rPr>
                <w:rFonts w:hint="default" w:ascii="Times New Roman" w:hAnsi="Times New Roman" w:eastAsia="仿宋_GB2312" w:cs="Times New Roman"/>
                <w:color w:val="auto"/>
                <w:sz w:val="20"/>
                <w:szCs w:val="20"/>
              </w:rPr>
            </w:pPr>
            <w:ins w:id="7" w:author="Administrator" w:date="2024-04-19T15:25:00Z">
              <w:r>
                <w:rPr>
                  <w:rFonts w:hint="eastAsia" w:ascii="Times New Roman" w:hAnsi="Times New Roman" w:eastAsia="仿宋_GB2312" w:cs="Times New Roman"/>
                  <w:color w:val="auto"/>
                  <w:sz w:val="20"/>
                  <w:szCs w:val="20"/>
                  <w:lang w:val="en-US" w:eastAsia="zh-CN"/>
                </w:rPr>
                <w:t>4.5</w:t>
              </w:r>
            </w:ins>
            <w:r>
              <w:rPr>
                <w:rFonts w:hint="default" w:ascii="Times New Roman" w:hAnsi="Times New Roman" w:eastAsia="仿宋_GB2312" w:cs="Times New Roman"/>
                <w:color w:val="auto"/>
                <w:sz w:val="20"/>
                <w:szCs w:val="20"/>
              </w:rPr>
              <w:t>　</w:t>
            </w:r>
          </w:p>
        </w:tc>
      </w:tr>
      <w:tr w14:paraId="1B16459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523C640">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CC78ACB">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DAEC783">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173464C">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59A400E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7630DF0">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70FDEB49">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20EECAC">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A5A2A6D">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6CF9B26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ED12703">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01939A5E">
            <w:pPr>
              <w:widowControl/>
              <w:spacing w:line="360" w:lineRule="exact"/>
              <w:jc w:val="center"/>
              <w:rPr>
                <w:rFonts w:hint="default" w:ascii="Times New Roman" w:hAnsi="Times New Roman" w:eastAsia="仿宋_GB2312" w:cs="Times New Roman"/>
                <w:color w:val="auto"/>
                <w:sz w:val="20"/>
                <w:szCs w:val="20"/>
              </w:rPr>
            </w:pPr>
            <w:ins w:id="8" w:author="Administrator" w:date="2024-04-18T11:06:00Z">
              <w:r>
                <w:rPr>
                  <w:rFonts w:hint="eastAsia" w:ascii="Times New Roman" w:hAnsi="Times New Roman" w:eastAsia="仿宋_GB2312" w:cs="Times New Roman"/>
                  <w:color w:val="auto"/>
                  <w:sz w:val="20"/>
                  <w:szCs w:val="20"/>
                  <w:lang w:val="en-US" w:eastAsia="zh-CN"/>
                </w:rPr>
                <w:t>4.9</w:t>
              </w:r>
            </w:ins>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1EED880D">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771A961A">
            <w:pPr>
              <w:widowControl/>
              <w:spacing w:line="360" w:lineRule="exact"/>
              <w:jc w:val="center"/>
              <w:rPr>
                <w:rFonts w:hint="default" w:ascii="Times New Roman" w:hAnsi="Times New Roman" w:eastAsia="仿宋_GB2312" w:cs="Times New Roman"/>
                <w:color w:val="auto"/>
                <w:sz w:val="20"/>
                <w:szCs w:val="20"/>
              </w:rPr>
            </w:pPr>
            <w:ins w:id="9" w:author="Administrator" w:date="2024-04-19T15:26:00Z">
              <w:r>
                <w:rPr>
                  <w:rFonts w:hint="eastAsia" w:ascii="Times New Roman" w:hAnsi="Times New Roman" w:eastAsia="仿宋_GB2312" w:cs="Times New Roman"/>
                  <w:color w:val="auto"/>
                  <w:sz w:val="20"/>
                  <w:szCs w:val="20"/>
                  <w:lang w:val="en-US" w:eastAsia="zh-CN"/>
                </w:rPr>
                <w:t>152.48</w:t>
              </w:r>
            </w:ins>
            <w:r>
              <w:rPr>
                <w:rFonts w:hint="default" w:ascii="Times New Roman" w:hAnsi="Times New Roman" w:eastAsia="仿宋_GB2312" w:cs="Times New Roman"/>
                <w:color w:val="auto"/>
                <w:sz w:val="20"/>
                <w:szCs w:val="20"/>
              </w:rPr>
              <w:t>　</w:t>
            </w:r>
          </w:p>
        </w:tc>
      </w:tr>
      <w:tr w14:paraId="24658F5F">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5BFCDE0">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7B2DB4E">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3627BF2F">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2E87A32">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717F543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375F239">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5806CE2B">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w:t>
            </w: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0EBF1F10">
            <w:pPr>
              <w:widowControl/>
              <w:spacing w:line="360" w:lineRule="exact"/>
              <w:jc w:val="center"/>
              <w:rPr>
                <w:rFonts w:hint="eastAsia"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　</w:t>
            </w:r>
            <w:r>
              <w:rPr>
                <w:rFonts w:hint="eastAsia" w:ascii="Times New Roman" w:hAnsi="Times New Roman" w:eastAsia="仿宋_GB2312" w:cs="Times New Roman"/>
                <w:color w:val="auto"/>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7B4C2BA5">
            <w:pPr>
              <w:widowControl/>
              <w:spacing w:line="360" w:lineRule="exact"/>
              <w:jc w:val="center"/>
              <w:rPr>
                <w:rFonts w:hint="default" w:ascii="Times New Roman" w:hAnsi="Times New Roman" w:eastAsia="仿宋_GB2312" w:cs="Times New Roman"/>
                <w:color w:val="auto"/>
                <w:sz w:val="20"/>
                <w:szCs w:val="20"/>
              </w:rPr>
            </w:pPr>
            <w:ins w:id="10" w:author="Administrator" w:date="2024-04-19T15:27:00Z">
              <w:r>
                <w:rPr>
                  <w:rFonts w:hint="eastAsia" w:ascii="Times New Roman" w:hAnsi="Times New Roman" w:eastAsia="仿宋_GB2312" w:cs="Times New Roman"/>
                  <w:color w:val="auto"/>
                  <w:sz w:val="20"/>
                  <w:szCs w:val="20"/>
                  <w:lang w:val="en-US" w:eastAsia="zh-CN"/>
                </w:rPr>
                <w:t>152.48</w:t>
              </w:r>
            </w:ins>
            <w:r>
              <w:rPr>
                <w:rFonts w:hint="default" w:ascii="Times New Roman" w:hAnsi="Times New Roman" w:eastAsia="仿宋_GB2312" w:cs="Times New Roman"/>
                <w:color w:val="auto"/>
                <w:sz w:val="20"/>
                <w:szCs w:val="20"/>
              </w:rPr>
              <w:t>　</w:t>
            </w:r>
          </w:p>
        </w:tc>
      </w:tr>
      <w:tr w14:paraId="52ED93D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0A99E2D">
            <w:pPr>
              <w:widowControl/>
              <w:spacing w:line="360" w:lineRule="exact"/>
              <w:jc w:val="center"/>
              <w:rPr>
                <w:rFonts w:hint="default" w:ascii="Times New Roman" w:hAnsi="Times New Roman" w:eastAsia="仿宋_GB2312" w:cs="Times New Roman"/>
                <w:color w:val="auto"/>
                <w:sz w:val="20"/>
                <w:szCs w:val="20"/>
              </w:rPr>
            </w:pPr>
            <w:ins w:id="11" w:author="Administrator" w:date="2024-04-18T11:07:00Z">
              <w:bookmarkStart w:id="0" w:name="_GoBack"/>
              <w:r>
                <w:rPr>
                  <w:rFonts w:hint="eastAsia" w:ascii="Times New Roman" w:hAnsi="Times New Roman" w:eastAsia="仿宋_GB2312" w:cs="Times New Roman"/>
                  <w:color w:val="auto"/>
                  <w:sz w:val="20"/>
                  <w:szCs w:val="20"/>
                  <w:u w:val="none"/>
                  <w:lang w:val="en-US" w:eastAsia="zh-CN"/>
                </w:rPr>
                <w:t xml:space="preserve">  </w:t>
              </w:r>
            </w:ins>
            <w:ins w:id="12" w:author="Administrator" w:date="2024-04-18T11:06:00Z">
              <w:r>
                <w:rPr>
                  <w:rFonts w:hint="eastAsia" w:ascii="Times New Roman" w:hAnsi="Times New Roman" w:eastAsia="仿宋_GB2312" w:cs="Times New Roman"/>
                  <w:color w:val="auto"/>
                  <w:sz w:val="20"/>
                  <w:szCs w:val="20"/>
                  <w:u w:val="none"/>
                  <w:lang w:val="en-US" w:eastAsia="zh-CN"/>
                </w:rPr>
                <w:t>3、其他事业发展</w:t>
              </w:r>
            </w:ins>
            <w:ins w:id="13" w:author="Administrator" w:date="2024-04-18T11:07:00Z">
              <w:r>
                <w:rPr>
                  <w:rFonts w:hint="eastAsia" w:ascii="Times New Roman" w:hAnsi="Times New Roman" w:eastAsia="仿宋_GB2312" w:cs="Times New Roman"/>
                  <w:color w:val="auto"/>
                  <w:sz w:val="20"/>
                  <w:szCs w:val="20"/>
                  <w:u w:val="none"/>
                  <w:lang w:val="en-US" w:eastAsia="zh-CN"/>
                </w:rPr>
                <w:t>类资金</w:t>
              </w:r>
            </w:ins>
            <w:r>
              <w:rPr>
                <w:rFonts w:hint="default" w:ascii="Times New Roman" w:hAnsi="Times New Roman" w:eastAsia="仿宋_GB2312" w:cs="Times New Roman"/>
                <w:color w:val="auto"/>
                <w:sz w:val="20"/>
                <w:szCs w:val="20"/>
                <w:u w:val="none"/>
              </w:rPr>
              <w:t>……</w:t>
            </w:r>
            <w:bookmarkEnd w:id="0"/>
          </w:p>
        </w:tc>
        <w:tc>
          <w:tcPr>
            <w:tcW w:w="2038" w:type="dxa"/>
            <w:gridSpan w:val="2"/>
            <w:tcBorders>
              <w:top w:val="single" w:color="auto" w:sz="4" w:space="0"/>
              <w:left w:val="nil"/>
              <w:bottom w:val="single" w:color="auto" w:sz="4" w:space="0"/>
              <w:right w:val="single" w:color="000000" w:sz="4" w:space="0"/>
            </w:tcBorders>
            <w:noWrap w:val="0"/>
            <w:vAlign w:val="center"/>
          </w:tcPr>
          <w:p w14:paraId="11DE8AC2">
            <w:pPr>
              <w:widowControl/>
              <w:spacing w:line="360" w:lineRule="exact"/>
              <w:jc w:val="center"/>
              <w:rPr>
                <w:rFonts w:hint="default" w:ascii="Times New Roman" w:hAnsi="Times New Roman" w:eastAsia="仿宋_GB2312" w:cs="Times New Roman"/>
                <w:color w:val="auto"/>
                <w:sz w:val="20"/>
                <w:szCs w:val="20"/>
                <w:lang w:val="en-US" w:eastAsia="zh-CN"/>
              </w:rPr>
            </w:pPr>
            <w:ins w:id="14" w:author="Administrator" w:date="2024-04-18T14:28:00Z">
              <w:r>
                <w:rPr>
                  <w:rFonts w:hint="eastAsia" w:ascii="Times New Roman" w:hAnsi="Times New Roman" w:eastAsia="仿宋_GB2312" w:cs="Times New Roman"/>
                  <w:color w:val="auto"/>
                  <w:sz w:val="20"/>
                  <w:szCs w:val="20"/>
                  <w:lang w:val="en-US" w:eastAsia="zh-CN"/>
                </w:rPr>
                <w:t>4.9</w:t>
              </w:r>
            </w:ins>
          </w:p>
        </w:tc>
        <w:tc>
          <w:tcPr>
            <w:tcW w:w="2240" w:type="dxa"/>
            <w:gridSpan w:val="2"/>
            <w:tcBorders>
              <w:top w:val="single" w:color="auto" w:sz="4" w:space="0"/>
              <w:left w:val="nil"/>
              <w:bottom w:val="single" w:color="auto" w:sz="4" w:space="0"/>
              <w:right w:val="single" w:color="000000" w:sz="4" w:space="0"/>
            </w:tcBorders>
            <w:noWrap w:val="0"/>
            <w:vAlign w:val="center"/>
          </w:tcPr>
          <w:p w14:paraId="257B843F">
            <w:pPr>
              <w:widowControl/>
              <w:spacing w:line="360" w:lineRule="exact"/>
              <w:jc w:val="center"/>
              <w:rPr>
                <w:rFonts w:hint="eastAsia" w:ascii="Times New Roman" w:hAnsi="Times New Roman" w:eastAsia="仿宋_GB2312" w:cs="Times New Roman"/>
                <w:color w:val="auto"/>
                <w:sz w:val="20"/>
                <w:szCs w:val="20"/>
                <w:lang w:val="en-US" w:eastAsia="zh-CN"/>
              </w:rPr>
            </w:pPr>
            <w:r>
              <w:rPr>
                <w:rFonts w:hint="eastAsia" w:ascii="Times New Roman" w:hAnsi="Times New Roman" w:eastAsia="仿宋_GB2312" w:cs="Times New Roman"/>
                <w:color w:val="auto"/>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27079044">
            <w:pPr>
              <w:widowControl/>
              <w:spacing w:line="360" w:lineRule="exact"/>
              <w:jc w:val="center"/>
              <w:rPr>
                <w:rFonts w:hint="eastAsia" w:ascii="Times New Roman" w:hAnsi="Times New Roman" w:eastAsia="仿宋_GB2312" w:cs="Times New Roman"/>
                <w:color w:val="auto"/>
                <w:sz w:val="20"/>
                <w:szCs w:val="20"/>
                <w:lang w:val="en-US" w:eastAsia="zh-CN"/>
              </w:rPr>
            </w:pPr>
            <w:r>
              <w:rPr>
                <w:rFonts w:hint="eastAsia" w:ascii="Times New Roman" w:hAnsi="Times New Roman" w:eastAsia="仿宋_GB2312" w:cs="Times New Roman"/>
                <w:color w:val="auto"/>
                <w:sz w:val="20"/>
                <w:szCs w:val="20"/>
                <w:lang w:val="en-US" w:eastAsia="zh-CN"/>
              </w:rPr>
              <w:t>0</w:t>
            </w:r>
          </w:p>
        </w:tc>
      </w:tr>
      <w:tr w14:paraId="7178890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C07E698">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3、省级专项资金（</w:t>
            </w:r>
            <w:r>
              <w:rPr>
                <w:rFonts w:hint="eastAsia" w:ascii="Times New Roman" w:hAnsi="Times New Roman" w:eastAsia="仿宋_GB2312" w:cs="Times New Roman"/>
                <w:color w:val="auto"/>
                <w:sz w:val="20"/>
                <w:szCs w:val="20"/>
                <w:lang w:eastAsia="zh-CN"/>
              </w:rPr>
              <w:t>每</w:t>
            </w:r>
            <w:r>
              <w:rPr>
                <w:rFonts w:hint="default" w:ascii="Times New Roman" w:hAnsi="Times New Roman" w:eastAsia="仿宋_GB2312" w:cs="Times New Roman"/>
                <w:color w:val="auto"/>
                <w:sz w:val="20"/>
                <w:szCs w:val="20"/>
              </w:rPr>
              <w:t>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14:paraId="136A0873">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3B719E6A">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FDA1719">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004413B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4A5CACC">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w:t>
            </w:r>
          </w:p>
        </w:tc>
        <w:tc>
          <w:tcPr>
            <w:tcW w:w="2038" w:type="dxa"/>
            <w:gridSpan w:val="2"/>
            <w:tcBorders>
              <w:top w:val="single" w:color="auto" w:sz="4" w:space="0"/>
              <w:left w:val="nil"/>
              <w:bottom w:val="single" w:color="auto" w:sz="4" w:space="0"/>
              <w:right w:val="single" w:color="000000" w:sz="4" w:space="0"/>
            </w:tcBorders>
            <w:noWrap w:val="0"/>
            <w:vAlign w:val="center"/>
          </w:tcPr>
          <w:p w14:paraId="2C7EB2CF">
            <w:pPr>
              <w:widowControl/>
              <w:spacing w:line="360" w:lineRule="exact"/>
              <w:jc w:val="center"/>
              <w:rPr>
                <w:rFonts w:hint="default" w:ascii="Times New Roman" w:hAnsi="Times New Roman" w:eastAsia="仿宋_GB2312" w:cs="Times New Roman"/>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14:paraId="1442D1EA">
            <w:pPr>
              <w:widowControl/>
              <w:spacing w:line="360" w:lineRule="exact"/>
              <w:jc w:val="center"/>
              <w:rPr>
                <w:rFonts w:hint="default" w:ascii="Times New Roman" w:hAnsi="Times New Roman" w:eastAsia="仿宋_GB2312" w:cs="Times New Roman"/>
                <w:color w:val="auto"/>
                <w:sz w:val="20"/>
                <w:szCs w:val="20"/>
              </w:rPr>
            </w:pPr>
          </w:p>
        </w:tc>
        <w:tc>
          <w:tcPr>
            <w:tcW w:w="2041" w:type="dxa"/>
            <w:gridSpan w:val="2"/>
            <w:tcBorders>
              <w:top w:val="single" w:color="auto" w:sz="4" w:space="0"/>
              <w:left w:val="nil"/>
              <w:bottom w:val="single" w:color="auto" w:sz="4" w:space="0"/>
              <w:right w:val="single" w:color="000000" w:sz="4" w:space="0"/>
            </w:tcBorders>
            <w:noWrap w:val="0"/>
            <w:vAlign w:val="center"/>
          </w:tcPr>
          <w:p w14:paraId="1A4AF103">
            <w:pPr>
              <w:widowControl/>
              <w:spacing w:line="360" w:lineRule="exact"/>
              <w:jc w:val="center"/>
              <w:rPr>
                <w:rFonts w:hint="default" w:ascii="Times New Roman" w:hAnsi="Times New Roman" w:eastAsia="仿宋_GB2312" w:cs="Times New Roman"/>
                <w:color w:val="auto"/>
                <w:sz w:val="20"/>
                <w:szCs w:val="20"/>
              </w:rPr>
            </w:pPr>
          </w:p>
        </w:tc>
      </w:tr>
      <w:tr w14:paraId="6AB9D70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1B4FFAA">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374A228F">
            <w:pPr>
              <w:widowControl/>
              <w:spacing w:line="360" w:lineRule="exact"/>
              <w:jc w:val="center"/>
              <w:rPr>
                <w:rFonts w:hint="default" w:ascii="Times New Roman" w:hAnsi="Times New Roman" w:eastAsia="仿宋_GB2312" w:cs="Times New Roman"/>
                <w:color w:val="auto"/>
                <w:sz w:val="20"/>
                <w:szCs w:val="20"/>
              </w:rPr>
            </w:pPr>
            <w:ins w:id="15" w:author="Administrator" w:date="2024-04-18T14:28:00Z">
              <w:r>
                <w:rPr>
                  <w:rFonts w:hint="eastAsia" w:ascii="Times New Roman" w:hAnsi="Times New Roman" w:eastAsia="仿宋_GB2312" w:cs="Times New Roman"/>
                  <w:color w:val="auto"/>
                  <w:sz w:val="20"/>
                  <w:szCs w:val="20"/>
                  <w:lang w:val="en-US" w:eastAsia="zh-CN"/>
                </w:rPr>
                <w:t>21.7</w:t>
              </w:r>
            </w:ins>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5BD5247D">
            <w:pPr>
              <w:widowControl/>
              <w:spacing w:line="360" w:lineRule="exact"/>
              <w:jc w:val="center"/>
              <w:rPr>
                <w:rFonts w:hint="default" w:ascii="Times New Roman" w:hAnsi="Times New Roman" w:eastAsia="仿宋_GB2312" w:cs="Times New Roman"/>
                <w:color w:val="auto"/>
                <w:sz w:val="20"/>
                <w:szCs w:val="20"/>
              </w:rPr>
            </w:pPr>
            <w:ins w:id="16" w:author="Administrator" w:date="2024-04-18T14:30:00Z">
              <w:r>
                <w:rPr>
                  <w:rFonts w:hint="eastAsia" w:ascii="Times New Roman" w:hAnsi="Times New Roman" w:eastAsia="仿宋_GB2312" w:cs="Times New Roman"/>
                  <w:color w:val="auto"/>
                  <w:sz w:val="20"/>
                  <w:szCs w:val="20"/>
                  <w:lang w:val="en-US" w:eastAsia="zh-CN"/>
                </w:rPr>
                <w:t>28.97</w:t>
              </w:r>
            </w:ins>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4E9FE9EE">
            <w:pPr>
              <w:widowControl/>
              <w:spacing w:line="360" w:lineRule="exact"/>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　</w:t>
            </w:r>
            <w:ins w:id="17" w:author="Administrator" w:date="2024-04-19T15:28:00Z">
              <w:r>
                <w:rPr>
                  <w:rFonts w:hint="eastAsia" w:ascii="Times New Roman" w:hAnsi="Times New Roman" w:eastAsia="仿宋_GB2312" w:cs="Times New Roman"/>
                  <w:color w:val="auto"/>
                  <w:sz w:val="20"/>
                  <w:szCs w:val="20"/>
                  <w:lang w:val="en-US" w:eastAsia="zh-CN"/>
                </w:rPr>
                <w:t>143.42</w:t>
              </w:r>
            </w:ins>
          </w:p>
        </w:tc>
      </w:tr>
      <w:tr w14:paraId="35DC28A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3BC9BE9">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FCA3B80">
            <w:pPr>
              <w:widowControl/>
              <w:spacing w:line="360" w:lineRule="exact"/>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　</w:t>
            </w:r>
            <w:ins w:id="18" w:author="Administrator" w:date="2024-04-18T14:28:00Z">
              <w:r>
                <w:rPr>
                  <w:rFonts w:hint="eastAsia" w:ascii="Times New Roman" w:hAnsi="Times New Roman" w:eastAsia="仿宋_GB2312" w:cs="Times New Roman"/>
                  <w:color w:val="auto"/>
                  <w:sz w:val="20"/>
                  <w:szCs w:val="20"/>
                  <w:lang w:val="en-US" w:eastAsia="zh-CN"/>
                </w:rPr>
                <w:t>0.8</w:t>
              </w:r>
            </w:ins>
          </w:p>
        </w:tc>
        <w:tc>
          <w:tcPr>
            <w:tcW w:w="2240" w:type="dxa"/>
            <w:gridSpan w:val="2"/>
            <w:tcBorders>
              <w:top w:val="single" w:color="auto" w:sz="4" w:space="0"/>
              <w:left w:val="nil"/>
              <w:bottom w:val="single" w:color="auto" w:sz="4" w:space="0"/>
              <w:right w:val="single" w:color="000000" w:sz="4" w:space="0"/>
            </w:tcBorders>
            <w:noWrap w:val="0"/>
            <w:vAlign w:val="center"/>
          </w:tcPr>
          <w:p w14:paraId="09D428FC">
            <w:pPr>
              <w:widowControl/>
              <w:spacing w:line="360" w:lineRule="exact"/>
              <w:jc w:val="center"/>
              <w:rPr>
                <w:rFonts w:hint="default" w:ascii="Times New Roman" w:hAnsi="Times New Roman" w:eastAsia="仿宋_GB2312" w:cs="Times New Roman"/>
                <w:color w:val="auto"/>
                <w:sz w:val="20"/>
                <w:szCs w:val="20"/>
              </w:rPr>
            </w:pPr>
            <w:ins w:id="19" w:author="Administrator" w:date="2024-04-18T14:32:00Z">
              <w:r>
                <w:rPr>
                  <w:rFonts w:hint="eastAsia" w:ascii="Times New Roman" w:hAnsi="Times New Roman" w:eastAsia="仿宋_GB2312" w:cs="Times New Roman"/>
                  <w:color w:val="auto"/>
                  <w:sz w:val="20"/>
                  <w:szCs w:val="20"/>
                  <w:lang w:val="en-US" w:eastAsia="zh-CN"/>
                </w:rPr>
                <w:t>2</w:t>
              </w:r>
            </w:ins>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253F388">
            <w:pPr>
              <w:widowControl/>
              <w:spacing w:line="360" w:lineRule="exact"/>
              <w:jc w:val="center"/>
              <w:rPr>
                <w:rFonts w:hint="default" w:ascii="Times New Roman" w:hAnsi="Times New Roman" w:eastAsia="仿宋_GB2312" w:cs="Times New Roman"/>
                <w:color w:val="auto"/>
                <w:sz w:val="20"/>
                <w:szCs w:val="20"/>
              </w:rPr>
            </w:pPr>
            <w:ins w:id="20" w:author="Administrator" w:date="2024-04-19T15:28:00Z">
              <w:r>
                <w:rPr>
                  <w:rFonts w:hint="eastAsia" w:ascii="Times New Roman" w:hAnsi="Times New Roman" w:eastAsia="仿宋_GB2312" w:cs="Times New Roman"/>
                  <w:color w:val="auto"/>
                  <w:sz w:val="20"/>
                  <w:szCs w:val="20"/>
                  <w:lang w:val="en-US" w:eastAsia="zh-CN"/>
                </w:rPr>
                <w:t>1.16</w:t>
              </w:r>
            </w:ins>
            <w:r>
              <w:rPr>
                <w:rFonts w:hint="default" w:ascii="Times New Roman" w:hAnsi="Times New Roman" w:eastAsia="仿宋_GB2312" w:cs="Times New Roman"/>
                <w:color w:val="auto"/>
                <w:sz w:val="20"/>
                <w:szCs w:val="20"/>
              </w:rPr>
              <w:t>　</w:t>
            </w:r>
          </w:p>
        </w:tc>
      </w:tr>
      <w:tr w14:paraId="605760B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12A7AC9">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5E7B0511">
            <w:pPr>
              <w:widowControl/>
              <w:spacing w:line="360" w:lineRule="exact"/>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　</w:t>
            </w:r>
            <w:ins w:id="21" w:author="Administrator" w:date="2024-04-18T14:28:00Z">
              <w:r>
                <w:rPr>
                  <w:rFonts w:hint="eastAsia" w:ascii="Times New Roman" w:hAnsi="Times New Roman" w:eastAsia="仿宋_GB2312" w:cs="Times New Roman"/>
                  <w:color w:val="auto"/>
                  <w:sz w:val="20"/>
                  <w:szCs w:val="20"/>
                  <w:lang w:val="en-US" w:eastAsia="zh-CN"/>
                </w:rPr>
                <w:t>2.63</w:t>
              </w:r>
            </w:ins>
          </w:p>
        </w:tc>
        <w:tc>
          <w:tcPr>
            <w:tcW w:w="2240" w:type="dxa"/>
            <w:gridSpan w:val="2"/>
            <w:tcBorders>
              <w:top w:val="single" w:color="auto" w:sz="4" w:space="0"/>
              <w:left w:val="nil"/>
              <w:bottom w:val="single" w:color="auto" w:sz="4" w:space="0"/>
              <w:right w:val="single" w:color="000000" w:sz="4" w:space="0"/>
            </w:tcBorders>
            <w:noWrap w:val="0"/>
            <w:vAlign w:val="center"/>
          </w:tcPr>
          <w:p w14:paraId="10A75DC0">
            <w:pPr>
              <w:widowControl/>
              <w:spacing w:line="360" w:lineRule="exact"/>
              <w:jc w:val="center"/>
              <w:rPr>
                <w:rFonts w:hint="default" w:ascii="Times New Roman" w:hAnsi="Times New Roman" w:eastAsia="仿宋_GB2312" w:cs="Times New Roman"/>
                <w:color w:val="auto"/>
                <w:sz w:val="20"/>
                <w:szCs w:val="20"/>
              </w:rPr>
            </w:pPr>
            <w:r>
              <w:rPr>
                <w:rFonts w:hint="eastAsia" w:ascii="Times New Roman" w:hAnsi="Times New Roman" w:eastAsia="仿宋_GB2312" w:cs="Times New Roman"/>
                <w:color w:val="auto"/>
                <w:sz w:val="20"/>
                <w:szCs w:val="20"/>
                <w:lang w:val="en-US" w:eastAsia="zh-CN"/>
              </w:rPr>
              <w:t>0</w:t>
            </w: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73AF73F">
            <w:pPr>
              <w:widowControl/>
              <w:spacing w:line="360" w:lineRule="exact"/>
              <w:jc w:val="center"/>
              <w:rPr>
                <w:rFonts w:hint="default" w:ascii="Times New Roman" w:hAnsi="Times New Roman" w:eastAsia="仿宋_GB2312" w:cs="Times New Roman"/>
                <w:color w:val="auto"/>
                <w:sz w:val="20"/>
                <w:szCs w:val="20"/>
              </w:rPr>
            </w:pPr>
            <w:ins w:id="22" w:author="Administrator" w:date="2024-04-19T15:28:00Z">
              <w:r>
                <w:rPr>
                  <w:rFonts w:hint="eastAsia" w:ascii="Times New Roman" w:hAnsi="Times New Roman" w:eastAsia="仿宋_GB2312" w:cs="Times New Roman"/>
                  <w:color w:val="auto"/>
                  <w:sz w:val="20"/>
                  <w:szCs w:val="20"/>
                  <w:lang w:val="en-US" w:eastAsia="zh-CN"/>
                </w:rPr>
                <w:t>2.34</w:t>
              </w:r>
            </w:ins>
            <w:r>
              <w:rPr>
                <w:rFonts w:hint="default" w:ascii="Times New Roman" w:hAnsi="Times New Roman" w:eastAsia="仿宋_GB2312" w:cs="Times New Roman"/>
                <w:color w:val="auto"/>
                <w:sz w:val="20"/>
                <w:szCs w:val="20"/>
              </w:rPr>
              <w:t>　</w:t>
            </w:r>
          </w:p>
        </w:tc>
      </w:tr>
      <w:tr w14:paraId="37CCD75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DDEB7F9">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163E1D96">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BD8D108">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119A0DE">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789516E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24978F8">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12E014F7">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6DE4686F">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6AADF26">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1C9358E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628FC20">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11176452">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683C417B">
            <w:pPr>
              <w:widowControl/>
              <w:spacing w:line="360" w:lineRule="exact"/>
              <w:jc w:val="center"/>
              <w:rPr>
                <w:rFonts w:hint="default" w:ascii="Times New Roman" w:hAnsi="Times New Roman" w:eastAsia="仿宋_GB2312" w:cs="Times New Roman"/>
                <w:color w:val="auto"/>
                <w:sz w:val="20"/>
                <w:szCs w:val="20"/>
              </w:rPr>
            </w:pPr>
            <w:ins w:id="23" w:author="Administrator" w:date="2024-04-19T15:35:00Z">
              <w:r>
                <w:rPr>
                  <w:rFonts w:hint="eastAsia" w:ascii="Times New Roman" w:hAnsi="Times New Roman" w:eastAsia="仿宋_GB2312" w:cs="Times New Roman"/>
                  <w:color w:val="auto"/>
                  <w:sz w:val="20"/>
                  <w:szCs w:val="20"/>
                  <w:lang w:val="en-US" w:eastAsia="zh-CN"/>
                </w:rPr>
                <w:t>104.43</w:t>
              </w:r>
            </w:ins>
            <w:r>
              <w:rPr>
                <w:rFonts w:hint="default" w:ascii="Times New Roman" w:hAnsi="Times New Roman" w:eastAsia="仿宋_GB2312" w:cs="Times New Roman"/>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321FDC6">
            <w:pPr>
              <w:widowControl/>
              <w:spacing w:line="360" w:lineRule="exact"/>
              <w:jc w:val="center"/>
              <w:rPr>
                <w:rFonts w:hint="default" w:ascii="Times New Roman" w:hAnsi="Times New Roman" w:eastAsia="仿宋_GB2312" w:cs="Times New Roman"/>
                <w:color w:val="auto"/>
                <w:sz w:val="20"/>
                <w:szCs w:val="20"/>
              </w:rPr>
            </w:pPr>
            <w:ins w:id="24" w:author="Administrator" w:date="2024-04-18T14:36:00Z">
              <w:r>
                <w:rPr>
                  <w:rFonts w:hint="eastAsia" w:ascii="Times New Roman" w:hAnsi="Times New Roman" w:eastAsia="仿宋_GB2312" w:cs="Times New Roman"/>
                  <w:color w:val="auto"/>
                  <w:sz w:val="20"/>
                  <w:szCs w:val="20"/>
                  <w:lang w:val="en-US" w:eastAsia="zh-CN"/>
                </w:rPr>
                <w:t>123.</w:t>
              </w:r>
            </w:ins>
            <w:ins w:id="25" w:author="Administrator" w:date="2024-04-19T15:32:00Z">
              <w:r>
                <w:rPr>
                  <w:rFonts w:hint="eastAsia" w:ascii="Times New Roman" w:hAnsi="Times New Roman" w:eastAsia="仿宋_GB2312" w:cs="Times New Roman"/>
                  <w:color w:val="auto"/>
                  <w:sz w:val="20"/>
                  <w:szCs w:val="20"/>
                  <w:lang w:val="en-US" w:eastAsia="zh-CN"/>
                </w:rPr>
                <w:t>5</w:t>
              </w:r>
            </w:ins>
            <w:r>
              <w:rPr>
                <w:rFonts w:hint="default" w:ascii="Times New Roman" w:hAnsi="Times New Roman" w:eastAsia="仿宋_GB2312" w:cs="Times New Roman"/>
                <w:color w:val="auto"/>
                <w:sz w:val="20"/>
                <w:szCs w:val="20"/>
              </w:rPr>
              <w:t>　</w:t>
            </w:r>
          </w:p>
        </w:tc>
      </w:tr>
      <w:tr w14:paraId="17B3BD32">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511BB95C">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楼堂馆所控制情况</w:t>
            </w:r>
            <w:r>
              <w:rPr>
                <w:rFonts w:hint="default" w:ascii="Times New Roman" w:hAnsi="Times New Roman" w:eastAsia="仿宋_GB2312" w:cs="Times New Roman"/>
                <w:color w:val="auto"/>
                <w:sz w:val="20"/>
                <w:szCs w:val="20"/>
              </w:rPr>
              <w:br w:type="textWrapping"/>
            </w:r>
            <w:r>
              <w:rPr>
                <w:rFonts w:hint="default" w:ascii="Times New Roman" w:hAnsi="Times New Roman" w:eastAsia="仿宋_GB2312" w:cs="Times New Roman"/>
                <w:color w:val="auto"/>
                <w:sz w:val="20"/>
                <w:szCs w:val="20"/>
              </w:rPr>
              <w:t>（202</w:t>
            </w:r>
            <w:r>
              <w:rPr>
                <w:rFonts w:hint="eastAsia" w:ascii="Times New Roman" w:hAnsi="Times New Roman" w:eastAsia="仿宋_GB2312" w:cs="Times New Roman"/>
                <w:color w:val="auto"/>
                <w:sz w:val="20"/>
                <w:szCs w:val="20"/>
                <w:lang w:val="en-US" w:eastAsia="zh-CN"/>
              </w:rPr>
              <w:t>3</w:t>
            </w:r>
            <w:r>
              <w:rPr>
                <w:rFonts w:hint="default" w:ascii="Times New Roman" w:hAnsi="Times New Roman" w:eastAsia="仿宋_GB2312" w:cs="Times New Roman"/>
                <w:color w:val="auto"/>
                <w:sz w:val="20"/>
                <w:szCs w:val="20"/>
              </w:rPr>
              <w:t>年完工项目）</w:t>
            </w:r>
          </w:p>
        </w:tc>
        <w:tc>
          <w:tcPr>
            <w:tcW w:w="1189" w:type="dxa"/>
            <w:tcBorders>
              <w:top w:val="nil"/>
              <w:left w:val="nil"/>
              <w:bottom w:val="single" w:color="auto" w:sz="4" w:space="0"/>
              <w:right w:val="single" w:color="auto" w:sz="4" w:space="0"/>
            </w:tcBorders>
            <w:noWrap w:val="0"/>
            <w:vAlign w:val="center"/>
          </w:tcPr>
          <w:p w14:paraId="537B3560">
            <w:pPr>
              <w:widowControl/>
              <w:spacing w:line="360" w:lineRule="exact"/>
              <w:jc w:val="center"/>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bCs/>
                <w:color w:val="auto"/>
                <w:sz w:val="20"/>
                <w:szCs w:val="20"/>
              </w:rPr>
              <w:t>批复规模</w:t>
            </w:r>
            <w:r>
              <w:rPr>
                <w:rFonts w:hint="default" w:ascii="Times New Roman" w:hAnsi="Times New Roman" w:eastAsia="仿宋_GB2312" w:cs="Times New Roman"/>
                <w:bCs/>
                <w:color w:val="auto"/>
                <w:sz w:val="20"/>
                <w:szCs w:val="20"/>
              </w:rPr>
              <w:br w:type="textWrapping"/>
            </w:r>
            <w:r>
              <w:rPr>
                <w:rFonts w:hint="default" w:ascii="Times New Roman" w:hAnsi="Times New Roman" w:eastAsia="仿宋_GB2312" w:cs="Times New Roman"/>
                <w:bCs/>
                <w:color w:val="auto"/>
                <w:sz w:val="20"/>
                <w:szCs w:val="20"/>
              </w:rPr>
              <w:t>（</w:t>
            </w:r>
            <w:r>
              <w:rPr>
                <w:rFonts w:hint="default" w:ascii="Times New Roman" w:hAnsi="Times New Roman" w:cs="Times New Roman"/>
                <w:bCs/>
                <w:color w:val="auto"/>
                <w:sz w:val="20"/>
                <w:szCs w:val="20"/>
              </w:rPr>
              <w:t>㎡</w:t>
            </w:r>
            <w:r>
              <w:rPr>
                <w:rFonts w:hint="default" w:ascii="Times New Roman" w:hAnsi="Times New Roman" w:eastAsia="仿宋_GB2312" w:cs="Times New Roman"/>
                <w:bCs/>
                <w:color w:val="auto"/>
                <w:sz w:val="20"/>
                <w:szCs w:val="20"/>
              </w:rPr>
              <w:t>）</w:t>
            </w:r>
          </w:p>
        </w:tc>
        <w:tc>
          <w:tcPr>
            <w:tcW w:w="849" w:type="dxa"/>
            <w:tcBorders>
              <w:top w:val="nil"/>
              <w:left w:val="nil"/>
              <w:bottom w:val="single" w:color="auto" w:sz="4" w:space="0"/>
              <w:right w:val="single" w:color="auto" w:sz="4" w:space="0"/>
            </w:tcBorders>
            <w:noWrap w:val="0"/>
            <w:vAlign w:val="center"/>
          </w:tcPr>
          <w:p w14:paraId="2775411F">
            <w:pPr>
              <w:widowControl/>
              <w:spacing w:line="360" w:lineRule="exact"/>
              <w:jc w:val="center"/>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bCs/>
                <w:color w:val="auto"/>
                <w:sz w:val="20"/>
                <w:szCs w:val="20"/>
              </w:rPr>
              <w:t>实际规模（</w:t>
            </w:r>
            <w:r>
              <w:rPr>
                <w:rFonts w:hint="default" w:ascii="Times New Roman" w:hAnsi="Times New Roman" w:cs="Times New Roman"/>
                <w:bCs/>
                <w:color w:val="auto"/>
                <w:sz w:val="20"/>
                <w:szCs w:val="20"/>
              </w:rPr>
              <w:t>㎡</w:t>
            </w:r>
            <w:r>
              <w:rPr>
                <w:rFonts w:hint="default" w:ascii="Times New Roman" w:hAnsi="Times New Roman" w:eastAsia="仿宋_GB2312" w:cs="Times New Roman"/>
                <w:bCs/>
                <w:color w:val="auto"/>
                <w:sz w:val="20"/>
                <w:szCs w:val="20"/>
              </w:rPr>
              <w:t>）</w:t>
            </w:r>
          </w:p>
        </w:tc>
        <w:tc>
          <w:tcPr>
            <w:tcW w:w="1129" w:type="dxa"/>
            <w:tcBorders>
              <w:top w:val="nil"/>
              <w:left w:val="nil"/>
              <w:bottom w:val="single" w:color="auto" w:sz="4" w:space="0"/>
              <w:right w:val="single" w:color="auto" w:sz="4" w:space="0"/>
            </w:tcBorders>
            <w:noWrap w:val="0"/>
            <w:vAlign w:val="center"/>
          </w:tcPr>
          <w:p w14:paraId="271207AC">
            <w:pPr>
              <w:widowControl/>
              <w:spacing w:line="360" w:lineRule="exact"/>
              <w:jc w:val="center"/>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bCs/>
                <w:color w:val="auto"/>
                <w:sz w:val="20"/>
                <w:szCs w:val="20"/>
              </w:rPr>
              <w:t>规模控制率</w:t>
            </w:r>
          </w:p>
        </w:tc>
        <w:tc>
          <w:tcPr>
            <w:tcW w:w="1111" w:type="dxa"/>
            <w:tcBorders>
              <w:top w:val="nil"/>
              <w:left w:val="nil"/>
              <w:bottom w:val="single" w:color="auto" w:sz="4" w:space="0"/>
              <w:right w:val="single" w:color="auto" w:sz="4" w:space="0"/>
            </w:tcBorders>
            <w:noWrap w:val="0"/>
            <w:vAlign w:val="center"/>
          </w:tcPr>
          <w:p w14:paraId="4670C5B5">
            <w:pPr>
              <w:widowControl/>
              <w:spacing w:line="360" w:lineRule="exact"/>
              <w:jc w:val="center"/>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bCs/>
                <w:color w:val="auto"/>
                <w:sz w:val="20"/>
                <w:szCs w:val="20"/>
              </w:rPr>
              <w:t>预算投资（万元）</w:t>
            </w:r>
          </w:p>
        </w:tc>
        <w:tc>
          <w:tcPr>
            <w:tcW w:w="1081" w:type="dxa"/>
            <w:tcBorders>
              <w:top w:val="nil"/>
              <w:left w:val="nil"/>
              <w:bottom w:val="single" w:color="auto" w:sz="4" w:space="0"/>
              <w:right w:val="single" w:color="auto" w:sz="4" w:space="0"/>
            </w:tcBorders>
            <w:noWrap w:val="0"/>
            <w:vAlign w:val="center"/>
          </w:tcPr>
          <w:p w14:paraId="34E43E16">
            <w:pPr>
              <w:widowControl/>
              <w:spacing w:line="360" w:lineRule="exact"/>
              <w:jc w:val="center"/>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bCs/>
                <w:color w:val="auto"/>
                <w:sz w:val="20"/>
                <w:szCs w:val="20"/>
              </w:rPr>
              <w:t>实际投资（万元）</w:t>
            </w:r>
          </w:p>
        </w:tc>
        <w:tc>
          <w:tcPr>
            <w:tcW w:w="960" w:type="dxa"/>
            <w:tcBorders>
              <w:top w:val="nil"/>
              <w:left w:val="nil"/>
              <w:bottom w:val="single" w:color="auto" w:sz="4" w:space="0"/>
              <w:right w:val="single" w:color="auto" w:sz="4" w:space="0"/>
            </w:tcBorders>
            <w:noWrap w:val="0"/>
            <w:vAlign w:val="center"/>
          </w:tcPr>
          <w:p w14:paraId="60258510">
            <w:pPr>
              <w:widowControl/>
              <w:spacing w:line="360" w:lineRule="exact"/>
              <w:jc w:val="center"/>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bCs/>
                <w:color w:val="auto"/>
                <w:sz w:val="20"/>
                <w:szCs w:val="20"/>
              </w:rPr>
              <w:t>投资概算控制率</w:t>
            </w:r>
          </w:p>
        </w:tc>
      </w:tr>
      <w:tr w14:paraId="105A950B">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1805AC10">
            <w:pPr>
              <w:widowControl/>
              <w:spacing w:line="360" w:lineRule="exact"/>
              <w:jc w:val="left"/>
              <w:rPr>
                <w:rFonts w:hint="default" w:ascii="Times New Roman" w:hAnsi="Times New Roman" w:eastAsia="仿宋_GB2312" w:cs="Times New Roman"/>
                <w:color w:val="auto"/>
                <w:sz w:val="20"/>
                <w:szCs w:val="20"/>
              </w:rPr>
            </w:pPr>
          </w:p>
        </w:tc>
        <w:tc>
          <w:tcPr>
            <w:tcW w:w="1189" w:type="dxa"/>
            <w:tcBorders>
              <w:top w:val="nil"/>
              <w:left w:val="nil"/>
              <w:bottom w:val="single" w:color="auto" w:sz="4" w:space="0"/>
              <w:right w:val="single" w:color="auto" w:sz="4" w:space="0"/>
            </w:tcBorders>
            <w:noWrap w:val="0"/>
            <w:vAlign w:val="center"/>
          </w:tcPr>
          <w:p w14:paraId="5BCDFFC7">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849" w:type="dxa"/>
            <w:tcBorders>
              <w:top w:val="nil"/>
              <w:left w:val="nil"/>
              <w:bottom w:val="single" w:color="auto" w:sz="4" w:space="0"/>
              <w:right w:val="single" w:color="auto" w:sz="4" w:space="0"/>
            </w:tcBorders>
            <w:noWrap w:val="0"/>
            <w:vAlign w:val="center"/>
          </w:tcPr>
          <w:p w14:paraId="1751629A">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1129" w:type="dxa"/>
            <w:tcBorders>
              <w:top w:val="nil"/>
              <w:left w:val="nil"/>
              <w:bottom w:val="single" w:color="auto" w:sz="4" w:space="0"/>
              <w:right w:val="single" w:color="auto" w:sz="4" w:space="0"/>
            </w:tcBorders>
            <w:noWrap w:val="0"/>
            <w:vAlign w:val="center"/>
          </w:tcPr>
          <w:p w14:paraId="473F7335">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1111" w:type="dxa"/>
            <w:tcBorders>
              <w:top w:val="nil"/>
              <w:left w:val="nil"/>
              <w:bottom w:val="single" w:color="auto" w:sz="4" w:space="0"/>
              <w:right w:val="single" w:color="auto" w:sz="4" w:space="0"/>
            </w:tcBorders>
            <w:noWrap w:val="0"/>
            <w:vAlign w:val="center"/>
          </w:tcPr>
          <w:p w14:paraId="72650B78">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1081" w:type="dxa"/>
            <w:tcBorders>
              <w:top w:val="nil"/>
              <w:left w:val="nil"/>
              <w:bottom w:val="single" w:color="auto" w:sz="4" w:space="0"/>
              <w:right w:val="single" w:color="auto" w:sz="4" w:space="0"/>
            </w:tcBorders>
            <w:noWrap w:val="0"/>
            <w:vAlign w:val="center"/>
          </w:tcPr>
          <w:p w14:paraId="0FE83613">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c>
          <w:tcPr>
            <w:tcW w:w="960" w:type="dxa"/>
            <w:tcBorders>
              <w:top w:val="nil"/>
              <w:left w:val="nil"/>
              <w:bottom w:val="single" w:color="auto" w:sz="4" w:space="0"/>
              <w:right w:val="single" w:color="auto" w:sz="4" w:space="0"/>
            </w:tcBorders>
            <w:noWrap w:val="0"/>
            <w:vAlign w:val="center"/>
          </w:tcPr>
          <w:p w14:paraId="08520124">
            <w:pPr>
              <w:widowControl/>
              <w:spacing w:line="360" w:lineRule="exact"/>
              <w:jc w:val="left"/>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　</w:t>
            </w:r>
          </w:p>
        </w:tc>
      </w:tr>
      <w:tr w14:paraId="519C79D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D344BAB">
            <w:pPr>
              <w:widowControl/>
              <w:spacing w:line="360" w:lineRule="exact"/>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7C415C2B">
            <w:pPr>
              <w:widowControl/>
              <w:jc w:val="left"/>
              <w:rPr>
                <w:rFonts w:hint="eastAsia" w:ascii="宋体" w:hAnsi="宋体" w:eastAsia="宋体" w:cs="宋体"/>
                <w:color w:val="auto"/>
                <w:sz w:val="21"/>
                <w:szCs w:val="21"/>
              </w:rPr>
            </w:pPr>
            <w:r>
              <w:rPr>
                <w:rFonts w:hint="eastAsia" w:ascii="仿宋_GB2312" w:hAnsi="仿宋_GB2312" w:eastAsia="仿宋_GB2312" w:cs="仿宋_GB2312"/>
                <w:color w:val="auto"/>
                <w:kern w:val="0"/>
                <w:sz w:val="24"/>
                <w:szCs w:val="24"/>
                <w:u w:val="none"/>
                <w:lang w:eastAsia="zh-CN"/>
              </w:rPr>
              <w:t>1</w:t>
            </w:r>
            <w:ins w:id="26" w:author="Administrator" w:date="2024-04-19T15:38:00Z">
              <w:r>
                <w:rPr>
                  <w:rFonts w:hint="eastAsia" w:ascii="仿宋_GB2312" w:hAnsi="仿宋_GB2312" w:eastAsia="仿宋_GB2312" w:cs="仿宋_GB2312"/>
                  <w:color w:val="auto"/>
                  <w:kern w:val="0"/>
                  <w:sz w:val="24"/>
                  <w:szCs w:val="24"/>
                  <w:u w:val="none"/>
                  <w:lang w:eastAsia="zh-CN"/>
                </w:rPr>
                <w:t>.</w:t>
              </w:r>
            </w:ins>
            <w:r>
              <w:rPr>
                <w:rFonts w:hint="eastAsia" w:ascii="仿宋_GB2312" w:hAnsi="仿宋_GB2312" w:eastAsia="仿宋_GB2312" w:cs="仿宋_GB2312"/>
                <w:color w:val="auto"/>
                <w:kern w:val="0"/>
                <w:sz w:val="24"/>
                <w:szCs w:val="24"/>
                <w:u w:val="none"/>
                <w:lang w:val="en-US" w:eastAsia="zh-CN"/>
              </w:rPr>
              <w:t>节约用电用水。出门随手关灯，切断电源开关，空调温度适当设置。</w:t>
            </w:r>
            <w:r>
              <w:rPr>
                <w:rFonts w:hint="eastAsia" w:ascii="仿宋_GB2312" w:hAnsi="仿宋_GB2312" w:eastAsia="仿宋_GB2312" w:cs="仿宋_GB2312"/>
                <w:color w:val="auto"/>
                <w:kern w:val="0"/>
                <w:sz w:val="24"/>
                <w:szCs w:val="24"/>
                <w:u w:val="none"/>
                <w:lang w:eastAsia="zh-CN"/>
              </w:rPr>
              <w:t>2.</w:t>
            </w:r>
            <w:r>
              <w:rPr>
                <w:rFonts w:hint="eastAsia" w:ascii="仿宋_GB2312" w:hAnsi="仿宋_GB2312" w:eastAsia="仿宋_GB2312" w:cs="仿宋_GB2312"/>
                <w:color w:val="auto"/>
                <w:kern w:val="0"/>
                <w:sz w:val="24"/>
                <w:szCs w:val="24"/>
                <w:u w:val="none"/>
                <w:lang w:val="en-US" w:eastAsia="zh-CN"/>
              </w:rPr>
              <w:t>从严</w:t>
            </w:r>
            <w:r>
              <w:rPr>
                <w:rFonts w:hint="eastAsia" w:ascii="仿宋_GB2312" w:hAnsi="仿宋_GB2312" w:eastAsia="仿宋_GB2312" w:cs="仿宋_GB2312"/>
                <w:color w:val="auto"/>
                <w:kern w:val="0"/>
                <w:sz w:val="24"/>
                <w:szCs w:val="24"/>
                <w:u w:val="none"/>
                <w:lang w:eastAsia="zh-CN"/>
              </w:rPr>
              <w:t>控制“三公”经费的支出。制定公务接待标准，严禁超标准接待；加强公务用车管理，严禁公车私用。3</w:t>
            </w:r>
            <w:r>
              <w:rPr>
                <w:rFonts w:hint="eastAsia" w:ascii="仿宋_GB2312" w:hAnsi="仿宋_GB2312" w:eastAsia="仿宋_GB2312" w:cs="仿宋_GB2312"/>
                <w:color w:val="000000" w:themeColor="text1"/>
                <w:kern w:val="0"/>
                <w:sz w:val="24"/>
                <w:szCs w:val="24"/>
                <w:u w:val="none"/>
                <w:lang w:eastAsia="zh-CN"/>
                <w14:textFill>
                  <w14:solidFill>
                    <w14:schemeClr w14:val="tx1"/>
                  </w14:solidFill>
                </w14:textFill>
              </w:rPr>
              <w:t>.</w:t>
            </w:r>
            <w:ins w:id="27" w:author="Administrator" w:date="2024-04-19T15:37:00Z">
              <w:r>
                <w:rPr>
                  <w:rFonts w:hint="eastAsia" w:ascii="仿宋_GB2312" w:hAnsi="仿宋_GB2312" w:eastAsia="仿宋_GB2312" w:cs="仿宋_GB2312"/>
                  <w:color w:val="000000" w:themeColor="text1"/>
                  <w:kern w:val="0"/>
                  <w:sz w:val="24"/>
                  <w:szCs w:val="24"/>
                  <w:u w:val="none"/>
                  <w:lang w:eastAsia="zh-CN"/>
                  <w14:textFill>
                    <w14:solidFill>
                      <w14:schemeClr w14:val="tx1"/>
                    </w14:solidFill>
                  </w14:textFill>
                </w:rPr>
                <w:t>严格控制办公设备设施的建设和购置，强化日常节约管理。</w:t>
              </w:r>
            </w:ins>
          </w:p>
        </w:tc>
      </w:tr>
    </w:tbl>
    <w:p w14:paraId="4AA5FD18">
      <w:pPr>
        <w:widowControl/>
        <w:spacing w:after="0" w:afterLines="0" w:line="400" w:lineRule="exact"/>
        <w:ind w:firstLine="880" w:firstLineChars="400"/>
        <w:jc w:val="left"/>
        <w:rPr>
          <w:rFonts w:hint="eastAsia" w:ascii="Times New Roman" w:hAnsi="Times New Roman" w:eastAsia="黑体" w:cs="Times New Roman"/>
          <w:sz w:val="32"/>
          <w:szCs w:val="32"/>
          <w:lang w:eastAsia="zh-CN"/>
        </w:rPr>
      </w:pPr>
      <w:r>
        <w:rPr>
          <w:rFonts w:hint="default" w:ascii="Times New Roman" w:hAnsi="Times New Roman" w:eastAsia="仿宋_GB2312" w:cs="Times New Roman"/>
          <w:color w:val="auto"/>
          <w:sz w:val="22"/>
        </w:rPr>
        <w:t>填表人：</w:t>
      </w:r>
      <w:r>
        <w:rPr>
          <w:rFonts w:hint="eastAsia" w:ascii="Times New Roman" w:hAnsi="Times New Roman" w:eastAsia="仿宋_GB2312" w:cs="Times New Roman"/>
          <w:color w:val="auto"/>
          <w:sz w:val="22"/>
          <w:lang w:val="en-US" w:eastAsia="zh-CN"/>
        </w:rPr>
        <w:t>李小艳</w:t>
      </w:r>
      <w:r>
        <w:rPr>
          <w:rFonts w:hint="default" w:ascii="Times New Roman" w:hAnsi="Times New Roman" w:eastAsia="仿宋_GB2312" w:cs="Times New Roman"/>
          <w:color w:val="auto"/>
          <w:sz w:val="22"/>
        </w:rPr>
        <w:t xml:space="preserve">  填报日期：</w:t>
      </w:r>
      <w:r>
        <w:rPr>
          <w:rFonts w:hint="eastAsia" w:ascii="Times New Roman" w:hAnsi="Times New Roman" w:eastAsia="仿宋_GB2312" w:cs="Times New Roman"/>
          <w:color w:val="auto"/>
          <w:sz w:val="22"/>
          <w:lang w:val="en-US" w:eastAsia="zh-CN"/>
        </w:rPr>
        <w:t>2024.4.19</w:t>
      </w:r>
      <w:r>
        <w:rPr>
          <w:rFonts w:hint="default" w:ascii="Times New Roman" w:hAnsi="Times New Roman" w:eastAsia="仿宋_GB2312" w:cs="Times New Roman"/>
          <w:color w:val="auto"/>
          <w:sz w:val="22"/>
        </w:rPr>
        <w:t xml:space="preserve">  联系电话：</w:t>
      </w:r>
      <w:r>
        <w:rPr>
          <w:rFonts w:hint="eastAsia" w:ascii="Times New Roman" w:hAnsi="Times New Roman" w:eastAsia="仿宋_GB2312" w:cs="Times New Roman"/>
          <w:color w:val="auto"/>
          <w:sz w:val="22"/>
          <w:lang w:val="en-US" w:eastAsia="zh-CN"/>
        </w:rPr>
        <w:t>85166566</w:t>
      </w:r>
      <w:r>
        <w:rPr>
          <w:rFonts w:hint="default" w:ascii="Times New Roman" w:hAnsi="Times New Roman" w:eastAsia="仿宋_GB2312" w:cs="Times New Roman"/>
          <w:color w:val="auto"/>
          <w:sz w:val="22"/>
        </w:rPr>
        <w:t xml:space="preserve">  单位负责人签字：</w:t>
      </w:r>
      <w:r>
        <w:rPr>
          <w:rFonts w:hint="eastAsia" w:ascii="Times New Roman" w:hAnsi="Times New Roman" w:eastAsia="仿宋_GB2312" w:cs="Times New Roman"/>
          <w:color w:val="auto"/>
          <w:sz w:val="22"/>
          <w:lang w:val="en-US" w:eastAsia="zh-CN"/>
        </w:rPr>
        <w:t>丁德局</w:t>
      </w:r>
      <w:r>
        <w:rPr>
          <w:rFonts w:hint="default" w:ascii="Times New Roman" w:hAnsi="Times New Roman" w:eastAsia="仿宋_GB2312" w:cs="Times New Roman"/>
          <w:sz w:val="22"/>
        </w:rPr>
        <w:br w:type="page"/>
      </w: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p>
    <w:p w14:paraId="53D5ED79">
      <w:pPr>
        <w:widowControl/>
        <w:spacing w:after="120" w:afterLines="50"/>
        <w:jc w:val="center"/>
        <w:rPr>
          <w:rFonts w:hint="default" w:ascii="Times New Roman" w:hAnsi="Times New Roman" w:eastAsia="方正小标宋_GBK" w:cs="Times New Roman"/>
          <w:color w:val="000000"/>
          <w:sz w:val="36"/>
          <w:szCs w:val="36"/>
        </w:rPr>
      </w:pPr>
      <w:r>
        <w:rPr>
          <w:rFonts w:hint="default" w:ascii="Times New Roman" w:hAnsi="Times New Roman" w:eastAsia="方正小标宋_GBK" w:cs="Times New Roman"/>
          <w:color w:val="000000"/>
          <w:sz w:val="36"/>
          <w:szCs w:val="36"/>
        </w:rPr>
        <w:t>202</w:t>
      </w:r>
      <w:r>
        <w:rPr>
          <w:rFonts w:hint="eastAsia" w:ascii="Times New Roman" w:hAnsi="Times New Roman" w:eastAsia="方正小标宋_GBK" w:cs="Times New Roman"/>
          <w:color w:val="000000"/>
          <w:sz w:val="36"/>
          <w:szCs w:val="36"/>
          <w:lang w:val="en-US" w:eastAsia="zh-CN"/>
        </w:rPr>
        <w:t>3</w:t>
      </w:r>
      <w:r>
        <w:rPr>
          <w:rFonts w:hint="default" w:ascii="Times New Roman" w:hAnsi="Times New Roman" w:eastAsia="方正小标宋_GBK" w:cs="Times New Roman"/>
          <w:color w:val="000000"/>
          <w:sz w:val="36"/>
          <w:szCs w:val="36"/>
        </w:rPr>
        <w:t>年</w:t>
      </w:r>
      <w:r>
        <w:rPr>
          <w:rFonts w:hint="eastAsia" w:ascii="Times New Roman" w:hAnsi="Times New Roman" w:eastAsia="方正小标宋_GBK" w:cs="Times New Roman"/>
          <w:color w:val="000000"/>
          <w:sz w:val="36"/>
          <w:szCs w:val="36"/>
          <w:lang w:eastAsia="zh-CN"/>
        </w:rPr>
        <w:t>度</w:t>
      </w:r>
      <w:r>
        <w:rPr>
          <w:rFonts w:hint="default" w:ascii="Times New Roman" w:hAnsi="Times New Roman" w:eastAsia="方正小标宋_GBK" w:cs="Times New Roman"/>
          <w:color w:val="000000"/>
          <w:sz w:val="36"/>
          <w:szCs w:val="36"/>
        </w:rPr>
        <w:t>部门整体支出绩效自评表</w:t>
      </w:r>
    </w:p>
    <w:tbl>
      <w:tblPr>
        <w:tblStyle w:val="11"/>
        <w:tblW w:w="10079" w:type="dxa"/>
        <w:jc w:val="center"/>
        <w:tblLayout w:type="autofit"/>
        <w:tblCellMar>
          <w:top w:w="0" w:type="dxa"/>
          <w:left w:w="108" w:type="dxa"/>
          <w:bottom w:w="0" w:type="dxa"/>
          <w:right w:w="108" w:type="dxa"/>
        </w:tblCellMar>
      </w:tblPr>
      <w:tblGrid>
        <w:gridCol w:w="1080"/>
        <w:gridCol w:w="1080"/>
        <w:gridCol w:w="1034"/>
        <w:gridCol w:w="1351"/>
        <w:gridCol w:w="1230"/>
        <w:gridCol w:w="1269"/>
        <w:gridCol w:w="716"/>
        <w:gridCol w:w="873"/>
        <w:gridCol w:w="1446"/>
      </w:tblGrid>
      <w:tr w14:paraId="6E679F6C">
        <w:tblPrEx>
          <w:tblCellMar>
            <w:top w:w="0" w:type="dxa"/>
            <w:left w:w="108" w:type="dxa"/>
            <w:bottom w:w="0" w:type="dxa"/>
            <w:right w:w="108" w:type="dxa"/>
          </w:tblCellMar>
        </w:tblPrEx>
        <w:trPr>
          <w:jc w:val="center"/>
        </w:trPr>
        <w:tc>
          <w:tcPr>
            <w:tcW w:w="3194" w:type="dxa"/>
            <w:gridSpan w:val="3"/>
            <w:tcBorders>
              <w:top w:val="single" w:color="auto" w:sz="4" w:space="0"/>
              <w:left w:val="single" w:color="auto" w:sz="4" w:space="0"/>
              <w:bottom w:val="single" w:color="auto" w:sz="4" w:space="0"/>
              <w:right w:val="single" w:color="auto" w:sz="4" w:space="0"/>
            </w:tcBorders>
            <w:noWrap w:val="0"/>
            <w:vAlign w:val="center"/>
          </w:tcPr>
          <w:p w14:paraId="11FC0379">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省级预算部门</w:t>
            </w:r>
            <w:r>
              <w:rPr>
                <w:rFonts w:hint="eastAsia" w:ascii="Times New Roman" w:hAnsi="Times New Roman" w:eastAsia="仿宋_GB2312" w:cs="Times New Roman"/>
                <w:color w:val="000000"/>
                <w:sz w:val="20"/>
                <w:szCs w:val="20"/>
                <w:lang w:eastAsia="zh-CN"/>
              </w:rPr>
              <w:t>、单位</w:t>
            </w:r>
            <w:r>
              <w:rPr>
                <w:rFonts w:hint="default" w:ascii="Times New Roman" w:hAnsi="Times New Roman" w:eastAsia="仿宋_GB2312" w:cs="Times New Roman"/>
                <w:color w:val="000000"/>
                <w:sz w:val="20"/>
                <w:szCs w:val="20"/>
              </w:rPr>
              <w:t>名称</w:t>
            </w:r>
          </w:p>
        </w:tc>
        <w:tc>
          <w:tcPr>
            <w:tcW w:w="6885" w:type="dxa"/>
            <w:gridSpan w:val="6"/>
            <w:tcBorders>
              <w:top w:val="single" w:color="auto" w:sz="4" w:space="0"/>
              <w:left w:val="nil"/>
              <w:bottom w:val="single" w:color="auto" w:sz="4" w:space="0"/>
              <w:right w:val="single" w:color="auto" w:sz="4" w:space="0"/>
            </w:tcBorders>
            <w:noWrap w:val="0"/>
            <w:vAlign w:val="center"/>
          </w:tcPr>
          <w:p w14:paraId="456BD8DE">
            <w:pPr>
              <w:widowControl/>
              <w:spacing w:line="240" w:lineRule="exact"/>
              <w:jc w:val="center"/>
              <w:rPr>
                <w:rFonts w:hint="default"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lang w:val="en-US" w:eastAsia="zh-CN"/>
              </w:rPr>
              <w:t>筹建处</w:t>
            </w:r>
            <w:r>
              <w:rPr>
                <w:rFonts w:hint="default" w:ascii="Times New Roman" w:hAnsi="Times New Roman" w:eastAsia="仿宋_GB2312" w:cs="Times New Roman"/>
                <w:color w:val="000000"/>
                <w:sz w:val="20"/>
                <w:szCs w:val="20"/>
              </w:rPr>
              <w:t>　</w:t>
            </w:r>
          </w:p>
        </w:tc>
      </w:tr>
      <w:tr w14:paraId="50B1B992">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6EC9B3AE">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年度预</w:t>
            </w:r>
          </w:p>
          <w:p w14:paraId="7E4E56D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算申请</w:t>
            </w:r>
            <w:r>
              <w:rPr>
                <w:rFonts w:hint="default" w:ascii="Times New Roman" w:hAnsi="Times New Roman" w:eastAsia="仿宋_GB2312" w:cs="Times New Roman"/>
                <w:color w:val="000000"/>
                <w:sz w:val="20"/>
                <w:szCs w:val="20"/>
              </w:rPr>
              <w:br w:type="textWrapping"/>
            </w:r>
            <w:r>
              <w:rPr>
                <w:rFonts w:hint="default" w:ascii="Times New Roman" w:hAnsi="Times New Roman" w:eastAsia="仿宋_GB2312" w:cs="Times New Roman"/>
                <w:color w:val="000000"/>
                <w:sz w:val="20"/>
                <w:szCs w:val="20"/>
              </w:rPr>
              <w:t>（万元）</w:t>
            </w:r>
          </w:p>
        </w:tc>
        <w:tc>
          <w:tcPr>
            <w:tcW w:w="2114" w:type="dxa"/>
            <w:gridSpan w:val="2"/>
            <w:tcBorders>
              <w:top w:val="nil"/>
              <w:left w:val="nil"/>
              <w:bottom w:val="single" w:color="auto" w:sz="4" w:space="0"/>
              <w:right w:val="single" w:color="auto" w:sz="4" w:space="0"/>
            </w:tcBorders>
            <w:noWrap w:val="0"/>
            <w:vAlign w:val="center"/>
          </w:tcPr>
          <w:p w14:paraId="2146E043">
            <w:pPr>
              <w:spacing w:line="240" w:lineRule="exact"/>
              <w:jc w:val="center"/>
              <w:rPr>
                <w:rFonts w:hint="default" w:ascii="Times New Roman" w:hAnsi="Times New Roman" w:eastAsia="仿宋_GB2312" w:cs="Times New Roman"/>
                <w:sz w:val="20"/>
                <w:szCs w:val="20"/>
              </w:rPr>
            </w:pPr>
          </w:p>
        </w:tc>
        <w:tc>
          <w:tcPr>
            <w:tcW w:w="1351" w:type="dxa"/>
            <w:tcBorders>
              <w:top w:val="nil"/>
              <w:left w:val="nil"/>
              <w:bottom w:val="single" w:color="auto" w:sz="4" w:space="0"/>
              <w:right w:val="single" w:color="auto" w:sz="4" w:space="0"/>
            </w:tcBorders>
            <w:noWrap w:val="0"/>
            <w:vAlign w:val="center"/>
          </w:tcPr>
          <w:p w14:paraId="57BEA717">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年初预算数</w:t>
            </w:r>
          </w:p>
        </w:tc>
        <w:tc>
          <w:tcPr>
            <w:tcW w:w="1230" w:type="dxa"/>
            <w:tcBorders>
              <w:top w:val="nil"/>
              <w:left w:val="nil"/>
              <w:bottom w:val="single" w:color="auto" w:sz="4" w:space="0"/>
              <w:right w:val="single" w:color="auto" w:sz="4" w:space="0"/>
            </w:tcBorders>
            <w:noWrap w:val="0"/>
            <w:vAlign w:val="center"/>
          </w:tcPr>
          <w:p w14:paraId="66F9F03B">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全年预算数</w:t>
            </w:r>
          </w:p>
        </w:tc>
        <w:tc>
          <w:tcPr>
            <w:tcW w:w="1269" w:type="dxa"/>
            <w:tcBorders>
              <w:top w:val="nil"/>
              <w:left w:val="nil"/>
              <w:bottom w:val="single" w:color="auto" w:sz="4" w:space="0"/>
              <w:right w:val="single" w:color="auto" w:sz="4" w:space="0"/>
            </w:tcBorders>
            <w:noWrap w:val="0"/>
            <w:vAlign w:val="center"/>
          </w:tcPr>
          <w:p w14:paraId="3DA6CA7A">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全年执行数</w:t>
            </w:r>
          </w:p>
        </w:tc>
        <w:tc>
          <w:tcPr>
            <w:tcW w:w="716" w:type="dxa"/>
            <w:tcBorders>
              <w:top w:val="nil"/>
              <w:left w:val="nil"/>
              <w:bottom w:val="single" w:color="auto" w:sz="4" w:space="0"/>
              <w:right w:val="single" w:color="auto" w:sz="4" w:space="0"/>
            </w:tcBorders>
            <w:noWrap w:val="0"/>
            <w:vAlign w:val="center"/>
          </w:tcPr>
          <w:p w14:paraId="37B3BD0D">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分值</w:t>
            </w:r>
          </w:p>
        </w:tc>
        <w:tc>
          <w:tcPr>
            <w:tcW w:w="873" w:type="dxa"/>
            <w:tcBorders>
              <w:top w:val="nil"/>
              <w:left w:val="nil"/>
              <w:bottom w:val="single" w:color="auto" w:sz="4" w:space="0"/>
              <w:right w:val="single" w:color="auto" w:sz="4" w:space="0"/>
            </w:tcBorders>
            <w:noWrap w:val="0"/>
            <w:vAlign w:val="center"/>
          </w:tcPr>
          <w:p w14:paraId="3CBE3FA0">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执行率</w:t>
            </w:r>
          </w:p>
        </w:tc>
        <w:tc>
          <w:tcPr>
            <w:tcW w:w="1446" w:type="dxa"/>
            <w:tcBorders>
              <w:top w:val="nil"/>
              <w:left w:val="nil"/>
              <w:bottom w:val="single" w:color="auto" w:sz="4" w:space="0"/>
              <w:right w:val="single" w:color="auto" w:sz="4" w:space="0"/>
            </w:tcBorders>
            <w:noWrap w:val="0"/>
            <w:vAlign w:val="center"/>
          </w:tcPr>
          <w:p w14:paraId="41A8D945">
            <w:pPr>
              <w:spacing w:line="240" w:lineRule="exact"/>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自评</w:t>
            </w:r>
            <w:r>
              <w:rPr>
                <w:rFonts w:hint="default" w:ascii="Times New Roman" w:hAnsi="Times New Roman" w:eastAsia="仿宋_GB2312" w:cs="Times New Roman"/>
                <w:sz w:val="20"/>
                <w:szCs w:val="20"/>
              </w:rPr>
              <w:t>得分</w:t>
            </w:r>
          </w:p>
        </w:tc>
      </w:tr>
      <w:tr w14:paraId="38D4F5EE">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1CF1F040">
            <w:pPr>
              <w:widowControl/>
              <w:spacing w:line="240" w:lineRule="exact"/>
              <w:jc w:val="center"/>
              <w:rPr>
                <w:rFonts w:hint="default" w:ascii="Times New Roman" w:hAnsi="Times New Roman" w:eastAsia="仿宋_GB2312" w:cs="Times New Roman"/>
                <w:color w:val="000000"/>
                <w:sz w:val="20"/>
                <w:szCs w:val="20"/>
              </w:rPr>
            </w:pPr>
          </w:p>
        </w:tc>
        <w:tc>
          <w:tcPr>
            <w:tcW w:w="2114" w:type="dxa"/>
            <w:gridSpan w:val="2"/>
            <w:tcBorders>
              <w:top w:val="nil"/>
              <w:left w:val="nil"/>
              <w:bottom w:val="single" w:color="auto" w:sz="4" w:space="0"/>
              <w:right w:val="single" w:color="auto" w:sz="4" w:space="0"/>
            </w:tcBorders>
            <w:noWrap w:val="0"/>
            <w:vAlign w:val="center"/>
          </w:tcPr>
          <w:p w14:paraId="3A6EA3E1">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color w:val="000000"/>
                <w:sz w:val="20"/>
                <w:szCs w:val="20"/>
              </w:rPr>
              <w:t>年度资金总额</w:t>
            </w:r>
          </w:p>
        </w:tc>
        <w:tc>
          <w:tcPr>
            <w:tcW w:w="1351" w:type="dxa"/>
            <w:tcBorders>
              <w:top w:val="nil"/>
              <w:left w:val="nil"/>
              <w:bottom w:val="single" w:color="auto" w:sz="4" w:space="0"/>
              <w:right w:val="single" w:color="auto" w:sz="4" w:space="0"/>
            </w:tcBorders>
            <w:noWrap w:val="0"/>
            <w:vAlign w:val="center"/>
          </w:tcPr>
          <w:p w14:paraId="273AA2EC">
            <w:pPr>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104.43</w:t>
            </w:r>
          </w:p>
        </w:tc>
        <w:tc>
          <w:tcPr>
            <w:tcW w:w="1230" w:type="dxa"/>
            <w:tcBorders>
              <w:top w:val="nil"/>
              <w:left w:val="nil"/>
              <w:bottom w:val="single" w:color="auto" w:sz="4" w:space="0"/>
              <w:right w:val="single" w:color="auto" w:sz="4" w:space="0"/>
            </w:tcBorders>
            <w:noWrap w:val="0"/>
            <w:vAlign w:val="center"/>
          </w:tcPr>
          <w:p w14:paraId="60A83F27">
            <w:pPr>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275.78</w:t>
            </w:r>
          </w:p>
        </w:tc>
        <w:tc>
          <w:tcPr>
            <w:tcW w:w="1269" w:type="dxa"/>
            <w:tcBorders>
              <w:top w:val="nil"/>
              <w:left w:val="nil"/>
              <w:bottom w:val="single" w:color="auto" w:sz="4" w:space="0"/>
              <w:right w:val="single" w:color="auto" w:sz="4" w:space="0"/>
            </w:tcBorders>
            <w:noWrap w:val="0"/>
            <w:vAlign w:val="center"/>
          </w:tcPr>
          <w:p w14:paraId="02AAEA34">
            <w:pPr>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275.98</w:t>
            </w:r>
          </w:p>
        </w:tc>
        <w:tc>
          <w:tcPr>
            <w:tcW w:w="716" w:type="dxa"/>
            <w:tcBorders>
              <w:top w:val="nil"/>
              <w:left w:val="nil"/>
              <w:bottom w:val="single" w:color="auto" w:sz="4" w:space="0"/>
              <w:right w:val="single" w:color="auto" w:sz="4" w:space="0"/>
            </w:tcBorders>
            <w:noWrap w:val="0"/>
            <w:vAlign w:val="center"/>
          </w:tcPr>
          <w:p w14:paraId="14E1E2F9">
            <w:pPr>
              <w:spacing w:line="24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b/>
                <w:bCs/>
                <w:sz w:val="20"/>
                <w:szCs w:val="20"/>
              </w:rPr>
              <w:t>10</w:t>
            </w:r>
          </w:p>
        </w:tc>
        <w:tc>
          <w:tcPr>
            <w:tcW w:w="873" w:type="dxa"/>
            <w:tcBorders>
              <w:top w:val="nil"/>
              <w:left w:val="nil"/>
              <w:bottom w:val="single" w:color="auto" w:sz="4" w:space="0"/>
              <w:right w:val="single" w:color="auto" w:sz="4" w:space="0"/>
            </w:tcBorders>
            <w:noWrap w:val="0"/>
            <w:vAlign w:val="center"/>
          </w:tcPr>
          <w:p w14:paraId="38DDA503">
            <w:pPr>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14:paraId="08576E94">
            <w:pPr>
              <w:spacing w:line="240" w:lineRule="exact"/>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10</w:t>
            </w:r>
          </w:p>
        </w:tc>
      </w:tr>
      <w:tr w14:paraId="6D400A7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0453B7E">
            <w:pPr>
              <w:widowControl/>
              <w:spacing w:line="240" w:lineRule="exact"/>
              <w:jc w:val="left"/>
              <w:rPr>
                <w:rFonts w:hint="default" w:ascii="Times New Roman"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40864BB8">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按收入性质分：</w:t>
            </w:r>
            <w:r>
              <w:rPr>
                <w:rFonts w:hint="eastAsia" w:ascii="Times New Roman" w:hAnsi="Times New Roman" w:eastAsia="仿宋_GB2312" w:cs="Times New Roman"/>
                <w:color w:val="000000"/>
                <w:sz w:val="20"/>
                <w:szCs w:val="20"/>
                <w:lang w:val="en-US" w:eastAsia="zh-CN"/>
              </w:rPr>
              <w:t>275.78</w:t>
            </w:r>
          </w:p>
        </w:tc>
        <w:tc>
          <w:tcPr>
            <w:tcW w:w="4304" w:type="dxa"/>
            <w:gridSpan w:val="4"/>
            <w:tcBorders>
              <w:top w:val="nil"/>
              <w:left w:val="nil"/>
              <w:bottom w:val="single" w:color="auto" w:sz="4" w:space="0"/>
              <w:right w:val="single" w:color="auto" w:sz="4" w:space="0"/>
            </w:tcBorders>
            <w:noWrap w:val="0"/>
            <w:vAlign w:val="center"/>
          </w:tcPr>
          <w:p w14:paraId="7BE18644">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按支出性质分：</w:t>
            </w:r>
            <w:r>
              <w:rPr>
                <w:rFonts w:hint="eastAsia" w:ascii="Times New Roman" w:hAnsi="Times New Roman" w:eastAsia="仿宋_GB2312" w:cs="Times New Roman"/>
                <w:color w:val="000000"/>
                <w:sz w:val="20"/>
                <w:szCs w:val="20"/>
                <w:lang w:val="en-US" w:eastAsia="zh-CN"/>
              </w:rPr>
              <w:t>275.98</w:t>
            </w:r>
          </w:p>
        </w:tc>
      </w:tr>
      <w:tr w14:paraId="581DEEE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20EAF5B">
            <w:pPr>
              <w:widowControl/>
              <w:spacing w:line="240" w:lineRule="exact"/>
              <w:jc w:val="left"/>
              <w:rPr>
                <w:rFonts w:hint="default" w:ascii="Times New Roman"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1163CF4A">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xml:space="preserve">  其中：  一般公共预算：</w:t>
            </w:r>
            <w:r>
              <w:rPr>
                <w:rFonts w:hint="eastAsia" w:ascii="Times New Roman" w:hAnsi="Times New Roman" w:eastAsia="仿宋_GB2312" w:cs="Times New Roman"/>
                <w:color w:val="000000"/>
                <w:sz w:val="20"/>
                <w:szCs w:val="20"/>
                <w:lang w:val="en-US" w:eastAsia="zh-CN"/>
              </w:rPr>
              <w:t>275.78</w:t>
            </w:r>
          </w:p>
        </w:tc>
        <w:tc>
          <w:tcPr>
            <w:tcW w:w="4304" w:type="dxa"/>
            <w:gridSpan w:val="4"/>
            <w:tcBorders>
              <w:top w:val="nil"/>
              <w:left w:val="nil"/>
              <w:bottom w:val="single" w:color="auto" w:sz="4" w:space="0"/>
              <w:right w:val="single" w:color="auto" w:sz="4" w:space="0"/>
            </w:tcBorders>
            <w:noWrap w:val="0"/>
            <w:vAlign w:val="center"/>
          </w:tcPr>
          <w:p w14:paraId="50BE9796">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其中：基本支出：</w:t>
            </w:r>
            <w:r>
              <w:rPr>
                <w:rFonts w:hint="eastAsia" w:ascii="Times New Roman" w:hAnsi="Times New Roman" w:eastAsia="仿宋_GB2312" w:cs="Times New Roman"/>
                <w:color w:val="000000"/>
                <w:sz w:val="20"/>
                <w:szCs w:val="20"/>
                <w:lang w:val="en-US" w:eastAsia="zh-CN"/>
              </w:rPr>
              <w:t>123.5</w:t>
            </w:r>
          </w:p>
        </w:tc>
      </w:tr>
      <w:tr w14:paraId="14376A9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95E0931">
            <w:pPr>
              <w:widowControl/>
              <w:spacing w:line="240" w:lineRule="exact"/>
              <w:jc w:val="left"/>
              <w:rPr>
                <w:rFonts w:hint="default" w:ascii="Times New Roman"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2CD8BC45">
            <w:pPr>
              <w:widowControl/>
              <w:spacing w:line="240" w:lineRule="exact"/>
              <w:ind w:firstLine="800" w:firstLineChars="400"/>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政府性基金拨款：</w:t>
            </w:r>
            <w:r>
              <w:rPr>
                <w:rFonts w:hint="eastAsia" w:ascii="Times New Roman" w:hAnsi="Times New Roman" w:eastAsia="仿宋_GB2312" w:cs="Times New Roman"/>
                <w:color w:val="000000"/>
                <w:sz w:val="20"/>
                <w:szCs w:val="20"/>
                <w:lang w:val="en-US" w:eastAsia="zh-CN"/>
              </w:rPr>
              <w:t>0</w:t>
            </w:r>
          </w:p>
        </w:tc>
        <w:tc>
          <w:tcPr>
            <w:tcW w:w="4304" w:type="dxa"/>
            <w:gridSpan w:val="4"/>
            <w:tcBorders>
              <w:top w:val="nil"/>
              <w:left w:val="nil"/>
              <w:bottom w:val="single" w:color="auto" w:sz="4" w:space="0"/>
              <w:right w:val="single" w:color="auto" w:sz="4" w:space="0"/>
            </w:tcBorders>
            <w:noWrap w:val="0"/>
            <w:vAlign w:val="center"/>
          </w:tcPr>
          <w:p w14:paraId="5A9D469F">
            <w:pPr>
              <w:widowControl/>
              <w:spacing w:line="240" w:lineRule="exact"/>
              <w:ind w:firstLine="600" w:firstLineChars="300"/>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项目支出：</w:t>
            </w:r>
            <w:r>
              <w:rPr>
                <w:rFonts w:hint="eastAsia" w:ascii="Times New Roman" w:hAnsi="Times New Roman" w:eastAsia="仿宋_GB2312" w:cs="Times New Roman"/>
                <w:color w:val="000000"/>
                <w:sz w:val="20"/>
                <w:szCs w:val="20"/>
                <w:lang w:val="en-US" w:eastAsia="zh-CN"/>
              </w:rPr>
              <w:t>152.48</w:t>
            </w:r>
          </w:p>
        </w:tc>
      </w:tr>
      <w:tr w14:paraId="177346A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555D490">
            <w:pPr>
              <w:widowControl/>
              <w:spacing w:line="240" w:lineRule="exact"/>
              <w:jc w:val="left"/>
              <w:rPr>
                <w:rFonts w:hint="default" w:ascii="Times New Roman"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662BC0C3">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纳入专户管理的非税收入拨款：</w:t>
            </w:r>
            <w:r>
              <w:rPr>
                <w:rFonts w:hint="eastAsia" w:ascii="Times New Roman" w:hAnsi="Times New Roman" w:eastAsia="仿宋_GB2312" w:cs="Times New Roman"/>
                <w:color w:val="000000"/>
                <w:sz w:val="20"/>
                <w:szCs w:val="20"/>
                <w:lang w:val="en-US" w:eastAsia="zh-CN"/>
              </w:rPr>
              <w:t>0</w:t>
            </w:r>
          </w:p>
        </w:tc>
        <w:tc>
          <w:tcPr>
            <w:tcW w:w="4304" w:type="dxa"/>
            <w:gridSpan w:val="4"/>
            <w:tcBorders>
              <w:top w:val="nil"/>
              <w:left w:val="nil"/>
              <w:bottom w:val="single" w:color="auto" w:sz="4" w:space="0"/>
              <w:right w:val="single" w:color="auto" w:sz="4" w:space="0"/>
            </w:tcBorders>
            <w:noWrap w:val="0"/>
            <w:vAlign w:val="center"/>
          </w:tcPr>
          <w:p w14:paraId="087C5FC4">
            <w:pPr>
              <w:widowControl/>
              <w:spacing w:line="240" w:lineRule="exact"/>
              <w:jc w:val="left"/>
              <w:rPr>
                <w:rFonts w:hint="default" w:ascii="Times New Roman" w:hAnsi="Times New Roman" w:eastAsia="仿宋_GB2312" w:cs="Times New Roman"/>
                <w:color w:val="000000"/>
                <w:sz w:val="20"/>
                <w:szCs w:val="20"/>
              </w:rPr>
            </w:pPr>
          </w:p>
        </w:tc>
      </w:tr>
      <w:tr w14:paraId="156C0B20">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785DB03A">
            <w:pPr>
              <w:widowControl/>
              <w:spacing w:line="240" w:lineRule="exact"/>
              <w:jc w:val="left"/>
              <w:rPr>
                <w:rFonts w:hint="default" w:ascii="Times New Roman"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14:paraId="3171FBFE">
            <w:pPr>
              <w:widowControl/>
              <w:spacing w:line="240" w:lineRule="exact"/>
              <w:ind w:firstLine="1400" w:firstLineChars="700"/>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其他资金：</w:t>
            </w:r>
            <w:r>
              <w:rPr>
                <w:rFonts w:hint="eastAsia" w:ascii="Times New Roman" w:hAnsi="Times New Roman" w:eastAsia="仿宋_GB2312" w:cs="Times New Roman"/>
                <w:color w:val="000000"/>
                <w:sz w:val="20"/>
                <w:szCs w:val="20"/>
                <w:lang w:val="en-US" w:eastAsia="zh-CN"/>
              </w:rPr>
              <w:t>0</w:t>
            </w:r>
          </w:p>
        </w:tc>
        <w:tc>
          <w:tcPr>
            <w:tcW w:w="4304" w:type="dxa"/>
            <w:gridSpan w:val="4"/>
            <w:tcBorders>
              <w:top w:val="nil"/>
              <w:left w:val="nil"/>
              <w:bottom w:val="single" w:color="auto" w:sz="4" w:space="0"/>
              <w:right w:val="single" w:color="auto" w:sz="4" w:space="0"/>
            </w:tcBorders>
            <w:noWrap w:val="0"/>
            <w:vAlign w:val="center"/>
          </w:tcPr>
          <w:p w14:paraId="6098AF6A">
            <w:pPr>
              <w:widowControl/>
              <w:spacing w:line="240" w:lineRule="exact"/>
              <w:jc w:val="left"/>
              <w:rPr>
                <w:rFonts w:hint="default" w:ascii="Times New Roman" w:hAnsi="Times New Roman" w:eastAsia="仿宋_GB2312" w:cs="Times New Roman"/>
                <w:color w:val="000000"/>
                <w:sz w:val="20"/>
                <w:szCs w:val="20"/>
              </w:rPr>
            </w:pPr>
          </w:p>
        </w:tc>
      </w:tr>
      <w:tr w14:paraId="30BDE57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1C7EFD8F">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14:paraId="5F64080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14:paraId="53A1A073">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实际完成情况　</w:t>
            </w:r>
          </w:p>
        </w:tc>
      </w:tr>
      <w:tr w14:paraId="1E4A2B2F">
        <w:tblPrEx>
          <w:tblCellMar>
            <w:top w:w="0" w:type="dxa"/>
            <w:left w:w="108" w:type="dxa"/>
            <w:bottom w:w="0" w:type="dxa"/>
            <w:right w:w="108" w:type="dxa"/>
          </w:tblCellMar>
        </w:tblPrEx>
        <w:trPr>
          <w:trHeight w:val="129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A5408B9">
            <w:pPr>
              <w:widowControl/>
              <w:spacing w:line="240" w:lineRule="exact"/>
              <w:jc w:val="left"/>
              <w:rPr>
                <w:rFonts w:hint="default" w:ascii="Times New Roman" w:hAnsi="Times New Roman" w:eastAsia="仿宋_GB2312" w:cs="Times New Roman"/>
                <w:color w:val="000000"/>
                <w:sz w:val="20"/>
                <w:szCs w:val="20"/>
              </w:rPr>
            </w:pPr>
          </w:p>
        </w:tc>
        <w:tc>
          <w:tcPr>
            <w:tcW w:w="4695" w:type="dxa"/>
            <w:gridSpan w:val="4"/>
            <w:tcBorders>
              <w:top w:val="single" w:color="auto" w:sz="4" w:space="0"/>
              <w:left w:val="nil"/>
              <w:bottom w:val="single" w:color="auto" w:sz="4" w:space="0"/>
              <w:right w:val="single" w:color="000000" w:sz="4" w:space="0"/>
            </w:tcBorders>
            <w:noWrap w:val="0"/>
            <w:vAlign w:val="center"/>
          </w:tcPr>
          <w:p w14:paraId="7BA9D157">
            <w:pPr>
              <w:widowControl/>
              <w:numPr>
                <w:ilvl w:val="0"/>
                <w:numId w:val="0"/>
              </w:numPr>
              <w:spacing w:line="240" w:lineRule="exact"/>
              <w:jc w:val="both"/>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lang w:eastAsia="zh-CN"/>
              </w:rPr>
              <w:t>坚持旗帜鲜明讲政治</w:t>
            </w:r>
            <w:r>
              <w:rPr>
                <w:rFonts w:hint="eastAsia" w:ascii="仿宋" w:hAnsi="仿宋" w:eastAsia="仿宋" w:cs="仿宋"/>
                <w:color w:val="auto"/>
                <w:sz w:val="21"/>
                <w:szCs w:val="21"/>
              </w:rPr>
              <w:t>。</w:t>
            </w:r>
          </w:p>
          <w:p w14:paraId="4919BBE0">
            <w:pPr>
              <w:widowControl/>
              <w:numPr>
                <w:ilvl w:val="0"/>
                <w:numId w:val="0"/>
              </w:numPr>
              <w:spacing w:line="240" w:lineRule="exact"/>
              <w:jc w:val="both"/>
              <w:rPr>
                <w:rFonts w:hint="eastAsia" w:ascii="仿宋" w:hAnsi="仿宋" w:eastAsia="仿宋" w:cs="仿宋"/>
                <w:color w:val="000000"/>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lang w:eastAsia="zh-CN"/>
              </w:rPr>
              <w:t>提高履职能力和水平。</w:t>
            </w:r>
          </w:p>
          <w:p w14:paraId="78A1A175">
            <w:pPr>
              <w:widowControl/>
              <w:numPr>
                <w:ilvl w:val="0"/>
                <w:numId w:val="0"/>
              </w:numPr>
              <w:spacing w:line="240" w:lineRule="exact"/>
              <w:jc w:val="both"/>
              <w:rPr>
                <w:rFonts w:hint="eastAsia" w:ascii="仿宋" w:hAnsi="仿宋" w:eastAsia="仿宋" w:cs="仿宋"/>
                <w:color w:val="000000"/>
                <w:sz w:val="21"/>
                <w:szCs w:val="21"/>
              </w:rPr>
            </w:pP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如期完成重点项目建设。</w:t>
            </w:r>
          </w:p>
          <w:p w14:paraId="6013F2FB">
            <w:pPr>
              <w:widowControl/>
              <w:numPr>
                <w:ilvl w:val="0"/>
                <w:numId w:val="0"/>
              </w:numPr>
              <w:spacing w:line="240" w:lineRule="exact"/>
              <w:jc w:val="both"/>
              <w:rPr>
                <w:rFonts w:hint="default" w:ascii="Times New Roman" w:hAnsi="Times New Roman" w:eastAsia="仿宋_GB2312" w:cs="Times New Roman"/>
                <w:color w:val="000000"/>
                <w:sz w:val="20"/>
                <w:szCs w:val="20"/>
              </w:rPr>
            </w:pP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破解项目后续遗留难题。</w:t>
            </w:r>
            <w:r>
              <w:rPr>
                <w:rFonts w:hint="eastAsia" w:ascii="宋体" w:hAnsi="宋体" w:eastAsia="宋体" w:cs="宋体"/>
                <w:color w:val="000000"/>
                <w:sz w:val="21"/>
                <w:szCs w:val="21"/>
              </w:rPr>
              <w:t>　</w:t>
            </w:r>
            <w:r>
              <w:rPr>
                <w:rFonts w:hint="default" w:ascii="Times New Roman" w:hAnsi="Times New Roman" w:eastAsia="仿宋_GB2312" w:cs="Times New Roman"/>
                <w:color w:val="000000"/>
                <w:sz w:val="20"/>
                <w:szCs w:val="20"/>
              </w:rPr>
              <w:t>　</w:t>
            </w:r>
          </w:p>
        </w:tc>
        <w:tc>
          <w:tcPr>
            <w:tcW w:w="4304" w:type="dxa"/>
            <w:gridSpan w:val="4"/>
            <w:tcBorders>
              <w:top w:val="single" w:color="auto" w:sz="4" w:space="0"/>
              <w:left w:val="nil"/>
              <w:bottom w:val="single" w:color="auto" w:sz="4" w:space="0"/>
              <w:right w:val="single" w:color="auto" w:sz="4" w:space="0"/>
            </w:tcBorders>
            <w:noWrap w:val="0"/>
            <w:vAlign w:val="center"/>
          </w:tcPr>
          <w:p w14:paraId="6E0D8D88">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firstLine="420" w:firstLineChars="200"/>
              <w:jc w:val="both"/>
              <w:textAlignment w:val="auto"/>
              <w:rPr>
                <w:rStyle w:val="22"/>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lang w:val="en-US" w:eastAsia="zh-CN"/>
              </w:rPr>
              <w:t>1.</w:t>
            </w:r>
            <w:r>
              <w:rPr>
                <w:rFonts w:hint="eastAsia" w:ascii="仿宋" w:hAnsi="仿宋" w:eastAsia="仿宋" w:cs="仿宋"/>
                <w:b w:val="0"/>
                <w:bCs w:val="0"/>
                <w:color w:val="auto"/>
                <w:sz w:val="21"/>
                <w:szCs w:val="21"/>
              </w:rPr>
              <w:t>培根聚魂，</w:t>
            </w:r>
            <w:r>
              <w:rPr>
                <w:rFonts w:hint="eastAsia" w:ascii="仿宋" w:hAnsi="仿宋" w:eastAsia="仿宋" w:cs="仿宋"/>
                <w:b w:val="0"/>
                <w:bCs w:val="0"/>
                <w:color w:val="auto"/>
                <w:sz w:val="21"/>
                <w:szCs w:val="21"/>
                <w:lang w:eastAsia="zh-CN"/>
              </w:rPr>
              <w:t>夯实</w:t>
            </w:r>
            <w:r>
              <w:rPr>
                <w:rFonts w:hint="eastAsia" w:ascii="仿宋" w:hAnsi="仿宋" w:eastAsia="仿宋" w:cs="仿宋"/>
                <w:b w:val="0"/>
                <w:bCs w:val="0"/>
                <w:color w:val="auto"/>
                <w:sz w:val="21"/>
                <w:szCs w:val="21"/>
              </w:rPr>
              <w:t>政治根基。一是突出政治引领。</w:t>
            </w:r>
            <w:r>
              <w:rPr>
                <w:rStyle w:val="22"/>
                <w:rFonts w:hint="eastAsia" w:ascii="仿宋" w:hAnsi="仿宋" w:eastAsia="仿宋" w:cs="仿宋"/>
                <w:b w:val="0"/>
                <w:bCs w:val="0"/>
                <w:color w:val="auto"/>
                <w:sz w:val="21"/>
                <w:szCs w:val="21"/>
              </w:rPr>
              <w:t>始终把政治建设摆在首位，深入学习贯彻党的二十大精神，扎实开展习近平新时代中国特色社会主义思想主题教育。</w:t>
            </w:r>
            <w:r>
              <w:rPr>
                <w:rFonts w:hint="eastAsia" w:ascii="仿宋" w:hAnsi="仿宋" w:eastAsia="仿宋" w:cs="仿宋"/>
                <w:b w:val="0"/>
                <w:bCs w:val="0"/>
                <w:color w:val="auto"/>
                <w:sz w:val="21"/>
                <w:szCs w:val="21"/>
              </w:rPr>
              <w:t>二是严肃党内政治生活。</w:t>
            </w:r>
            <w:r>
              <w:rPr>
                <w:rStyle w:val="22"/>
                <w:rFonts w:hint="eastAsia" w:ascii="仿宋" w:hAnsi="仿宋" w:eastAsia="仿宋" w:cs="仿宋"/>
                <w:b w:val="0"/>
                <w:bCs w:val="0"/>
                <w:color w:val="auto"/>
                <w:sz w:val="21"/>
                <w:szCs w:val="21"/>
              </w:rPr>
              <w:t>持续巩固党支部规范化标准化建设成果，坚持党建和中心工作同谋划、同部署、同落实、同检查。</w:t>
            </w:r>
            <w:r>
              <w:rPr>
                <w:rFonts w:hint="eastAsia" w:ascii="仿宋" w:hAnsi="仿宋" w:eastAsia="仿宋" w:cs="仿宋"/>
                <w:b w:val="0"/>
                <w:bCs w:val="0"/>
                <w:color w:val="auto"/>
                <w:sz w:val="21"/>
                <w:szCs w:val="21"/>
              </w:rPr>
              <w:t>三是筑牢廉政“防火墙”。</w:t>
            </w:r>
            <w:r>
              <w:rPr>
                <w:rStyle w:val="22"/>
                <w:rFonts w:hint="eastAsia" w:ascii="仿宋" w:hAnsi="仿宋" w:eastAsia="仿宋" w:cs="仿宋"/>
                <w:b w:val="0"/>
                <w:bCs w:val="0"/>
                <w:color w:val="auto"/>
                <w:sz w:val="21"/>
                <w:szCs w:val="21"/>
              </w:rPr>
              <w:t>严明政治纪律和规矩，严格落实“三重一大”决策制度和请示报告制度，紧盯重点部</w:t>
            </w:r>
            <w:r>
              <w:rPr>
                <w:rStyle w:val="22"/>
                <w:rFonts w:hint="eastAsia" w:ascii="仿宋" w:hAnsi="仿宋" w:eastAsia="仿宋" w:cs="仿宋"/>
                <w:b w:val="0"/>
                <w:bCs w:val="0"/>
                <w:color w:val="auto"/>
                <w:sz w:val="21"/>
                <w:szCs w:val="21"/>
                <w:lang w:eastAsia="zh-CN"/>
              </w:rPr>
              <w:t>室、</w:t>
            </w:r>
            <w:r>
              <w:rPr>
                <w:rStyle w:val="22"/>
                <w:rFonts w:hint="eastAsia" w:ascii="仿宋" w:hAnsi="仿宋" w:eastAsia="仿宋" w:cs="仿宋"/>
                <w:b w:val="0"/>
                <w:bCs w:val="0"/>
                <w:color w:val="auto"/>
                <w:sz w:val="21"/>
                <w:szCs w:val="21"/>
              </w:rPr>
              <w:t>关键岗位</w:t>
            </w:r>
            <w:r>
              <w:rPr>
                <w:rStyle w:val="22"/>
                <w:rFonts w:hint="eastAsia" w:ascii="仿宋" w:hAnsi="仿宋" w:eastAsia="仿宋" w:cs="仿宋"/>
                <w:b w:val="0"/>
                <w:bCs w:val="0"/>
                <w:color w:val="auto"/>
                <w:sz w:val="21"/>
                <w:szCs w:val="21"/>
                <w:lang w:eastAsia="zh-CN"/>
              </w:rPr>
              <w:t>和项目建设</w:t>
            </w:r>
            <w:r>
              <w:rPr>
                <w:rStyle w:val="22"/>
                <w:rFonts w:hint="eastAsia" w:ascii="仿宋" w:hAnsi="仿宋" w:eastAsia="仿宋" w:cs="仿宋"/>
                <w:b w:val="0"/>
                <w:bCs w:val="0"/>
                <w:color w:val="auto"/>
                <w:sz w:val="21"/>
                <w:szCs w:val="21"/>
              </w:rPr>
              <w:t>的监督检查，驰而不息纠“四风”树新风</w:t>
            </w:r>
            <w:r>
              <w:rPr>
                <w:rStyle w:val="22"/>
                <w:rFonts w:hint="eastAsia" w:ascii="仿宋" w:hAnsi="仿宋" w:eastAsia="仿宋" w:cs="仿宋"/>
                <w:b w:val="0"/>
                <w:bCs w:val="0"/>
                <w:color w:val="auto"/>
                <w:sz w:val="21"/>
                <w:szCs w:val="21"/>
                <w:lang w:eastAsia="zh-CN"/>
              </w:rPr>
              <w:t>。</w:t>
            </w:r>
          </w:p>
          <w:p w14:paraId="5F33C7E8">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firstLine="420" w:firstLineChars="200"/>
              <w:jc w:val="both"/>
              <w:textAlignment w:val="auto"/>
              <w:rPr>
                <w:rStyle w:val="22"/>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2.</w:t>
            </w:r>
            <w:r>
              <w:rPr>
                <w:rFonts w:hint="eastAsia" w:ascii="仿宋" w:hAnsi="仿宋" w:eastAsia="仿宋" w:cs="仿宋"/>
                <w:b w:val="0"/>
                <w:bCs w:val="0"/>
                <w:color w:val="auto"/>
                <w:sz w:val="21"/>
                <w:szCs w:val="21"/>
              </w:rPr>
              <w:t>固本强基，</w:t>
            </w:r>
            <w:r>
              <w:rPr>
                <w:rFonts w:hint="eastAsia" w:ascii="仿宋" w:hAnsi="仿宋" w:eastAsia="仿宋" w:cs="仿宋"/>
                <w:b w:val="0"/>
                <w:bCs w:val="0"/>
                <w:color w:val="auto"/>
                <w:sz w:val="21"/>
                <w:szCs w:val="21"/>
                <w:lang w:eastAsia="zh-CN"/>
              </w:rPr>
              <w:t>提升</w:t>
            </w:r>
            <w:r>
              <w:rPr>
                <w:rFonts w:hint="eastAsia" w:ascii="仿宋" w:hAnsi="仿宋" w:eastAsia="仿宋" w:cs="仿宋"/>
                <w:b w:val="0"/>
                <w:bCs w:val="0"/>
                <w:color w:val="auto"/>
                <w:sz w:val="21"/>
                <w:szCs w:val="21"/>
              </w:rPr>
              <w:t>管理效能。一是强化日常管理。</w:t>
            </w:r>
            <w:r>
              <w:rPr>
                <w:rStyle w:val="22"/>
                <w:rFonts w:hint="eastAsia" w:ascii="仿宋" w:hAnsi="仿宋" w:eastAsia="仿宋" w:cs="仿宋"/>
                <w:b w:val="0"/>
                <w:bCs w:val="0"/>
                <w:color w:val="auto"/>
                <w:sz w:val="21"/>
                <w:szCs w:val="21"/>
              </w:rPr>
              <w:t>坚持早碰头、晚报告和</w:t>
            </w:r>
            <w:r>
              <w:rPr>
                <w:rStyle w:val="22"/>
                <w:rFonts w:hint="eastAsia" w:ascii="仿宋" w:hAnsi="仿宋" w:eastAsia="仿宋" w:cs="仿宋"/>
                <w:b w:val="0"/>
                <w:bCs w:val="0"/>
                <w:color w:val="auto"/>
                <w:sz w:val="21"/>
                <w:szCs w:val="21"/>
                <w:lang w:eastAsia="zh-CN"/>
              </w:rPr>
              <w:t>周</w:t>
            </w:r>
            <w:r>
              <w:rPr>
                <w:rStyle w:val="22"/>
                <w:rFonts w:hint="eastAsia" w:ascii="仿宋" w:hAnsi="仿宋" w:eastAsia="仿宋" w:cs="仿宋"/>
                <w:b w:val="0"/>
                <w:bCs w:val="0"/>
                <w:color w:val="auto"/>
                <w:sz w:val="21"/>
                <w:szCs w:val="21"/>
              </w:rPr>
              <w:t>工作例会制度，及时传达上级精神、安排工作任务、通报工作进展，实现事事有着落，件件有结果的良好局面。</w:t>
            </w:r>
            <w:r>
              <w:rPr>
                <w:rFonts w:hint="eastAsia" w:ascii="仿宋" w:hAnsi="仿宋" w:eastAsia="仿宋" w:cs="仿宋"/>
                <w:b w:val="0"/>
                <w:bCs w:val="0"/>
                <w:color w:val="auto"/>
                <w:sz w:val="21"/>
                <w:szCs w:val="21"/>
              </w:rPr>
              <w:t>二是强化意识形态管理。</w:t>
            </w:r>
            <w:r>
              <w:rPr>
                <w:rStyle w:val="22"/>
                <w:rFonts w:hint="eastAsia" w:ascii="仿宋" w:hAnsi="仿宋" w:eastAsia="仿宋" w:cs="仿宋"/>
                <w:b w:val="0"/>
                <w:bCs w:val="0"/>
                <w:color w:val="auto"/>
                <w:sz w:val="21"/>
                <w:szCs w:val="21"/>
              </w:rPr>
              <w:t>深入贯彻意识形态工作要求，传播凝聚正能量、践行核心价值观，将意识形态工作纳入年度考核和评先评优，统筹抓好综治维稳、安全生产、文明创建、节能低碳、保密安全、警示教育等各项工作</w:t>
            </w:r>
            <w:r>
              <w:rPr>
                <w:rStyle w:val="22"/>
                <w:rFonts w:hint="eastAsia" w:ascii="仿宋" w:hAnsi="仿宋" w:eastAsia="仿宋" w:cs="仿宋"/>
                <w:b w:val="0"/>
                <w:bCs w:val="0"/>
                <w:color w:val="auto"/>
                <w:sz w:val="21"/>
                <w:szCs w:val="21"/>
                <w:lang w:eastAsia="zh-CN"/>
              </w:rPr>
              <w:t>，确保单位安全稳定</w:t>
            </w:r>
            <w:r>
              <w:rPr>
                <w:rStyle w:val="22"/>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rPr>
              <w:t>三是强化财务内控管理。</w:t>
            </w:r>
            <w:r>
              <w:rPr>
                <w:rStyle w:val="22"/>
                <w:rFonts w:hint="eastAsia" w:ascii="仿宋" w:hAnsi="仿宋" w:eastAsia="仿宋" w:cs="仿宋"/>
                <w:b w:val="0"/>
                <w:bCs w:val="0"/>
                <w:color w:val="auto"/>
                <w:sz w:val="21"/>
                <w:szCs w:val="21"/>
              </w:rPr>
              <w:t>严格预算审批和执行，</w:t>
            </w:r>
            <w:r>
              <w:rPr>
                <w:rStyle w:val="22"/>
                <w:rFonts w:hint="eastAsia" w:ascii="仿宋" w:hAnsi="仿宋" w:eastAsia="仿宋" w:cs="仿宋"/>
                <w:b w:val="0"/>
                <w:bCs w:val="0"/>
                <w:color w:val="auto"/>
                <w:sz w:val="21"/>
                <w:szCs w:val="21"/>
                <w:lang w:eastAsia="zh-CN"/>
              </w:rPr>
              <w:t>严格三公经费管理，过好“紧日子”。</w:t>
            </w:r>
            <w:r>
              <w:rPr>
                <w:rStyle w:val="22"/>
                <w:rFonts w:hint="eastAsia" w:ascii="仿宋" w:hAnsi="仿宋" w:eastAsia="仿宋" w:cs="仿宋"/>
                <w:b w:val="0"/>
                <w:bCs w:val="0"/>
                <w:color w:val="auto"/>
                <w:sz w:val="21"/>
                <w:szCs w:val="21"/>
              </w:rPr>
              <w:t>在省审计厅组织年度预算执行审计及其他财务收支检查中，无违规开支经费现象。</w:t>
            </w:r>
          </w:p>
          <w:p w14:paraId="6098A663">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firstLine="420" w:firstLineChars="200"/>
              <w:jc w:val="both"/>
              <w:textAlignment w:val="auto"/>
              <w:rPr>
                <w:rStyle w:val="22"/>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3.</w:t>
            </w:r>
            <w:r>
              <w:rPr>
                <w:rFonts w:hint="eastAsia" w:ascii="仿宋" w:hAnsi="仿宋" w:eastAsia="仿宋" w:cs="仿宋"/>
                <w:b w:val="0"/>
                <w:bCs w:val="0"/>
                <w:color w:val="auto"/>
                <w:sz w:val="21"/>
                <w:szCs w:val="21"/>
              </w:rPr>
              <w:t>攻坚克难，破解遗留难题。一是长抓不懈，彻底解决</w:t>
            </w:r>
            <w:r>
              <w:rPr>
                <w:rFonts w:hint="eastAsia" w:ascii="仿宋" w:hAnsi="仿宋" w:eastAsia="仿宋" w:cs="仿宋"/>
                <w:b w:val="0"/>
                <w:bCs w:val="0"/>
                <w:color w:val="auto"/>
                <w:sz w:val="21"/>
                <w:szCs w:val="21"/>
                <w:lang w:eastAsia="zh-CN"/>
              </w:rPr>
              <w:t>坪塘</w:t>
            </w:r>
            <w:r>
              <w:rPr>
                <w:rFonts w:hint="eastAsia" w:ascii="仿宋" w:hAnsi="仿宋" w:eastAsia="仿宋" w:cs="仿宋"/>
                <w:b w:val="0"/>
                <w:bCs w:val="0"/>
                <w:color w:val="auto"/>
                <w:sz w:val="21"/>
                <w:szCs w:val="21"/>
              </w:rPr>
              <w:t>及配套项目历史遗留问题。</w:t>
            </w:r>
            <w:r>
              <w:rPr>
                <w:rStyle w:val="22"/>
                <w:rFonts w:hint="eastAsia" w:ascii="仿宋" w:hAnsi="仿宋" w:eastAsia="仿宋" w:cs="仿宋"/>
                <w:b w:val="0"/>
                <w:bCs w:val="0"/>
                <w:color w:val="auto"/>
                <w:sz w:val="21"/>
                <w:szCs w:val="21"/>
              </w:rPr>
              <w:t>坚持24小时值</w:t>
            </w:r>
            <w:r>
              <w:rPr>
                <w:rStyle w:val="22"/>
                <w:rFonts w:hint="eastAsia" w:ascii="仿宋" w:hAnsi="仿宋" w:eastAsia="仿宋" w:cs="仿宋"/>
                <w:b w:val="0"/>
                <w:bCs w:val="0"/>
                <w:color w:val="auto"/>
                <w:sz w:val="21"/>
                <w:szCs w:val="21"/>
                <w:lang w:eastAsia="zh-CN"/>
              </w:rPr>
              <w:t>班值守</w:t>
            </w:r>
            <w:r>
              <w:rPr>
                <w:rStyle w:val="22"/>
                <w:rFonts w:hint="eastAsia" w:ascii="仿宋" w:hAnsi="仿宋" w:eastAsia="仿宋" w:cs="仿宋"/>
                <w:b w:val="0"/>
                <w:bCs w:val="0"/>
                <w:color w:val="auto"/>
                <w:sz w:val="21"/>
                <w:szCs w:val="21"/>
              </w:rPr>
              <w:t>，</w:t>
            </w:r>
            <w:r>
              <w:rPr>
                <w:rStyle w:val="22"/>
                <w:rFonts w:hint="eastAsia" w:ascii="仿宋" w:hAnsi="仿宋" w:eastAsia="仿宋" w:cs="仿宋"/>
                <w:b w:val="0"/>
                <w:bCs w:val="0"/>
                <w:color w:val="auto"/>
                <w:sz w:val="21"/>
                <w:szCs w:val="21"/>
                <w:lang w:eastAsia="zh-CN"/>
              </w:rPr>
              <w:t>常态化开展</w:t>
            </w:r>
            <w:r>
              <w:rPr>
                <w:rStyle w:val="22"/>
                <w:rFonts w:hint="eastAsia" w:ascii="仿宋" w:hAnsi="仿宋" w:eastAsia="仿宋" w:cs="仿宋"/>
                <w:b w:val="0"/>
                <w:bCs w:val="0"/>
                <w:color w:val="auto"/>
                <w:sz w:val="21"/>
                <w:szCs w:val="21"/>
              </w:rPr>
              <w:t>安全隐患排查</w:t>
            </w:r>
            <w:r>
              <w:rPr>
                <w:rStyle w:val="22"/>
                <w:rFonts w:hint="eastAsia" w:ascii="仿宋" w:hAnsi="仿宋" w:eastAsia="仿宋" w:cs="仿宋"/>
                <w:b w:val="0"/>
                <w:bCs w:val="0"/>
                <w:color w:val="auto"/>
                <w:sz w:val="21"/>
                <w:szCs w:val="21"/>
                <w:lang w:eastAsia="zh-CN"/>
              </w:rPr>
              <w:t>整改</w:t>
            </w:r>
            <w:r>
              <w:rPr>
                <w:rStyle w:val="22"/>
                <w:rFonts w:hint="eastAsia" w:ascii="仿宋" w:hAnsi="仿宋" w:eastAsia="仿宋" w:cs="仿宋"/>
                <w:b w:val="0"/>
                <w:bCs w:val="0"/>
                <w:color w:val="auto"/>
                <w:sz w:val="21"/>
                <w:szCs w:val="21"/>
              </w:rPr>
              <w:t>，做好山林防火、综治维稳等联防联控。</w:t>
            </w:r>
            <w:r>
              <w:rPr>
                <w:rFonts w:hint="eastAsia" w:ascii="仿宋" w:hAnsi="仿宋" w:eastAsia="仿宋" w:cs="仿宋"/>
                <w:b w:val="0"/>
                <w:bCs w:val="0"/>
                <w:color w:val="auto"/>
                <w:sz w:val="21"/>
                <w:szCs w:val="21"/>
              </w:rPr>
              <w:t>二是紧盯不放，成功完成国有资产归集任务。</w:t>
            </w:r>
            <w:r>
              <w:rPr>
                <w:rStyle w:val="22"/>
                <w:rFonts w:hint="eastAsia" w:ascii="仿宋" w:hAnsi="仿宋" w:eastAsia="仿宋" w:cs="仿宋"/>
                <w:b w:val="0"/>
                <w:bCs w:val="0"/>
                <w:color w:val="auto"/>
                <w:sz w:val="21"/>
                <w:szCs w:val="21"/>
                <w:lang w:eastAsia="zh-CN"/>
              </w:rPr>
              <w:t>充分</w:t>
            </w:r>
            <w:r>
              <w:rPr>
                <w:rStyle w:val="22"/>
                <w:rFonts w:hint="eastAsia" w:ascii="仿宋" w:hAnsi="仿宋" w:eastAsia="仿宋" w:cs="仿宋"/>
                <w:b w:val="0"/>
                <w:bCs w:val="0"/>
                <w:color w:val="auto"/>
                <w:sz w:val="21"/>
                <w:szCs w:val="21"/>
              </w:rPr>
              <w:t>发扬“</w:t>
            </w:r>
            <w:r>
              <w:rPr>
                <w:rStyle w:val="22"/>
                <w:rFonts w:hint="eastAsia" w:ascii="仿宋" w:hAnsi="仿宋" w:eastAsia="仿宋" w:cs="仿宋"/>
                <w:b w:val="0"/>
                <w:bCs w:val="0"/>
                <w:color w:val="auto"/>
                <w:sz w:val="21"/>
                <w:szCs w:val="21"/>
                <w:lang w:eastAsia="zh-CN"/>
              </w:rPr>
              <w:t>盯关跟</w:t>
            </w:r>
            <w:r>
              <w:rPr>
                <w:rStyle w:val="22"/>
                <w:rFonts w:hint="eastAsia" w:ascii="仿宋" w:hAnsi="仿宋" w:eastAsia="仿宋" w:cs="仿宋"/>
                <w:b w:val="0"/>
                <w:bCs w:val="0"/>
                <w:color w:val="auto"/>
                <w:sz w:val="21"/>
                <w:szCs w:val="21"/>
              </w:rPr>
              <w:t>”精神，多次上门资产涉及单位，经充分沟通协调，完成省库区移民事务中心板塘村地块（25.63亩）、省生态环境厅跳马基地（53.18亩）和昭山基地（222.67亩）的土地归集工作。</w:t>
            </w:r>
            <w:r>
              <w:rPr>
                <w:rFonts w:hint="eastAsia" w:ascii="仿宋" w:hAnsi="仿宋" w:eastAsia="仿宋" w:cs="仿宋"/>
                <w:b w:val="0"/>
                <w:bCs w:val="0"/>
                <w:color w:val="auto"/>
                <w:sz w:val="21"/>
                <w:szCs w:val="21"/>
              </w:rPr>
              <w:t>三是找准症结，全面理顺国有资产权属登记办理和接管工作。</w:t>
            </w:r>
            <w:r>
              <w:rPr>
                <w:rStyle w:val="22"/>
                <w:rFonts w:hint="eastAsia" w:ascii="仿宋" w:hAnsi="仿宋" w:eastAsia="仿宋" w:cs="仿宋"/>
                <w:b w:val="0"/>
                <w:bCs w:val="0"/>
                <w:color w:val="auto"/>
                <w:sz w:val="21"/>
                <w:szCs w:val="21"/>
                <w:lang w:eastAsia="zh-CN"/>
              </w:rPr>
              <w:t>梳理研究</w:t>
            </w:r>
            <w:r>
              <w:rPr>
                <w:rStyle w:val="22"/>
                <w:rFonts w:hint="eastAsia" w:ascii="仿宋" w:hAnsi="仿宋" w:eastAsia="仿宋" w:cs="仿宋"/>
                <w:b w:val="0"/>
                <w:bCs w:val="0"/>
                <w:color w:val="auto"/>
                <w:sz w:val="21"/>
                <w:szCs w:val="21"/>
              </w:rPr>
              <w:t>权证办理难点堵点问题，协调</w:t>
            </w:r>
            <w:r>
              <w:rPr>
                <w:rStyle w:val="22"/>
                <w:rFonts w:hint="eastAsia" w:ascii="仿宋" w:hAnsi="仿宋" w:eastAsia="仿宋" w:cs="仿宋"/>
                <w:b w:val="0"/>
                <w:bCs w:val="0"/>
                <w:color w:val="auto"/>
                <w:sz w:val="21"/>
                <w:szCs w:val="21"/>
                <w:lang w:eastAsia="zh-CN"/>
              </w:rPr>
              <w:t>解决</w:t>
            </w:r>
            <w:r>
              <w:rPr>
                <w:rStyle w:val="22"/>
                <w:rFonts w:hint="eastAsia" w:ascii="仿宋" w:hAnsi="仿宋" w:eastAsia="仿宋" w:cs="仿宋"/>
                <w:b w:val="0"/>
                <w:bCs w:val="0"/>
                <w:color w:val="auto"/>
                <w:sz w:val="21"/>
                <w:szCs w:val="21"/>
              </w:rPr>
              <w:t>住建、</w:t>
            </w:r>
            <w:r>
              <w:rPr>
                <w:rStyle w:val="22"/>
                <w:rFonts w:hint="eastAsia" w:ascii="仿宋" w:hAnsi="仿宋" w:eastAsia="仿宋" w:cs="仿宋"/>
                <w:b w:val="0"/>
                <w:bCs w:val="0"/>
                <w:color w:val="auto"/>
                <w:sz w:val="21"/>
                <w:szCs w:val="21"/>
                <w:lang w:eastAsia="zh-CN"/>
              </w:rPr>
              <w:t>资规、</w:t>
            </w:r>
            <w:r>
              <w:rPr>
                <w:rStyle w:val="22"/>
                <w:rFonts w:hint="eastAsia" w:ascii="仿宋" w:hAnsi="仿宋" w:eastAsia="仿宋" w:cs="仿宋"/>
                <w:b w:val="0"/>
                <w:bCs w:val="0"/>
                <w:color w:val="auto"/>
                <w:sz w:val="21"/>
                <w:szCs w:val="21"/>
              </w:rPr>
              <w:t>不动产登记部门形成办证统一意见</w:t>
            </w:r>
            <w:r>
              <w:rPr>
                <w:rStyle w:val="22"/>
                <w:rFonts w:hint="eastAsia" w:ascii="仿宋" w:hAnsi="仿宋" w:eastAsia="仿宋" w:cs="仿宋"/>
                <w:b w:val="0"/>
                <w:bCs w:val="0"/>
                <w:color w:val="auto"/>
                <w:sz w:val="21"/>
                <w:szCs w:val="21"/>
                <w:lang w:eastAsia="zh-CN"/>
              </w:rPr>
              <w:t>，</w:t>
            </w:r>
            <w:r>
              <w:rPr>
                <w:rStyle w:val="22"/>
                <w:rFonts w:hint="eastAsia" w:ascii="仿宋" w:hAnsi="仿宋" w:eastAsia="仿宋" w:cs="仿宋"/>
                <w:b w:val="0"/>
                <w:bCs w:val="0"/>
                <w:color w:val="auto"/>
                <w:sz w:val="21"/>
                <w:szCs w:val="21"/>
              </w:rPr>
              <w:t>权证办理工作初见成效。</w:t>
            </w:r>
          </w:p>
          <w:p w14:paraId="0377DE54">
            <w:pPr>
              <w:pStyle w:val="2"/>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jc w:val="both"/>
              <w:textAlignment w:val="auto"/>
              <w:rPr>
                <w:rFonts w:hint="default" w:ascii="Times New Roman" w:hAnsi="Times New Roman" w:eastAsia="仿宋_GB2312" w:cs="Times New Roman"/>
                <w:color w:val="000000"/>
                <w:sz w:val="20"/>
                <w:szCs w:val="20"/>
              </w:rPr>
            </w:pPr>
            <w:r>
              <w:rPr>
                <w:rFonts w:hint="eastAsia" w:ascii="仿宋" w:hAnsi="仿宋" w:eastAsia="仿宋" w:cs="仿宋"/>
                <w:b w:val="0"/>
                <w:bCs w:val="0"/>
                <w:color w:val="auto"/>
                <w:sz w:val="21"/>
                <w:szCs w:val="21"/>
                <w:lang w:val="en-US" w:eastAsia="zh-CN"/>
              </w:rPr>
              <w:t>4.</w:t>
            </w:r>
            <w:r>
              <w:rPr>
                <w:rFonts w:hint="eastAsia" w:ascii="仿宋" w:hAnsi="仿宋" w:eastAsia="仿宋" w:cs="仿宋"/>
                <w:b w:val="0"/>
                <w:bCs w:val="0"/>
                <w:color w:val="auto"/>
                <w:sz w:val="21"/>
                <w:szCs w:val="21"/>
              </w:rPr>
              <w:t>凝心聚力，狠抓项目建设。一是高质高效完成省反腐倡廉警示教育馆项目建设。</w:t>
            </w:r>
            <w:r>
              <w:rPr>
                <w:rStyle w:val="22"/>
                <w:rFonts w:hint="eastAsia" w:ascii="仿宋" w:hAnsi="仿宋" w:eastAsia="仿宋" w:cs="仿宋"/>
                <w:b w:val="0"/>
                <w:bCs w:val="0"/>
                <w:color w:val="auto"/>
                <w:sz w:val="21"/>
                <w:szCs w:val="21"/>
              </w:rPr>
              <w:t>历时四个</w:t>
            </w:r>
            <w:r>
              <w:rPr>
                <w:rStyle w:val="22"/>
                <w:rFonts w:hint="eastAsia" w:ascii="仿宋" w:hAnsi="仿宋" w:eastAsia="仿宋" w:cs="仿宋"/>
                <w:b w:val="0"/>
                <w:bCs w:val="0"/>
                <w:color w:val="auto"/>
                <w:sz w:val="21"/>
                <w:szCs w:val="21"/>
                <w:lang w:val="en-US" w:eastAsia="zh-CN"/>
              </w:rPr>
              <w:t>半月时间，圆满完</w:t>
            </w:r>
            <w:r>
              <w:rPr>
                <w:rStyle w:val="22"/>
                <w:rFonts w:hint="eastAsia" w:ascii="仿宋" w:hAnsi="仿宋" w:eastAsia="仿宋" w:cs="仿宋"/>
                <w:b w:val="0"/>
                <w:bCs w:val="0"/>
                <w:color w:val="auto"/>
                <w:sz w:val="21"/>
                <w:szCs w:val="21"/>
              </w:rPr>
              <w:t>成项目建设任务</w:t>
            </w:r>
            <w:r>
              <w:rPr>
                <w:rStyle w:val="22"/>
                <w:rFonts w:hint="eastAsia" w:ascii="仿宋" w:hAnsi="仿宋" w:eastAsia="仿宋" w:cs="仿宋"/>
                <w:b w:val="0"/>
                <w:bCs w:val="0"/>
                <w:color w:val="auto"/>
                <w:sz w:val="21"/>
                <w:szCs w:val="21"/>
                <w:lang w:eastAsia="zh-CN"/>
              </w:rPr>
              <w:t>，实现了“</w:t>
            </w:r>
            <w:r>
              <w:rPr>
                <w:rStyle w:val="22"/>
                <w:rFonts w:hint="eastAsia" w:ascii="仿宋" w:hAnsi="仿宋" w:eastAsia="仿宋" w:cs="仿宋"/>
                <w:b w:val="0"/>
                <w:bCs w:val="0"/>
                <w:color w:val="auto"/>
                <w:sz w:val="21"/>
                <w:szCs w:val="21"/>
              </w:rPr>
              <w:t>历时短、投资少、</w:t>
            </w:r>
            <w:r>
              <w:rPr>
                <w:rStyle w:val="22"/>
                <w:rFonts w:hint="eastAsia" w:ascii="仿宋" w:hAnsi="仿宋" w:eastAsia="仿宋" w:cs="仿宋"/>
                <w:b w:val="0"/>
                <w:bCs w:val="0"/>
                <w:color w:val="auto"/>
                <w:sz w:val="21"/>
                <w:szCs w:val="21"/>
                <w:lang w:eastAsia="zh-CN"/>
              </w:rPr>
              <w:t>品质优、反响好”的预期目标</w:t>
            </w:r>
            <w:r>
              <w:rPr>
                <w:rStyle w:val="22"/>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rPr>
              <w:t>二是善始善终做好省纪委</w:t>
            </w:r>
            <w:r>
              <w:rPr>
                <w:rFonts w:hint="eastAsia" w:ascii="仿宋" w:hAnsi="仿宋" w:eastAsia="仿宋" w:cs="仿宋"/>
                <w:b w:val="0"/>
                <w:bCs w:val="0"/>
                <w:color w:val="auto"/>
                <w:sz w:val="21"/>
                <w:szCs w:val="21"/>
                <w:lang w:eastAsia="zh-CN"/>
              </w:rPr>
              <w:t>外查点</w:t>
            </w:r>
            <w:r>
              <w:rPr>
                <w:rFonts w:hint="eastAsia" w:ascii="仿宋" w:hAnsi="仿宋" w:eastAsia="仿宋" w:cs="仿宋"/>
                <w:b w:val="0"/>
                <w:bCs w:val="0"/>
                <w:color w:val="auto"/>
                <w:sz w:val="21"/>
                <w:szCs w:val="21"/>
              </w:rPr>
              <w:t>项目后续工作。</w:t>
            </w:r>
            <w:r>
              <w:rPr>
                <w:rStyle w:val="22"/>
                <w:rFonts w:hint="eastAsia" w:ascii="仿宋" w:hAnsi="仿宋" w:eastAsia="仿宋" w:cs="仿宋"/>
                <w:b w:val="0"/>
                <w:bCs w:val="0"/>
                <w:color w:val="auto"/>
                <w:sz w:val="21"/>
                <w:szCs w:val="21"/>
              </w:rPr>
              <w:t>全力</w:t>
            </w:r>
            <w:r>
              <w:rPr>
                <w:rStyle w:val="22"/>
                <w:rFonts w:hint="eastAsia" w:ascii="仿宋" w:hAnsi="仿宋" w:eastAsia="仿宋" w:cs="仿宋"/>
                <w:b w:val="0"/>
                <w:bCs w:val="0"/>
                <w:color w:val="auto"/>
                <w:sz w:val="21"/>
                <w:szCs w:val="21"/>
                <w:lang w:eastAsia="zh-CN"/>
              </w:rPr>
              <w:t>完成项目扫尾和</w:t>
            </w:r>
            <w:r>
              <w:rPr>
                <w:rStyle w:val="22"/>
                <w:rFonts w:hint="eastAsia" w:ascii="仿宋" w:hAnsi="仿宋" w:eastAsia="仿宋" w:cs="仿宋"/>
                <w:b w:val="0"/>
                <w:bCs w:val="0"/>
                <w:color w:val="auto"/>
                <w:sz w:val="21"/>
                <w:szCs w:val="21"/>
              </w:rPr>
              <w:t>保障正常运营</w:t>
            </w:r>
            <w:r>
              <w:rPr>
                <w:rStyle w:val="22"/>
                <w:rFonts w:hint="eastAsia" w:ascii="仿宋" w:hAnsi="仿宋" w:eastAsia="仿宋" w:cs="仿宋"/>
                <w:b w:val="0"/>
                <w:bCs w:val="0"/>
                <w:color w:val="auto"/>
                <w:sz w:val="21"/>
                <w:szCs w:val="21"/>
                <w:lang w:eastAsia="zh-CN"/>
              </w:rPr>
              <w:t>工作</w:t>
            </w:r>
            <w:r>
              <w:rPr>
                <w:rStyle w:val="22"/>
                <w:rFonts w:hint="eastAsia" w:ascii="仿宋" w:hAnsi="仿宋" w:eastAsia="仿宋" w:cs="仿宋"/>
                <w:b w:val="0"/>
                <w:bCs w:val="0"/>
                <w:color w:val="auto"/>
                <w:sz w:val="21"/>
                <w:szCs w:val="21"/>
              </w:rPr>
              <w:t>，积极督促施工单位</w:t>
            </w:r>
            <w:r>
              <w:rPr>
                <w:rStyle w:val="22"/>
                <w:rFonts w:hint="eastAsia" w:ascii="仿宋" w:hAnsi="仿宋" w:eastAsia="仿宋" w:cs="仿宋"/>
                <w:b w:val="0"/>
                <w:bCs w:val="0"/>
                <w:color w:val="auto"/>
                <w:sz w:val="21"/>
                <w:szCs w:val="21"/>
                <w:lang w:eastAsia="zh-CN"/>
              </w:rPr>
              <w:t>完成</w:t>
            </w:r>
            <w:r>
              <w:rPr>
                <w:rStyle w:val="22"/>
                <w:rFonts w:hint="eastAsia" w:ascii="仿宋" w:hAnsi="仿宋" w:eastAsia="仿宋" w:cs="仿宋"/>
                <w:b w:val="0"/>
                <w:bCs w:val="0"/>
                <w:color w:val="auto"/>
                <w:sz w:val="21"/>
                <w:szCs w:val="21"/>
              </w:rPr>
              <w:t>资料归集</w:t>
            </w:r>
            <w:r>
              <w:rPr>
                <w:rStyle w:val="22"/>
                <w:rFonts w:hint="eastAsia" w:ascii="仿宋" w:hAnsi="仿宋" w:eastAsia="仿宋" w:cs="仿宋"/>
                <w:b w:val="0"/>
                <w:bCs w:val="0"/>
                <w:color w:val="auto"/>
                <w:sz w:val="21"/>
                <w:szCs w:val="21"/>
                <w:lang w:eastAsia="zh-CN"/>
              </w:rPr>
              <w:t>和移交，组织做好</w:t>
            </w:r>
            <w:r>
              <w:rPr>
                <w:rStyle w:val="22"/>
                <w:rFonts w:hint="eastAsia" w:ascii="仿宋" w:hAnsi="仿宋" w:eastAsia="仿宋" w:cs="仿宋"/>
                <w:b w:val="0"/>
                <w:bCs w:val="0"/>
                <w:color w:val="auto"/>
                <w:sz w:val="21"/>
                <w:szCs w:val="21"/>
              </w:rPr>
              <w:t>项目结算审计、财评审查</w:t>
            </w:r>
            <w:r>
              <w:rPr>
                <w:rStyle w:val="22"/>
                <w:rFonts w:hint="eastAsia" w:ascii="仿宋" w:hAnsi="仿宋" w:eastAsia="仿宋" w:cs="仿宋"/>
                <w:b w:val="0"/>
                <w:bCs w:val="0"/>
                <w:color w:val="auto"/>
                <w:sz w:val="21"/>
                <w:szCs w:val="21"/>
                <w:lang w:eastAsia="zh-CN"/>
              </w:rPr>
              <w:t>等</w:t>
            </w:r>
            <w:r>
              <w:rPr>
                <w:rStyle w:val="22"/>
                <w:rFonts w:hint="eastAsia" w:ascii="仿宋" w:hAnsi="仿宋" w:eastAsia="仿宋" w:cs="仿宋"/>
                <w:b w:val="0"/>
                <w:bCs w:val="0"/>
                <w:color w:val="auto"/>
                <w:sz w:val="21"/>
                <w:szCs w:val="21"/>
              </w:rPr>
              <w:t>相关工作。</w:t>
            </w:r>
          </w:p>
        </w:tc>
      </w:tr>
      <w:tr w14:paraId="77DAC755">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4F394A0A">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绩</w:t>
            </w:r>
          </w:p>
          <w:p w14:paraId="72922BE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效</w:t>
            </w:r>
          </w:p>
          <w:p w14:paraId="634B3460">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w:t>
            </w:r>
          </w:p>
          <w:p w14:paraId="60C63BD4">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标</w:t>
            </w:r>
          </w:p>
          <w:p w14:paraId="6817B470">
            <w:pPr>
              <w:widowControl/>
              <w:spacing w:line="240" w:lineRule="exact"/>
              <w:jc w:val="center"/>
              <w:rPr>
                <w:rFonts w:hint="default" w:ascii="Times New Roman" w:hAnsi="Times New Roman" w:eastAsia="仿宋_GB2312" w:cs="Times New Roman"/>
                <w:color w:val="000000"/>
                <w:sz w:val="20"/>
                <w:szCs w:val="20"/>
              </w:rPr>
            </w:pPr>
          </w:p>
        </w:tc>
        <w:tc>
          <w:tcPr>
            <w:tcW w:w="1080" w:type="dxa"/>
            <w:tcBorders>
              <w:top w:val="nil"/>
              <w:left w:val="nil"/>
              <w:bottom w:val="single" w:color="auto" w:sz="4" w:space="0"/>
              <w:right w:val="single" w:color="auto" w:sz="4" w:space="0"/>
            </w:tcBorders>
            <w:noWrap w:val="0"/>
            <w:vAlign w:val="center"/>
          </w:tcPr>
          <w:p w14:paraId="141C2D37">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一级指标</w:t>
            </w:r>
          </w:p>
        </w:tc>
        <w:tc>
          <w:tcPr>
            <w:tcW w:w="1034" w:type="dxa"/>
            <w:tcBorders>
              <w:top w:val="nil"/>
              <w:left w:val="nil"/>
              <w:bottom w:val="single" w:color="auto" w:sz="4" w:space="0"/>
              <w:right w:val="single" w:color="auto" w:sz="4" w:space="0"/>
            </w:tcBorders>
            <w:noWrap w:val="0"/>
            <w:vAlign w:val="center"/>
          </w:tcPr>
          <w:p w14:paraId="0C055C3F">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二级指标</w:t>
            </w:r>
          </w:p>
        </w:tc>
        <w:tc>
          <w:tcPr>
            <w:tcW w:w="1351" w:type="dxa"/>
            <w:tcBorders>
              <w:top w:val="nil"/>
              <w:left w:val="nil"/>
              <w:bottom w:val="single" w:color="auto" w:sz="4" w:space="0"/>
              <w:right w:val="single" w:color="auto" w:sz="4" w:space="0"/>
            </w:tcBorders>
            <w:noWrap w:val="0"/>
            <w:vAlign w:val="center"/>
          </w:tcPr>
          <w:p w14:paraId="097EBA13">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三级指标</w:t>
            </w:r>
          </w:p>
        </w:tc>
        <w:tc>
          <w:tcPr>
            <w:tcW w:w="1230" w:type="dxa"/>
            <w:tcBorders>
              <w:top w:val="nil"/>
              <w:left w:val="nil"/>
              <w:bottom w:val="single" w:color="auto" w:sz="4" w:space="0"/>
              <w:right w:val="single" w:color="auto" w:sz="4" w:space="0"/>
            </w:tcBorders>
            <w:noWrap w:val="0"/>
            <w:vAlign w:val="center"/>
          </w:tcPr>
          <w:p w14:paraId="012AF3BA">
            <w:pPr>
              <w:widowControl/>
              <w:spacing w:line="240" w:lineRule="exact"/>
              <w:jc w:val="both"/>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年度指标值</w:t>
            </w:r>
          </w:p>
        </w:tc>
        <w:tc>
          <w:tcPr>
            <w:tcW w:w="1269" w:type="dxa"/>
            <w:tcBorders>
              <w:top w:val="nil"/>
              <w:left w:val="nil"/>
              <w:bottom w:val="single" w:color="auto" w:sz="4" w:space="0"/>
              <w:right w:val="single" w:color="auto" w:sz="4" w:space="0"/>
            </w:tcBorders>
            <w:noWrap w:val="0"/>
            <w:vAlign w:val="center"/>
          </w:tcPr>
          <w:p w14:paraId="034116E2">
            <w:pPr>
              <w:widowControl/>
              <w:spacing w:line="240" w:lineRule="exac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14:paraId="7CC867B1">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分值</w:t>
            </w:r>
          </w:p>
        </w:tc>
        <w:tc>
          <w:tcPr>
            <w:tcW w:w="873" w:type="dxa"/>
            <w:tcBorders>
              <w:top w:val="nil"/>
              <w:left w:val="nil"/>
              <w:bottom w:val="single" w:color="auto" w:sz="4" w:space="0"/>
              <w:right w:val="single" w:color="auto" w:sz="4" w:space="0"/>
            </w:tcBorders>
            <w:noWrap w:val="0"/>
            <w:vAlign w:val="center"/>
          </w:tcPr>
          <w:p w14:paraId="2ED6A481">
            <w:pPr>
              <w:widowControl/>
              <w:spacing w:line="240" w:lineRule="exact"/>
              <w:jc w:val="center"/>
              <w:rPr>
                <w:rFonts w:hint="default"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16"/>
                <w:szCs w:val="16"/>
                <w:lang w:eastAsia="zh-CN"/>
              </w:rPr>
              <w:t>自评</w:t>
            </w:r>
            <w:r>
              <w:rPr>
                <w:rFonts w:hint="default" w:ascii="Times New Roman" w:hAnsi="Times New Roman" w:eastAsia="仿宋_GB2312" w:cs="Times New Roman"/>
                <w:color w:val="000000"/>
                <w:sz w:val="16"/>
                <w:szCs w:val="16"/>
              </w:rPr>
              <w:t>得分</w:t>
            </w:r>
          </w:p>
        </w:tc>
        <w:tc>
          <w:tcPr>
            <w:tcW w:w="1446" w:type="dxa"/>
            <w:tcBorders>
              <w:top w:val="nil"/>
              <w:left w:val="nil"/>
              <w:bottom w:val="single" w:color="auto" w:sz="4" w:space="0"/>
              <w:right w:val="single" w:color="auto" w:sz="4" w:space="0"/>
            </w:tcBorders>
            <w:noWrap w:val="0"/>
            <w:vAlign w:val="center"/>
          </w:tcPr>
          <w:p w14:paraId="0D0A42F3">
            <w:pPr>
              <w:widowControl/>
              <w:spacing w:line="240" w:lineRule="exact"/>
              <w:jc w:val="both"/>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偏差原因分析及改进措施</w:t>
            </w:r>
          </w:p>
        </w:tc>
      </w:tr>
      <w:tr w14:paraId="1C70E49B">
        <w:tblPrEx>
          <w:tblCellMar>
            <w:top w:w="0" w:type="dxa"/>
            <w:left w:w="108" w:type="dxa"/>
            <w:bottom w:w="0" w:type="dxa"/>
            <w:right w:w="108" w:type="dxa"/>
          </w:tblCellMar>
        </w:tblPrEx>
        <w:trPr>
          <w:trHeight w:val="660" w:hRule="atLeast"/>
          <w:jc w:val="center"/>
        </w:trPr>
        <w:tc>
          <w:tcPr>
            <w:tcW w:w="1080" w:type="dxa"/>
            <w:vMerge w:val="continue"/>
            <w:tcBorders>
              <w:left w:val="single" w:color="auto" w:sz="4" w:space="0"/>
              <w:right w:val="single" w:color="auto" w:sz="4" w:space="0"/>
            </w:tcBorders>
            <w:noWrap w:val="0"/>
            <w:vAlign w:val="center"/>
          </w:tcPr>
          <w:p w14:paraId="1CB4FC94">
            <w:pPr>
              <w:spacing w:line="240" w:lineRule="exact"/>
              <w:jc w:val="left"/>
              <w:rPr>
                <w:rFonts w:hint="default" w:ascii="Times New Roman"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5C92A591">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产出指标</w:t>
            </w:r>
          </w:p>
          <w:p w14:paraId="6513C9D9">
            <w:pPr>
              <w:widowControl/>
              <w:spacing w:line="240" w:lineRule="exact"/>
              <w:jc w:val="center"/>
              <w:rPr>
                <w:rFonts w:hint="default" w:ascii="Times New Roman" w:hAnsi="Times New Roman" w:eastAsia="仿宋_GB2312" w:cs="Times New Roman"/>
                <w:color w:val="000000"/>
                <w:sz w:val="20"/>
                <w:szCs w:val="20"/>
              </w:rPr>
            </w:pPr>
          </w:p>
          <w:p w14:paraId="4D45E5D1">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(50分)</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4F766EF">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数量指标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724262E0">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预算执行率</w:t>
            </w:r>
          </w:p>
        </w:tc>
        <w:tc>
          <w:tcPr>
            <w:tcW w:w="1230" w:type="dxa"/>
            <w:tcBorders>
              <w:top w:val="nil"/>
              <w:left w:val="nil"/>
              <w:bottom w:val="single" w:color="auto" w:sz="4" w:space="0"/>
              <w:right w:val="single" w:color="auto" w:sz="4" w:space="0"/>
            </w:tcBorders>
            <w:noWrap w:val="0"/>
            <w:vAlign w:val="center"/>
          </w:tcPr>
          <w:p w14:paraId="0A2827F8">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大于95%</w:t>
            </w:r>
          </w:p>
        </w:tc>
        <w:tc>
          <w:tcPr>
            <w:tcW w:w="1269" w:type="dxa"/>
            <w:tcBorders>
              <w:top w:val="nil"/>
              <w:left w:val="nil"/>
              <w:bottom w:val="single" w:color="auto" w:sz="4" w:space="0"/>
              <w:right w:val="single" w:color="auto" w:sz="4" w:space="0"/>
            </w:tcBorders>
            <w:noWrap w:val="0"/>
            <w:vAlign w:val="center"/>
          </w:tcPr>
          <w:p w14:paraId="67BF1FA5">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74021558">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13</w:t>
            </w:r>
          </w:p>
        </w:tc>
        <w:tc>
          <w:tcPr>
            <w:tcW w:w="873" w:type="dxa"/>
            <w:tcBorders>
              <w:top w:val="nil"/>
              <w:left w:val="nil"/>
              <w:bottom w:val="single" w:color="auto" w:sz="4" w:space="0"/>
              <w:right w:val="single" w:color="auto" w:sz="4" w:space="0"/>
            </w:tcBorders>
            <w:noWrap w:val="0"/>
            <w:vAlign w:val="center"/>
          </w:tcPr>
          <w:p w14:paraId="50CCD049">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13</w:t>
            </w:r>
          </w:p>
        </w:tc>
        <w:tc>
          <w:tcPr>
            <w:tcW w:w="1446" w:type="dxa"/>
            <w:tcBorders>
              <w:top w:val="nil"/>
              <w:left w:val="nil"/>
              <w:bottom w:val="single" w:color="auto" w:sz="4" w:space="0"/>
              <w:right w:val="single" w:color="auto" w:sz="4" w:space="0"/>
            </w:tcBorders>
            <w:noWrap w:val="0"/>
            <w:vAlign w:val="center"/>
          </w:tcPr>
          <w:p w14:paraId="6F26CBF9">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1EB9DC82">
        <w:tblPrEx>
          <w:tblCellMar>
            <w:top w:w="0" w:type="dxa"/>
            <w:left w:w="108" w:type="dxa"/>
            <w:bottom w:w="0" w:type="dxa"/>
            <w:right w:w="108" w:type="dxa"/>
          </w:tblCellMar>
        </w:tblPrEx>
        <w:trPr>
          <w:trHeight w:val="685" w:hRule="atLeast"/>
          <w:jc w:val="center"/>
        </w:trPr>
        <w:tc>
          <w:tcPr>
            <w:tcW w:w="1080" w:type="dxa"/>
            <w:vMerge w:val="continue"/>
            <w:tcBorders>
              <w:left w:val="single" w:color="auto" w:sz="4" w:space="0"/>
              <w:right w:val="single" w:color="auto" w:sz="4" w:space="0"/>
            </w:tcBorders>
            <w:noWrap w:val="0"/>
            <w:vAlign w:val="center"/>
          </w:tcPr>
          <w:p w14:paraId="372C5BDF">
            <w:pPr>
              <w:spacing w:line="240" w:lineRule="exact"/>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5868CA0">
            <w:pPr>
              <w:spacing w:line="240" w:lineRule="exact"/>
              <w:jc w:val="left"/>
              <w:rPr>
                <w:rFonts w:hint="default" w:ascii="Times New Roman"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4529D107">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质量指标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11E881D6">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资金使用管理合法合规</w:t>
            </w:r>
          </w:p>
        </w:tc>
        <w:tc>
          <w:tcPr>
            <w:tcW w:w="1230" w:type="dxa"/>
            <w:tcBorders>
              <w:top w:val="nil"/>
              <w:left w:val="nil"/>
              <w:bottom w:val="single" w:color="auto" w:sz="4" w:space="0"/>
              <w:right w:val="single" w:color="auto" w:sz="4" w:space="0"/>
            </w:tcBorders>
            <w:noWrap w:val="0"/>
            <w:vAlign w:val="center"/>
          </w:tcPr>
          <w:p w14:paraId="4E327F2A">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100%</w:t>
            </w:r>
          </w:p>
        </w:tc>
        <w:tc>
          <w:tcPr>
            <w:tcW w:w="1269" w:type="dxa"/>
            <w:tcBorders>
              <w:top w:val="nil"/>
              <w:left w:val="nil"/>
              <w:bottom w:val="single" w:color="auto" w:sz="4" w:space="0"/>
              <w:right w:val="single" w:color="auto" w:sz="4" w:space="0"/>
            </w:tcBorders>
            <w:noWrap w:val="0"/>
            <w:vAlign w:val="center"/>
          </w:tcPr>
          <w:p w14:paraId="21D5B8E2">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656BF208">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12</w:t>
            </w:r>
          </w:p>
        </w:tc>
        <w:tc>
          <w:tcPr>
            <w:tcW w:w="873" w:type="dxa"/>
            <w:tcBorders>
              <w:top w:val="nil"/>
              <w:left w:val="nil"/>
              <w:bottom w:val="single" w:color="auto" w:sz="4" w:space="0"/>
              <w:right w:val="single" w:color="auto" w:sz="4" w:space="0"/>
            </w:tcBorders>
            <w:noWrap w:val="0"/>
            <w:vAlign w:val="center"/>
          </w:tcPr>
          <w:p w14:paraId="1EC3C680">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12</w:t>
            </w:r>
          </w:p>
        </w:tc>
        <w:tc>
          <w:tcPr>
            <w:tcW w:w="1446" w:type="dxa"/>
            <w:tcBorders>
              <w:top w:val="nil"/>
              <w:left w:val="nil"/>
              <w:bottom w:val="single" w:color="auto" w:sz="4" w:space="0"/>
              <w:right w:val="single" w:color="auto" w:sz="4" w:space="0"/>
            </w:tcBorders>
            <w:noWrap w:val="0"/>
            <w:vAlign w:val="center"/>
          </w:tcPr>
          <w:p w14:paraId="5BF012D6">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35ABA39B">
        <w:tblPrEx>
          <w:tblCellMar>
            <w:top w:w="0" w:type="dxa"/>
            <w:left w:w="108" w:type="dxa"/>
            <w:bottom w:w="0" w:type="dxa"/>
            <w:right w:w="108" w:type="dxa"/>
          </w:tblCellMar>
        </w:tblPrEx>
        <w:trPr>
          <w:trHeight w:val="715" w:hRule="atLeast"/>
          <w:jc w:val="center"/>
        </w:trPr>
        <w:tc>
          <w:tcPr>
            <w:tcW w:w="1080" w:type="dxa"/>
            <w:vMerge w:val="continue"/>
            <w:tcBorders>
              <w:left w:val="single" w:color="auto" w:sz="4" w:space="0"/>
              <w:right w:val="single" w:color="auto" w:sz="4" w:space="0"/>
            </w:tcBorders>
            <w:noWrap w:val="0"/>
            <w:vAlign w:val="center"/>
          </w:tcPr>
          <w:p w14:paraId="70893A93">
            <w:pPr>
              <w:spacing w:line="240" w:lineRule="exact"/>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65707C8">
            <w:pPr>
              <w:spacing w:line="240" w:lineRule="exact"/>
              <w:jc w:val="left"/>
              <w:rPr>
                <w:rFonts w:hint="default" w:ascii="Times New Roman"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1FE3528F">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时效指标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5984489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各项工作完成时限</w:t>
            </w:r>
          </w:p>
        </w:tc>
        <w:tc>
          <w:tcPr>
            <w:tcW w:w="1230" w:type="dxa"/>
            <w:tcBorders>
              <w:top w:val="nil"/>
              <w:left w:val="nil"/>
              <w:bottom w:val="single" w:color="auto" w:sz="4" w:space="0"/>
              <w:right w:val="single" w:color="auto" w:sz="4" w:space="0"/>
            </w:tcBorders>
            <w:noWrap w:val="0"/>
            <w:vAlign w:val="center"/>
          </w:tcPr>
          <w:p w14:paraId="2B14F844">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按时完成</w:t>
            </w:r>
          </w:p>
        </w:tc>
        <w:tc>
          <w:tcPr>
            <w:tcW w:w="1269" w:type="dxa"/>
            <w:tcBorders>
              <w:top w:val="nil"/>
              <w:left w:val="nil"/>
              <w:bottom w:val="single" w:color="auto" w:sz="4" w:space="0"/>
              <w:right w:val="single" w:color="auto" w:sz="4" w:space="0"/>
            </w:tcBorders>
            <w:noWrap w:val="0"/>
            <w:vAlign w:val="center"/>
          </w:tcPr>
          <w:p w14:paraId="665B9CA3">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按时完成</w:t>
            </w:r>
          </w:p>
        </w:tc>
        <w:tc>
          <w:tcPr>
            <w:tcW w:w="716" w:type="dxa"/>
            <w:tcBorders>
              <w:top w:val="nil"/>
              <w:left w:val="nil"/>
              <w:bottom w:val="single" w:color="auto" w:sz="4" w:space="0"/>
              <w:right w:val="single" w:color="auto" w:sz="4" w:space="0"/>
            </w:tcBorders>
            <w:noWrap w:val="0"/>
            <w:vAlign w:val="center"/>
          </w:tcPr>
          <w:p w14:paraId="51BE03ED">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12</w:t>
            </w:r>
          </w:p>
        </w:tc>
        <w:tc>
          <w:tcPr>
            <w:tcW w:w="873" w:type="dxa"/>
            <w:tcBorders>
              <w:top w:val="nil"/>
              <w:left w:val="nil"/>
              <w:bottom w:val="single" w:color="auto" w:sz="4" w:space="0"/>
              <w:right w:val="single" w:color="auto" w:sz="4" w:space="0"/>
            </w:tcBorders>
            <w:noWrap w:val="0"/>
            <w:vAlign w:val="center"/>
          </w:tcPr>
          <w:p w14:paraId="23E42016">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12</w:t>
            </w:r>
          </w:p>
        </w:tc>
        <w:tc>
          <w:tcPr>
            <w:tcW w:w="1446" w:type="dxa"/>
            <w:tcBorders>
              <w:top w:val="nil"/>
              <w:left w:val="nil"/>
              <w:bottom w:val="single" w:color="auto" w:sz="4" w:space="0"/>
              <w:right w:val="single" w:color="auto" w:sz="4" w:space="0"/>
            </w:tcBorders>
            <w:noWrap w:val="0"/>
            <w:vAlign w:val="center"/>
          </w:tcPr>
          <w:p w14:paraId="7470CABF">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1A7EAAC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6B2BCEC">
            <w:pPr>
              <w:spacing w:line="240" w:lineRule="exact"/>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6B48CC9">
            <w:pPr>
              <w:spacing w:line="240" w:lineRule="exact"/>
              <w:jc w:val="left"/>
              <w:rPr>
                <w:rFonts w:hint="default" w:ascii="Times New Roman"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1D5E835">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成本指标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25DD119F">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各项支出控制在预算范围内</w:t>
            </w:r>
          </w:p>
        </w:tc>
        <w:tc>
          <w:tcPr>
            <w:tcW w:w="1230" w:type="dxa"/>
            <w:tcBorders>
              <w:top w:val="nil"/>
              <w:left w:val="nil"/>
              <w:bottom w:val="single" w:color="auto" w:sz="4" w:space="0"/>
              <w:right w:val="single" w:color="auto" w:sz="4" w:space="0"/>
            </w:tcBorders>
            <w:noWrap w:val="0"/>
            <w:vAlign w:val="center"/>
          </w:tcPr>
          <w:p w14:paraId="29C9F4CD">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不超预算</w:t>
            </w:r>
          </w:p>
        </w:tc>
        <w:tc>
          <w:tcPr>
            <w:tcW w:w="1269" w:type="dxa"/>
            <w:tcBorders>
              <w:top w:val="nil"/>
              <w:left w:val="nil"/>
              <w:bottom w:val="single" w:color="auto" w:sz="4" w:space="0"/>
              <w:right w:val="single" w:color="auto" w:sz="4" w:space="0"/>
            </w:tcBorders>
            <w:noWrap w:val="0"/>
            <w:vAlign w:val="center"/>
          </w:tcPr>
          <w:p w14:paraId="233439DE">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未超预算</w:t>
            </w:r>
          </w:p>
        </w:tc>
        <w:tc>
          <w:tcPr>
            <w:tcW w:w="716" w:type="dxa"/>
            <w:tcBorders>
              <w:top w:val="nil"/>
              <w:left w:val="nil"/>
              <w:bottom w:val="single" w:color="auto" w:sz="4" w:space="0"/>
              <w:right w:val="single" w:color="auto" w:sz="4" w:space="0"/>
            </w:tcBorders>
            <w:noWrap w:val="0"/>
            <w:vAlign w:val="center"/>
          </w:tcPr>
          <w:p w14:paraId="5303CE4A">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13</w:t>
            </w:r>
          </w:p>
        </w:tc>
        <w:tc>
          <w:tcPr>
            <w:tcW w:w="873" w:type="dxa"/>
            <w:tcBorders>
              <w:top w:val="nil"/>
              <w:left w:val="nil"/>
              <w:bottom w:val="single" w:color="auto" w:sz="4" w:space="0"/>
              <w:right w:val="single" w:color="auto" w:sz="4" w:space="0"/>
            </w:tcBorders>
            <w:noWrap w:val="0"/>
            <w:vAlign w:val="center"/>
          </w:tcPr>
          <w:p w14:paraId="2B84D6CE">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13</w:t>
            </w:r>
          </w:p>
        </w:tc>
        <w:tc>
          <w:tcPr>
            <w:tcW w:w="1446" w:type="dxa"/>
            <w:tcBorders>
              <w:top w:val="nil"/>
              <w:left w:val="nil"/>
              <w:bottom w:val="single" w:color="auto" w:sz="4" w:space="0"/>
              <w:right w:val="single" w:color="auto" w:sz="4" w:space="0"/>
            </w:tcBorders>
            <w:noWrap w:val="0"/>
            <w:vAlign w:val="center"/>
          </w:tcPr>
          <w:p w14:paraId="45CEE674">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1C4E97BD">
        <w:tblPrEx>
          <w:tblCellMar>
            <w:top w:w="0" w:type="dxa"/>
            <w:left w:w="108" w:type="dxa"/>
            <w:bottom w:w="0" w:type="dxa"/>
            <w:right w:w="108" w:type="dxa"/>
          </w:tblCellMar>
        </w:tblPrEx>
        <w:trPr>
          <w:trHeight w:val="700" w:hRule="atLeast"/>
          <w:jc w:val="center"/>
        </w:trPr>
        <w:tc>
          <w:tcPr>
            <w:tcW w:w="1080" w:type="dxa"/>
            <w:vMerge w:val="continue"/>
            <w:tcBorders>
              <w:left w:val="single" w:color="auto" w:sz="4" w:space="0"/>
              <w:right w:val="single" w:color="auto" w:sz="4" w:space="0"/>
            </w:tcBorders>
            <w:noWrap w:val="0"/>
            <w:vAlign w:val="center"/>
          </w:tcPr>
          <w:p w14:paraId="28095A5E">
            <w:pPr>
              <w:spacing w:line="240" w:lineRule="exact"/>
              <w:jc w:val="left"/>
              <w:rPr>
                <w:rFonts w:hint="default" w:ascii="Times New Roman"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4A71DBA8">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效益指标</w:t>
            </w:r>
          </w:p>
          <w:p w14:paraId="2502001B">
            <w:pPr>
              <w:widowControl/>
              <w:spacing w:line="240" w:lineRule="exact"/>
              <w:jc w:val="left"/>
              <w:rPr>
                <w:rFonts w:hint="default" w:ascii="Times New Roman" w:hAnsi="Times New Roman" w:eastAsia="仿宋_GB2312" w:cs="Times New Roman"/>
                <w:color w:val="000000"/>
                <w:sz w:val="20"/>
                <w:szCs w:val="20"/>
              </w:rPr>
            </w:pPr>
          </w:p>
          <w:p w14:paraId="5F956BAE">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（30分）</w:t>
            </w:r>
          </w:p>
          <w:p w14:paraId="2ADB9F85">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CB6A36F">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经济效</w:t>
            </w:r>
          </w:p>
          <w:p w14:paraId="70818E65">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5ED57367">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项目资产完整</w:t>
            </w:r>
          </w:p>
        </w:tc>
        <w:tc>
          <w:tcPr>
            <w:tcW w:w="1230" w:type="dxa"/>
            <w:tcBorders>
              <w:top w:val="nil"/>
              <w:left w:val="nil"/>
              <w:bottom w:val="single" w:color="auto" w:sz="4" w:space="0"/>
              <w:right w:val="single" w:color="auto" w:sz="4" w:space="0"/>
            </w:tcBorders>
            <w:noWrap w:val="0"/>
            <w:vAlign w:val="center"/>
          </w:tcPr>
          <w:p w14:paraId="7A51FB81">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资产完整</w:t>
            </w:r>
          </w:p>
        </w:tc>
        <w:tc>
          <w:tcPr>
            <w:tcW w:w="1269" w:type="dxa"/>
            <w:tcBorders>
              <w:top w:val="nil"/>
              <w:left w:val="nil"/>
              <w:bottom w:val="single" w:color="auto" w:sz="4" w:space="0"/>
              <w:right w:val="single" w:color="auto" w:sz="4" w:space="0"/>
            </w:tcBorders>
            <w:noWrap w:val="0"/>
            <w:vAlign w:val="center"/>
          </w:tcPr>
          <w:p w14:paraId="6FF0A1F6">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资产完整</w:t>
            </w:r>
          </w:p>
        </w:tc>
        <w:tc>
          <w:tcPr>
            <w:tcW w:w="716" w:type="dxa"/>
            <w:tcBorders>
              <w:top w:val="nil"/>
              <w:left w:val="nil"/>
              <w:bottom w:val="single" w:color="auto" w:sz="4" w:space="0"/>
              <w:right w:val="single" w:color="auto" w:sz="4" w:space="0"/>
            </w:tcBorders>
            <w:noWrap w:val="0"/>
            <w:vAlign w:val="center"/>
          </w:tcPr>
          <w:p w14:paraId="03FE2D05">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8</w:t>
            </w:r>
          </w:p>
        </w:tc>
        <w:tc>
          <w:tcPr>
            <w:tcW w:w="873" w:type="dxa"/>
            <w:tcBorders>
              <w:top w:val="nil"/>
              <w:left w:val="nil"/>
              <w:bottom w:val="single" w:color="auto" w:sz="4" w:space="0"/>
              <w:right w:val="single" w:color="auto" w:sz="4" w:space="0"/>
            </w:tcBorders>
            <w:noWrap w:val="0"/>
            <w:vAlign w:val="center"/>
          </w:tcPr>
          <w:p w14:paraId="60D5D224">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8</w:t>
            </w:r>
          </w:p>
        </w:tc>
        <w:tc>
          <w:tcPr>
            <w:tcW w:w="1446" w:type="dxa"/>
            <w:tcBorders>
              <w:top w:val="nil"/>
              <w:left w:val="nil"/>
              <w:bottom w:val="single" w:color="auto" w:sz="4" w:space="0"/>
              <w:right w:val="single" w:color="auto" w:sz="4" w:space="0"/>
            </w:tcBorders>
            <w:noWrap w:val="0"/>
            <w:vAlign w:val="center"/>
          </w:tcPr>
          <w:p w14:paraId="555B747E">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7715476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B886C6B">
            <w:pPr>
              <w:spacing w:line="240" w:lineRule="exact"/>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FAE791A">
            <w:pPr>
              <w:spacing w:line="240" w:lineRule="exact"/>
              <w:jc w:val="left"/>
              <w:rPr>
                <w:rFonts w:hint="default" w:ascii="Times New Roman"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E1B0D8B">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社会效</w:t>
            </w:r>
          </w:p>
          <w:p w14:paraId="4232906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7271A258">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项目平安稳定</w:t>
            </w:r>
          </w:p>
        </w:tc>
        <w:tc>
          <w:tcPr>
            <w:tcW w:w="1230" w:type="dxa"/>
            <w:tcBorders>
              <w:top w:val="nil"/>
              <w:left w:val="nil"/>
              <w:bottom w:val="single" w:color="auto" w:sz="4" w:space="0"/>
              <w:right w:val="single" w:color="auto" w:sz="4" w:space="0"/>
            </w:tcBorders>
            <w:noWrap w:val="0"/>
            <w:vAlign w:val="center"/>
          </w:tcPr>
          <w:p w14:paraId="6A9FACAF">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无安全事故</w:t>
            </w:r>
          </w:p>
        </w:tc>
        <w:tc>
          <w:tcPr>
            <w:tcW w:w="1269" w:type="dxa"/>
            <w:tcBorders>
              <w:top w:val="nil"/>
              <w:left w:val="nil"/>
              <w:bottom w:val="single" w:color="auto" w:sz="4" w:space="0"/>
              <w:right w:val="single" w:color="auto" w:sz="4" w:space="0"/>
            </w:tcBorders>
            <w:noWrap w:val="0"/>
            <w:vAlign w:val="center"/>
          </w:tcPr>
          <w:p w14:paraId="0D5B57D0">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项目“零事故”“零上访”</w:t>
            </w:r>
          </w:p>
        </w:tc>
        <w:tc>
          <w:tcPr>
            <w:tcW w:w="716" w:type="dxa"/>
            <w:tcBorders>
              <w:top w:val="nil"/>
              <w:left w:val="nil"/>
              <w:bottom w:val="single" w:color="auto" w:sz="4" w:space="0"/>
              <w:right w:val="single" w:color="auto" w:sz="4" w:space="0"/>
            </w:tcBorders>
            <w:noWrap w:val="0"/>
            <w:vAlign w:val="center"/>
          </w:tcPr>
          <w:p w14:paraId="5E26F7A5">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8</w:t>
            </w:r>
          </w:p>
        </w:tc>
        <w:tc>
          <w:tcPr>
            <w:tcW w:w="873" w:type="dxa"/>
            <w:tcBorders>
              <w:top w:val="nil"/>
              <w:left w:val="nil"/>
              <w:bottom w:val="single" w:color="auto" w:sz="4" w:space="0"/>
              <w:right w:val="single" w:color="auto" w:sz="4" w:space="0"/>
            </w:tcBorders>
            <w:noWrap w:val="0"/>
            <w:vAlign w:val="center"/>
          </w:tcPr>
          <w:p w14:paraId="6B9B5217">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8</w:t>
            </w:r>
          </w:p>
        </w:tc>
        <w:tc>
          <w:tcPr>
            <w:tcW w:w="1446" w:type="dxa"/>
            <w:tcBorders>
              <w:top w:val="nil"/>
              <w:left w:val="nil"/>
              <w:bottom w:val="single" w:color="auto" w:sz="4" w:space="0"/>
              <w:right w:val="single" w:color="auto" w:sz="4" w:space="0"/>
            </w:tcBorders>
            <w:noWrap w:val="0"/>
            <w:vAlign w:val="center"/>
          </w:tcPr>
          <w:p w14:paraId="2A87293A">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67568AD6">
        <w:tblPrEx>
          <w:tblCellMar>
            <w:top w:w="0" w:type="dxa"/>
            <w:left w:w="108" w:type="dxa"/>
            <w:bottom w:w="0" w:type="dxa"/>
            <w:right w:w="108" w:type="dxa"/>
          </w:tblCellMar>
        </w:tblPrEx>
        <w:trPr>
          <w:trHeight w:val="640" w:hRule="atLeast"/>
          <w:jc w:val="center"/>
        </w:trPr>
        <w:tc>
          <w:tcPr>
            <w:tcW w:w="1080" w:type="dxa"/>
            <w:vMerge w:val="continue"/>
            <w:tcBorders>
              <w:left w:val="single" w:color="auto" w:sz="4" w:space="0"/>
              <w:right w:val="single" w:color="auto" w:sz="4" w:space="0"/>
            </w:tcBorders>
            <w:noWrap w:val="0"/>
            <w:vAlign w:val="center"/>
          </w:tcPr>
          <w:p w14:paraId="237DDD28">
            <w:pPr>
              <w:spacing w:line="240" w:lineRule="exact"/>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0E9877E">
            <w:pPr>
              <w:spacing w:line="240" w:lineRule="exact"/>
              <w:jc w:val="left"/>
              <w:rPr>
                <w:rFonts w:hint="default" w:ascii="Times New Roman"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6B17297">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生态效</w:t>
            </w:r>
          </w:p>
          <w:p w14:paraId="48DE77F2">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25324D29">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垃圾分类</w:t>
            </w:r>
          </w:p>
        </w:tc>
        <w:tc>
          <w:tcPr>
            <w:tcW w:w="1230" w:type="dxa"/>
            <w:tcBorders>
              <w:top w:val="nil"/>
              <w:left w:val="nil"/>
              <w:bottom w:val="single" w:color="auto" w:sz="4" w:space="0"/>
              <w:right w:val="single" w:color="auto" w:sz="4" w:space="0"/>
            </w:tcBorders>
            <w:noWrap w:val="0"/>
            <w:vAlign w:val="center"/>
          </w:tcPr>
          <w:p w14:paraId="1FE28D22">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有进展</w:t>
            </w:r>
          </w:p>
        </w:tc>
        <w:tc>
          <w:tcPr>
            <w:tcW w:w="1269" w:type="dxa"/>
            <w:tcBorders>
              <w:top w:val="nil"/>
              <w:left w:val="nil"/>
              <w:bottom w:val="single" w:color="auto" w:sz="4" w:space="0"/>
              <w:right w:val="single" w:color="auto" w:sz="4" w:space="0"/>
            </w:tcBorders>
            <w:noWrap w:val="0"/>
            <w:vAlign w:val="center"/>
          </w:tcPr>
          <w:p w14:paraId="24F47E3C">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垃圾分类工作有进展</w:t>
            </w:r>
          </w:p>
        </w:tc>
        <w:tc>
          <w:tcPr>
            <w:tcW w:w="716" w:type="dxa"/>
            <w:tcBorders>
              <w:top w:val="nil"/>
              <w:left w:val="nil"/>
              <w:bottom w:val="single" w:color="auto" w:sz="4" w:space="0"/>
              <w:right w:val="single" w:color="auto" w:sz="4" w:space="0"/>
            </w:tcBorders>
            <w:noWrap w:val="0"/>
            <w:vAlign w:val="center"/>
          </w:tcPr>
          <w:p w14:paraId="47E64D14">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7</w:t>
            </w:r>
          </w:p>
        </w:tc>
        <w:tc>
          <w:tcPr>
            <w:tcW w:w="873" w:type="dxa"/>
            <w:tcBorders>
              <w:top w:val="nil"/>
              <w:left w:val="nil"/>
              <w:bottom w:val="single" w:color="auto" w:sz="4" w:space="0"/>
              <w:right w:val="single" w:color="auto" w:sz="4" w:space="0"/>
            </w:tcBorders>
            <w:noWrap w:val="0"/>
            <w:vAlign w:val="center"/>
          </w:tcPr>
          <w:p w14:paraId="251D7656">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7</w:t>
            </w:r>
          </w:p>
        </w:tc>
        <w:tc>
          <w:tcPr>
            <w:tcW w:w="1446" w:type="dxa"/>
            <w:tcBorders>
              <w:top w:val="nil"/>
              <w:left w:val="nil"/>
              <w:bottom w:val="single" w:color="auto" w:sz="4" w:space="0"/>
              <w:right w:val="single" w:color="auto" w:sz="4" w:space="0"/>
            </w:tcBorders>
            <w:noWrap w:val="0"/>
            <w:vAlign w:val="center"/>
          </w:tcPr>
          <w:p w14:paraId="7A05F330">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6CB86ED9">
        <w:tblPrEx>
          <w:tblCellMar>
            <w:top w:w="0" w:type="dxa"/>
            <w:left w:w="108" w:type="dxa"/>
            <w:bottom w:w="0" w:type="dxa"/>
            <w:right w:w="108" w:type="dxa"/>
          </w:tblCellMar>
        </w:tblPrEx>
        <w:trPr>
          <w:trHeight w:val="670" w:hRule="atLeast"/>
          <w:jc w:val="center"/>
        </w:trPr>
        <w:tc>
          <w:tcPr>
            <w:tcW w:w="1080" w:type="dxa"/>
            <w:vMerge w:val="continue"/>
            <w:tcBorders>
              <w:left w:val="single" w:color="auto" w:sz="4" w:space="0"/>
              <w:right w:val="single" w:color="auto" w:sz="4" w:space="0"/>
            </w:tcBorders>
            <w:noWrap w:val="0"/>
            <w:vAlign w:val="center"/>
          </w:tcPr>
          <w:p w14:paraId="785098A6">
            <w:pPr>
              <w:widowControl/>
              <w:spacing w:line="240" w:lineRule="exact"/>
              <w:jc w:val="center"/>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CC124AD">
            <w:pPr>
              <w:widowControl/>
              <w:spacing w:line="240" w:lineRule="exact"/>
              <w:jc w:val="left"/>
              <w:rPr>
                <w:rFonts w:hint="default" w:ascii="Times New Roman"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E70EDDA">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可持续影响指标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19246949">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干部队伍建设</w:t>
            </w:r>
          </w:p>
        </w:tc>
        <w:tc>
          <w:tcPr>
            <w:tcW w:w="1230" w:type="dxa"/>
            <w:tcBorders>
              <w:top w:val="single" w:color="auto" w:sz="4" w:space="0"/>
              <w:left w:val="single" w:color="auto" w:sz="4" w:space="0"/>
              <w:bottom w:val="single" w:color="auto" w:sz="4" w:space="0"/>
              <w:right w:val="single" w:color="auto" w:sz="4" w:space="0"/>
            </w:tcBorders>
            <w:noWrap w:val="0"/>
            <w:vAlign w:val="center"/>
          </w:tcPr>
          <w:p w14:paraId="79719DEE">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优化</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008EA6DC">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优化</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6F4649C0">
            <w:pPr>
              <w:widowControl/>
              <w:spacing w:line="240" w:lineRule="exact"/>
              <w:ind w:firstLine="200" w:firstLineChars="100"/>
              <w:jc w:val="left"/>
              <w:rPr>
                <w:rFonts w:hint="default"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lang w:val="en-US" w:eastAsia="zh-CN"/>
              </w:rPr>
              <w:t>7</w:t>
            </w:r>
            <w:r>
              <w:rPr>
                <w:rFonts w:hint="default" w:ascii="Times New Roman" w:hAnsi="Times New Roman" w:eastAsia="仿宋_GB2312" w:cs="Times New Roman"/>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6C07E31">
            <w:pPr>
              <w:widowControl/>
              <w:spacing w:line="240" w:lineRule="exact"/>
              <w:jc w:val="left"/>
              <w:rPr>
                <w:rFonts w:hint="eastAsia"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7</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700AC36F">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473F4985">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14:paraId="74CA6DCF">
            <w:pPr>
              <w:spacing w:line="240" w:lineRule="exact"/>
              <w:jc w:val="left"/>
              <w:rPr>
                <w:rFonts w:hint="default" w:ascii="Times New Roman" w:hAnsi="Times New Roman" w:eastAsia="仿宋_GB2312" w:cs="Times New Roman"/>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4341820">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满意度</w:t>
            </w:r>
          </w:p>
          <w:p w14:paraId="1194BE2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指标</w:t>
            </w:r>
          </w:p>
          <w:p w14:paraId="451A02BA">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4FBB2048">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服务对象满意度指标</w:t>
            </w:r>
          </w:p>
        </w:tc>
        <w:tc>
          <w:tcPr>
            <w:tcW w:w="1351" w:type="dxa"/>
            <w:tcBorders>
              <w:top w:val="single" w:color="auto" w:sz="4" w:space="0"/>
              <w:left w:val="single" w:color="auto" w:sz="4" w:space="0"/>
              <w:bottom w:val="single" w:color="auto" w:sz="4" w:space="0"/>
              <w:right w:val="single" w:color="auto" w:sz="4" w:space="0"/>
            </w:tcBorders>
            <w:noWrap w:val="0"/>
            <w:vAlign w:val="center"/>
          </w:tcPr>
          <w:p w14:paraId="20AF7BF9">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涉迁对象及当地居民满意度</w:t>
            </w:r>
          </w:p>
        </w:tc>
        <w:tc>
          <w:tcPr>
            <w:tcW w:w="1230" w:type="dxa"/>
            <w:tcBorders>
              <w:top w:val="nil"/>
              <w:left w:val="nil"/>
              <w:bottom w:val="single" w:color="auto" w:sz="4" w:space="0"/>
              <w:right w:val="single" w:color="auto" w:sz="4" w:space="0"/>
            </w:tcBorders>
            <w:noWrap w:val="0"/>
            <w:vAlign w:val="center"/>
          </w:tcPr>
          <w:p w14:paraId="7283EEAF">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95%</w:t>
            </w:r>
          </w:p>
        </w:tc>
        <w:tc>
          <w:tcPr>
            <w:tcW w:w="1269" w:type="dxa"/>
            <w:tcBorders>
              <w:top w:val="nil"/>
              <w:left w:val="nil"/>
              <w:bottom w:val="single" w:color="auto" w:sz="4" w:space="0"/>
              <w:right w:val="single" w:color="auto" w:sz="4" w:space="0"/>
            </w:tcBorders>
            <w:noWrap w:val="0"/>
            <w:vAlign w:val="center"/>
          </w:tcPr>
          <w:p w14:paraId="03199F16">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98%</w:t>
            </w:r>
          </w:p>
        </w:tc>
        <w:tc>
          <w:tcPr>
            <w:tcW w:w="716" w:type="dxa"/>
            <w:tcBorders>
              <w:top w:val="nil"/>
              <w:left w:val="nil"/>
              <w:bottom w:val="single" w:color="auto" w:sz="4" w:space="0"/>
              <w:right w:val="single" w:color="auto" w:sz="4" w:space="0"/>
            </w:tcBorders>
            <w:noWrap w:val="0"/>
            <w:vAlign w:val="center"/>
          </w:tcPr>
          <w:p w14:paraId="2B69AEAC">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7612B465">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4EC95D44">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18BA6CDA">
        <w:tblPrEx>
          <w:tblCellMar>
            <w:top w:w="0" w:type="dxa"/>
            <w:left w:w="108" w:type="dxa"/>
            <w:bottom w:w="0" w:type="dxa"/>
            <w:right w:w="108" w:type="dxa"/>
          </w:tblCellMar>
        </w:tblPrEx>
        <w:trPr>
          <w:trHeight w:val="505"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14:paraId="01402CDC">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总分</w:t>
            </w:r>
          </w:p>
        </w:tc>
        <w:tc>
          <w:tcPr>
            <w:tcW w:w="716" w:type="dxa"/>
            <w:tcBorders>
              <w:top w:val="nil"/>
              <w:left w:val="nil"/>
              <w:bottom w:val="single" w:color="auto" w:sz="4" w:space="0"/>
              <w:right w:val="single" w:color="auto" w:sz="4" w:space="0"/>
            </w:tcBorders>
            <w:noWrap w:val="0"/>
            <w:vAlign w:val="center"/>
          </w:tcPr>
          <w:p w14:paraId="4690F8D7">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100</w:t>
            </w:r>
          </w:p>
        </w:tc>
        <w:tc>
          <w:tcPr>
            <w:tcW w:w="873" w:type="dxa"/>
            <w:tcBorders>
              <w:top w:val="nil"/>
              <w:left w:val="nil"/>
              <w:bottom w:val="single" w:color="auto" w:sz="4" w:space="0"/>
              <w:right w:val="single" w:color="auto" w:sz="4" w:space="0"/>
            </w:tcBorders>
            <w:noWrap w:val="0"/>
            <w:vAlign w:val="center"/>
          </w:tcPr>
          <w:p w14:paraId="0F52ACB6">
            <w:pPr>
              <w:widowControl/>
              <w:spacing w:line="240" w:lineRule="exact"/>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14:paraId="5089CA3F">
            <w:pPr>
              <w:widowControl/>
              <w:spacing w:line="240" w:lineRule="exact"/>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bl>
    <w:p w14:paraId="467856C3">
      <w:pPr>
        <w:widowControl/>
        <w:spacing w:line="600" w:lineRule="exact"/>
        <w:jc w:val="center"/>
        <w:rPr>
          <w:rFonts w:hint="eastAsia" w:ascii="Times New Roman" w:hAnsi="Times New Roman" w:eastAsia="黑体" w:cs="Times New Roman"/>
          <w:sz w:val="32"/>
          <w:szCs w:val="32"/>
          <w:lang w:val="en-US"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val="en-US" w:eastAsia="zh-CN"/>
        </w:rPr>
        <w:t>李小艳</w:t>
      </w:r>
      <w:r>
        <w:rPr>
          <w:rFonts w:hint="default" w:ascii="Times New Roman" w:hAnsi="Times New Roman" w:eastAsia="仿宋_GB2312" w:cs="Times New Roman"/>
          <w:sz w:val="22"/>
          <w:szCs w:val="22"/>
        </w:rPr>
        <w:t xml:space="preserve">  填报日期：</w:t>
      </w:r>
      <w:r>
        <w:rPr>
          <w:rFonts w:hint="eastAsia" w:ascii="Times New Roman" w:hAnsi="Times New Roman" w:eastAsia="仿宋_GB2312" w:cs="Times New Roman"/>
          <w:sz w:val="22"/>
          <w:szCs w:val="22"/>
          <w:lang w:val="en-US" w:eastAsia="zh-CN"/>
        </w:rPr>
        <w:t>2024.4.19</w:t>
      </w:r>
      <w:r>
        <w:rPr>
          <w:rFonts w:hint="default" w:ascii="Times New Roman" w:hAnsi="Times New Roman" w:eastAsia="仿宋_GB2312" w:cs="Times New Roman"/>
          <w:sz w:val="22"/>
          <w:szCs w:val="22"/>
        </w:rPr>
        <w:t xml:space="preserve">   联系电话：</w:t>
      </w:r>
      <w:r>
        <w:rPr>
          <w:rFonts w:hint="eastAsia" w:ascii="Times New Roman" w:hAnsi="Times New Roman" w:eastAsia="仿宋_GB2312" w:cs="Times New Roman"/>
          <w:sz w:val="22"/>
          <w:szCs w:val="22"/>
          <w:lang w:val="en-US" w:eastAsia="zh-CN"/>
        </w:rPr>
        <w:t xml:space="preserve">85166566    </w:t>
      </w:r>
      <w:r>
        <w:rPr>
          <w:rFonts w:hint="default" w:ascii="Times New Roman" w:hAnsi="Times New Roman" w:eastAsia="仿宋_GB2312" w:cs="Times New Roman"/>
          <w:sz w:val="22"/>
          <w:szCs w:val="22"/>
        </w:rPr>
        <w:t>单位负责人签字：</w:t>
      </w:r>
      <w:r>
        <w:rPr>
          <w:rFonts w:hint="eastAsia" w:ascii="Times New Roman" w:hAnsi="Times New Roman" w:eastAsia="仿宋_GB2312" w:cs="Times New Roman"/>
          <w:sz w:val="22"/>
          <w:szCs w:val="22"/>
          <w:lang w:val="en-US" w:eastAsia="zh-CN"/>
        </w:rPr>
        <w:t>丁德局</w:t>
      </w:r>
      <w:r>
        <w:rPr>
          <w:rFonts w:hint="default" w:ascii="Times New Roman" w:hAnsi="Times New Roman" w:eastAsia="仿宋_GB2312" w:cs="Times New Roman"/>
          <w:sz w:val="22"/>
          <w:szCs w:val="22"/>
        </w:rPr>
        <w:br w:type="page"/>
      </w:r>
    </w:p>
    <w:p w14:paraId="3441667D">
      <w:pPr>
        <w:pStyle w:val="2"/>
        <w:rPr>
          <w:rFonts w:hint="default"/>
          <w:lang w:val="en-US" w:eastAsia="zh-CN"/>
        </w:rPr>
      </w:pPr>
      <w:r>
        <w:rPr>
          <w:rFonts w:hint="eastAsia" w:ascii="Times New Roman" w:hAnsi="Times New Roman" w:eastAsia="黑体" w:cs="Times New Roman"/>
          <w:sz w:val="32"/>
          <w:szCs w:val="32"/>
          <w:lang w:val="en-US" w:eastAsia="zh-CN"/>
        </w:rPr>
        <w:t>附件3</w:t>
      </w:r>
    </w:p>
    <w:p w14:paraId="1F04E072">
      <w:pPr>
        <w:widowControl/>
        <w:spacing w:line="600" w:lineRule="exact"/>
        <w:jc w:val="center"/>
        <w:rPr>
          <w:rFonts w:hint="default" w:ascii="Times New Roman" w:hAnsi="Times New Roman" w:eastAsia="方正小标宋_GBK" w:cs="Times New Roman"/>
          <w:color w:val="000000"/>
          <w:sz w:val="36"/>
          <w:szCs w:val="36"/>
        </w:rPr>
      </w:pPr>
      <w:r>
        <w:rPr>
          <w:rFonts w:hint="default" w:ascii="Times New Roman" w:hAnsi="Times New Roman" w:eastAsia="方正小标宋_GBK" w:cs="Times New Roman"/>
          <w:color w:val="000000"/>
          <w:sz w:val="36"/>
          <w:szCs w:val="36"/>
        </w:rPr>
        <w:t>202</w:t>
      </w:r>
      <w:r>
        <w:rPr>
          <w:rFonts w:hint="eastAsia" w:ascii="Times New Roman" w:hAnsi="Times New Roman" w:eastAsia="方正小标宋_GBK" w:cs="Times New Roman"/>
          <w:color w:val="000000"/>
          <w:sz w:val="36"/>
          <w:szCs w:val="36"/>
          <w:lang w:val="en-US" w:eastAsia="zh-CN"/>
        </w:rPr>
        <w:t>3</w:t>
      </w:r>
      <w:r>
        <w:rPr>
          <w:rFonts w:hint="default" w:ascii="Times New Roman" w:hAnsi="Times New Roman" w:eastAsia="方正小标宋_GBK" w:cs="Times New Roman"/>
          <w:color w:val="000000"/>
          <w:sz w:val="36"/>
          <w:szCs w:val="36"/>
        </w:rPr>
        <w:t>年</w:t>
      </w:r>
      <w:r>
        <w:rPr>
          <w:rFonts w:hint="eastAsia" w:ascii="Times New Roman" w:hAnsi="Times New Roman" w:eastAsia="方正小标宋_GBK" w:cs="Times New Roman"/>
          <w:color w:val="000000"/>
          <w:sz w:val="36"/>
          <w:szCs w:val="36"/>
          <w:lang w:eastAsia="zh-CN"/>
        </w:rPr>
        <w:t>度</w:t>
      </w:r>
      <w:r>
        <w:rPr>
          <w:rFonts w:hint="default" w:ascii="Times New Roman" w:hAnsi="Times New Roman" w:eastAsia="方正小标宋_GBK" w:cs="Times New Roman"/>
          <w:color w:val="000000"/>
          <w:sz w:val="36"/>
          <w:szCs w:val="36"/>
        </w:rPr>
        <w:t>项目支出绩效自评表</w:t>
      </w:r>
    </w:p>
    <w:tbl>
      <w:tblPr>
        <w:tblStyle w:val="11"/>
        <w:tblW w:w="9851" w:type="dxa"/>
        <w:jc w:val="center"/>
        <w:tblLayout w:type="autofit"/>
        <w:tblCellMar>
          <w:top w:w="0" w:type="dxa"/>
          <w:left w:w="108" w:type="dxa"/>
          <w:bottom w:w="0" w:type="dxa"/>
          <w:right w:w="108" w:type="dxa"/>
        </w:tblCellMar>
      </w:tblPr>
      <w:tblGrid>
        <w:gridCol w:w="1080"/>
        <w:gridCol w:w="1080"/>
        <w:gridCol w:w="955"/>
        <w:gridCol w:w="1346"/>
        <w:gridCol w:w="1335"/>
        <w:gridCol w:w="1185"/>
        <w:gridCol w:w="870"/>
        <w:gridCol w:w="750"/>
        <w:gridCol w:w="1250"/>
      </w:tblGrid>
      <w:tr w14:paraId="3E987761">
        <w:tblPrEx>
          <w:tblCellMar>
            <w:top w:w="0" w:type="dxa"/>
            <w:left w:w="108" w:type="dxa"/>
            <w:bottom w:w="0" w:type="dxa"/>
            <w:right w:w="108" w:type="dxa"/>
          </w:tblCellMar>
        </w:tblPrEx>
        <w:trPr>
          <w:jc w:val="center"/>
        </w:trPr>
        <w:tc>
          <w:tcPr>
            <w:tcW w:w="3115" w:type="dxa"/>
            <w:gridSpan w:val="3"/>
            <w:tcBorders>
              <w:top w:val="single" w:color="auto" w:sz="4" w:space="0"/>
              <w:left w:val="single" w:color="auto" w:sz="4" w:space="0"/>
              <w:bottom w:val="single" w:color="auto" w:sz="4" w:space="0"/>
              <w:right w:val="single" w:color="auto" w:sz="4" w:space="0"/>
            </w:tcBorders>
            <w:noWrap w:val="0"/>
            <w:vAlign w:val="center"/>
          </w:tcPr>
          <w:p w14:paraId="2E8B12AC">
            <w:pPr>
              <w:widowControl/>
              <w:spacing w:line="26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项目支出名称</w:t>
            </w:r>
          </w:p>
        </w:tc>
        <w:tc>
          <w:tcPr>
            <w:tcW w:w="6736" w:type="dxa"/>
            <w:gridSpan w:val="6"/>
            <w:tcBorders>
              <w:top w:val="single" w:color="auto" w:sz="4" w:space="0"/>
              <w:left w:val="nil"/>
              <w:bottom w:val="single" w:color="auto" w:sz="4" w:space="0"/>
              <w:right w:val="single" w:color="auto" w:sz="4" w:space="0"/>
            </w:tcBorders>
            <w:noWrap w:val="0"/>
            <w:vAlign w:val="center"/>
          </w:tcPr>
          <w:p w14:paraId="14067E40">
            <w:pPr>
              <w:widowControl/>
              <w:jc w:val="center"/>
              <w:rPr>
                <w:rFonts w:hint="default"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lang w:val="en-US" w:eastAsia="zh-CN"/>
              </w:rPr>
              <w:t>其他运转类（坪塘项目管护经费）</w:t>
            </w:r>
            <w:r>
              <w:rPr>
                <w:rFonts w:hint="default" w:ascii="Times New Roman" w:hAnsi="Times New Roman" w:eastAsia="仿宋_GB2312" w:cs="Times New Roman"/>
                <w:color w:val="000000"/>
                <w:sz w:val="20"/>
                <w:szCs w:val="20"/>
              </w:rPr>
              <w:t>　</w:t>
            </w:r>
          </w:p>
        </w:tc>
      </w:tr>
      <w:tr w14:paraId="19CF239A">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221173CC">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主管部门</w:t>
            </w:r>
          </w:p>
        </w:tc>
        <w:tc>
          <w:tcPr>
            <w:tcW w:w="4716" w:type="dxa"/>
            <w:gridSpan w:val="4"/>
            <w:tcBorders>
              <w:top w:val="single" w:color="auto" w:sz="4" w:space="0"/>
              <w:left w:val="nil"/>
              <w:bottom w:val="single" w:color="auto" w:sz="4" w:space="0"/>
              <w:right w:val="single" w:color="auto" w:sz="4" w:space="0"/>
            </w:tcBorders>
            <w:noWrap w:val="0"/>
            <w:vAlign w:val="center"/>
          </w:tcPr>
          <w:p w14:paraId="35119DCE">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85" w:type="dxa"/>
            <w:tcBorders>
              <w:top w:val="single" w:color="auto" w:sz="4" w:space="0"/>
              <w:left w:val="nil"/>
              <w:bottom w:val="single" w:color="auto" w:sz="4" w:space="0"/>
              <w:right w:val="single" w:color="000000" w:sz="4" w:space="0"/>
            </w:tcBorders>
            <w:noWrap w:val="0"/>
            <w:vAlign w:val="center"/>
          </w:tcPr>
          <w:p w14:paraId="6F7900D5">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实施单位</w:t>
            </w:r>
          </w:p>
        </w:tc>
        <w:tc>
          <w:tcPr>
            <w:tcW w:w="2870" w:type="dxa"/>
            <w:gridSpan w:val="3"/>
            <w:tcBorders>
              <w:top w:val="single" w:color="auto" w:sz="4" w:space="0"/>
              <w:left w:val="nil"/>
              <w:bottom w:val="single" w:color="auto" w:sz="4" w:space="0"/>
              <w:right w:val="single" w:color="auto" w:sz="4" w:space="0"/>
            </w:tcBorders>
            <w:noWrap w:val="0"/>
            <w:vAlign w:val="center"/>
          </w:tcPr>
          <w:p w14:paraId="1E1DCBD0">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7B1D5212">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A8BF1BB">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项目资金</w:t>
            </w:r>
            <w:r>
              <w:rPr>
                <w:rFonts w:hint="default" w:ascii="Times New Roman" w:hAnsi="Times New Roman" w:eastAsia="仿宋_GB2312" w:cs="Times New Roman"/>
                <w:color w:val="000000"/>
                <w:sz w:val="20"/>
                <w:szCs w:val="20"/>
              </w:rPr>
              <w:br w:type="textWrapping"/>
            </w:r>
            <w:r>
              <w:rPr>
                <w:rFonts w:hint="default" w:ascii="Times New Roman" w:hAnsi="Times New Roman" w:eastAsia="仿宋_GB2312" w:cs="Times New Roman"/>
                <w:color w:val="000000"/>
                <w:sz w:val="20"/>
                <w:szCs w:val="20"/>
              </w:rPr>
              <w:t>（万元）</w:t>
            </w:r>
          </w:p>
        </w:tc>
        <w:tc>
          <w:tcPr>
            <w:tcW w:w="2035" w:type="dxa"/>
            <w:gridSpan w:val="2"/>
            <w:tcBorders>
              <w:top w:val="nil"/>
              <w:left w:val="nil"/>
              <w:bottom w:val="single" w:color="auto" w:sz="4" w:space="0"/>
              <w:right w:val="single" w:color="auto" w:sz="4" w:space="0"/>
            </w:tcBorders>
            <w:noWrap w:val="0"/>
            <w:vAlign w:val="center"/>
          </w:tcPr>
          <w:p w14:paraId="7A462693">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346" w:type="dxa"/>
            <w:tcBorders>
              <w:top w:val="nil"/>
              <w:left w:val="nil"/>
              <w:bottom w:val="single" w:color="auto" w:sz="4" w:space="0"/>
              <w:right w:val="single" w:color="auto" w:sz="4" w:space="0"/>
            </w:tcBorders>
            <w:noWrap w:val="0"/>
            <w:vAlign w:val="center"/>
          </w:tcPr>
          <w:p w14:paraId="3069DB5A">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年初预算数</w:t>
            </w:r>
          </w:p>
        </w:tc>
        <w:tc>
          <w:tcPr>
            <w:tcW w:w="1335" w:type="dxa"/>
            <w:tcBorders>
              <w:top w:val="nil"/>
              <w:left w:val="nil"/>
              <w:bottom w:val="single" w:color="auto" w:sz="4" w:space="0"/>
              <w:right w:val="single" w:color="auto" w:sz="4" w:space="0"/>
            </w:tcBorders>
            <w:noWrap w:val="0"/>
            <w:vAlign w:val="center"/>
          </w:tcPr>
          <w:p w14:paraId="7556A314">
            <w:pPr>
              <w:widowControl/>
              <w:jc w:val="both"/>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全年预算数</w:t>
            </w:r>
          </w:p>
        </w:tc>
        <w:tc>
          <w:tcPr>
            <w:tcW w:w="1185" w:type="dxa"/>
            <w:tcBorders>
              <w:top w:val="nil"/>
              <w:left w:val="nil"/>
              <w:bottom w:val="single" w:color="auto" w:sz="4" w:space="0"/>
              <w:right w:val="single" w:color="auto" w:sz="4" w:space="0"/>
            </w:tcBorders>
            <w:noWrap w:val="0"/>
            <w:vAlign w:val="center"/>
          </w:tcPr>
          <w:p w14:paraId="70FDF7C0">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全年执行数</w:t>
            </w:r>
          </w:p>
        </w:tc>
        <w:tc>
          <w:tcPr>
            <w:tcW w:w="870" w:type="dxa"/>
            <w:tcBorders>
              <w:top w:val="nil"/>
              <w:left w:val="nil"/>
              <w:bottom w:val="single" w:color="auto" w:sz="4" w:space="0"/>
              <w:right w:val="single" w:color="auto" w:sz="4" w:space="0"/>
            </w:tcBorders>
            <w:noWrap w:val="0"/>
            <w:vAlign w:val="center"/>
          </w:tcPr>
          <w:p w14:paraId="591519B6">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分值</w:t>
            </w:r>
          </w:p>
        </w:tc>
        <w:tc>
          <w:tcPr>
            <w:tcW w:w="750" w:type="dxa"/>
            <w:tcBorders>
              <w:top w:val="nil"/>
              <w:left w:val="nil"/>
              <w:bottom w:val="single" w:color="auto" w:sz="4" w:space="0"/>
              <w:right w:val="single" w:color="auto" w:sz="4" w:space="0"/>
            </w:tcBorders>
            <w:noWrap w:val="0"/>
            <w:vAlign w:val="center"/>
          </w:tcPr>
          <w:p w14:paraId="5BF4E2A1">
            <w:pPr>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执行率</w:t>
            </w:r>
          </w:p>
        </w:tc>
        <w:tc>
          <w:tcPr>
            <w:tcW w:w="1250" w:type="dxa"/>
            <w:tcBorders>
              <w:top w:val="nil"/>
              <w:left w:val="nil"/>
              <w:bottom w:val="single" w:color="auto" w:sz="4" w:space="0"/>
              <w:right w:val="single" w:color="auto" w:sz="4" w:space="0"/>
            </w:tcBorders>
            <w:noWrap w:val="0"/>
            <w:vAlign w:val="center"/>
          </w:tcPr>
          <w:p w14:paraId="29275399">
            <w:pPr>
              <w:jc w:val="center"/>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自评</w:t>
            </w:r>
            <w:r>
              <w:rPr>
                <w:rFonts w:hint="default" w:ascii="Times New Roman" w:hAnsi="Times New Roman" w:eastAsia="仿宋_GB2312" w:cs="Times New Roman"/>
                <w:sz w:val="20"/>
                <w:szCs w:val="20"/>
              </w:rPr>
              <w:t>得分</w:t>
            </w:r>
          </w:p>
        </w:tc>
      </w:tr>
      <w:tr w14:paraId="71E356FE">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5CEAC2D">
            <w:pPr>
              <w:widowControl/>
              <w:jc w:val="left"/>
              <w:rPr>
                <w:rFonts w:hint="default" w:ascii="Times New Roman" w:hAnsi="Times New Roman" w:eastAsia="仿宋_GB2312" w:cs="Times New Roman"/>
                <w:color w:val="000000"/>
                <w:sz w:val="20"/>
                <w:szCs w:val="20"/>
              </w:rPr>
            </w:pPr>
          </w:p>
        </w:tc>
        <w:tc>
          <w:tcPr>
            <w:tcW w:w="2035" w:type="dxa"/>
            <w:gridSpan w:val="2"/>
            <w:tcBorders>
              <w:top w:val="nil"/>
              <w:left w:val="nil"/>
              <w:bottom w:val="single" w:color="auto" w:sz="4" w:space="0"/>
              <w:right w:val="single" w:color="auto" w:sz="4" w:space="0"/>
            </w:tcBorders>
            <w:noWrap w:val="0"/>
            <w:vAlign w:val="center"/>
          </w:tcPr>
          <w:p w14:paraId="6F65AFD8">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年度资金总额　</w:t>
            </w:r>
          </w:p>
        </w:tc>
        <w:tc>
          <w:tcPr>
            <w:tcW w:w="1346" w:type="dxa"/>
            <w:tcBorders>
              <w:top w:val="nil"/>
              <w:left w:val="nil"/>
              <w:bottom w:val="single" w:color="auto" w:sz="4" w:space="0"/>
              <w:right w:val="single" w:color="auto" w:sz="4" w:space="0"/>
            </w:tcBorders>
            <w:noWrap w:val="0"/>
            <w:vAlign w:val="center"/>
          </w:tcPr>
          <w:p w14:paraId="746C6B2F">
            <w:pPr>
              <w:widowControl/>
              <w:jc w:val="center"/>
              <w:rPr>
                <w:rFonts w:hint="default" w:ascii="Times New Roman" w:hAnsi="Times New Roman" w:eastAsia="仿宋_GB2312" w:cs="Times New Roman"/>
                <w:color w:val="000000"/>
                <w:sz w:val="20"/>
                <w:szCs w:val="20"/>
                <w:lang w:val="en-US" w:eastAsia="zh-CN"/>
              </w:rPr>
            </w:pPr>
            <w:r>
              <w:rPr>
                <w:rFonts w:hint="eastAsia" w:ascii="Times New Roman" w:hAnsi="Times New Roman" w:eastAsia="仿宋_GB2312" w:cs="Times New Roman"/>
                <w:color w:val="000000"/>
                <w:sz w:val="20"/>
                <w:szCs w:val="20"/>
                <w:lang w:val="en-US" w:eastAsia="zh-CN"/>
              </w:rPr>
              <w:t>0</w:t>
            </w:r>
          </w:p>
        </w:tc>
        <w:tc>
          <w:tcPr>
            <w:tcW w:w="1335" w:type="dxa"/>
            <w:tcBorders>
              <w:top w:val="nil"/>
              <w:left w:val="nil"/>
              <w:bottom w:val="single" w:color="auto" w:sz="4" w:space="0"/>
              <w:right w:val="single" w:color="auto" w:sz="4" w:space="0"/>
            </w:tcBorders>
            <w:noWrap w:val="0"/>
            <w:vAlign w:val="center"/>
          </w:tcPr>
          <w:p w14:paraId="0849C3C8">
            <w:pPr>
              <w:widowControl/>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152.48</w:t>
            </w:r>
          </w:p>
        </w:tc>
        <w:tc>
          <w:tcPr>
            <w:tcW w:w="1185" w:type="dxa"/>
            <w:tcBorders>
              <w:top w:val="nil"/>
              <w:left w:val="nil"/>
              <w:bottom w:val="single" w:color="auto" w:sz="4" w:space="0"/>
              <w:right w:val="single" w:color="auto" w:sz="4" w:space="0"/>
            </w:tcBorders>
            <w:noWrap w:val="0"/>
            <w:vAlign w:val="center"/>
          </w:tcPr>
          <w:p w14:paraId="34724557">
            <w:pPr>
              <w:widowControl/>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152.48</w:t>
            </w:r>
          </w:p>
        </w:tc>
        <w:tc>
          <w:tcPr>
            <w:tcW w:w="870" w:type="dxa"/>
            <w:tcBorders>
              <w:top w:val="nil"/>
              <w:left w:val="nil"/>
              <w:bottom w:val="single" w:color="auto" w:sz="4" w:space="0"/>
              <w:right w:val="single" w:color="auto" w:sz="4" w:space="0"/>
            </w:tcBorders>
            <w:noWrap w:val="0"/>
            <w:vAlign w:val="center"/>
          </w:tcPr>
          <w:p w14:paraId="26B22448">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10</w:t>
            </w:r>
          </w:p>
        </w:tc>
        <w:tc>
          <w:tcPr>
            <w:tcW w:w="750" w:type="dxa"/>
            <w:tcBorders>
              <w:top w:val="nil"/>
              <w:left w:val="nil"/>
              <w:bottom w:val="single" w:color="auto" w:sz="4" w:space="0"/>
              <w:right w:val="single" w:color="auto" w:sz="4" w:space="0"/>
            </w:tcBorders>
            <w:noWrap w:val="0"/>
            <w:vAlign w:val="center"/>
          </w:tcPr>
          <w:p w14:paraId="76D0A3AA">
            <w:pPr>
              <w:widowControl/>
              <w:jc w:val="left"/>
              <w:rPr>
                <w:rFonts w:hint="default" w:ascii="Times New Roman" w:hAnsi="Times New Roman" w:eastAsia="仿宋_GB2312" w:cs="Times New Roman"/>
                <w:color w:val="000000"/>
                <w:sz w:val="20"/>
                <w:szCs w:val="20"/>
                <w:lang w:val="en-US" w:eastAsia="zh-CN"/>
              </w:rPr>
            </w:pPr>
            <w:r>
              <w:rPr>
                <w:rFonts w:hint="eastAsia" w:ascii="Times New Roman" w:hAnsi="Times New Roman" w:eastAsia="仿宋_GB2312" w:cs="Times New Roman"/>
                <w:color w:val="000000"/>
                <w:sz w:val="20"/>
                <w:szCs w:val="20"/>
                <w:lang w:val="en-US" w:eastAsia="zh-CN"/>
              </w:rPr>
              <w:t>100%</w:t>
            </w:r>
          </w:p>
        </w:tc>
        <w:tc>
          <w:tcPr>
            <w:tcW w:w="1250" w:type="dxa"/>
            <w:tcBorders>
              <w:top w:val="nil"/>
              <w:left w:val="nil"/>
              <w:bottom w:val="single" w:color="auto" w:sz="4" w:space="0"/>
              <w:right w:val="single" w:color="auto" w:sz="4" w:space="0"/>
            </w:tcBorders>
            <w:noWrap w:val="0"/>
            <w:vAlign w:val="center"/>
          </w:tcPr>
          <w:p w14:paraId="6875635F">
            <w:pPr>
              <w:widowControl/>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w:t>
            </w:r>
          </w:p>
        </w:tc>
      </w:tr>
      <w:tr w14:paraId="7A4EE79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192C34B2">
            <w:pPr>
              <w:widowControl/>
              <w:jc w:val="left"/>
              <w:rPr>
                <w:rFonts w:hint="default" w:ascii="Times New Roman" w:hAnsi="Times New Roman" w:eastAsia="仿宋_GB2312" w:cs="Times New Roman"/>
                <w:color w:val="000000"/>
                <w:sz w:val="20"/>
                <w:szCs w:val="20"/>
              </w:rPr>
            </w:pPr>
          </w:p>
        </w:tc>
        <w:tc>
          <w:tcPr>
            <w:tcW w:w="2035" w:type="dxa"/>
            <w:gridSpan w:val="2"/>
            <w:tcBorders>
              <w:top w:val="nil"/>
              <w:left w:val="nil"/>
              <w:bottom w:val="single" w:color="auto" w:sz="4" w:space="0"/>
              <w:right w:val="single" w:color="auto" w:sz="4" w:space="0"/>
            </w:tcBorders>
            <w:noWrap w:val="0"/>
            <w:vAlign w:val="center"/>
          </w:tcPr>
          <w:p w14:paraId="7D05E238">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其中：当年财政拨款　</w:t>
            </w:r>
          </w:p>
        </w:tc>
        <w:tc>
          <w:tcPr>
            <w:tcW w:w="1346" w:type="dxa"/>
            <w:tcBorders>
              <w:top w:val="nil"/>
              <w:left w:val="nil"/>
              <w:bottom w:val="single" w:color="auto" w:sz="4" w:space="0"/>
              <w:right w:val="single" w:color="auto" w:sz="4" w:space="0"/>
            </w:tcBorders>
            <w:noWrap w:val="0"/>
            <w:vAlign w:val="center"/>
          </w:tcPr>
          <w:p w14:paraId="382DB446">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335" w:type="dxa"/>
            <w:tcBorders>
              <w:top w:val="nil"/>
              <w:left w:val="nil"/>
              <w:bottom w:val="single" w:color="auto" w:sz="4" w:space="0"/>
              <w:right w:val="single" w:color="auto" w:sz="4" w:space="0"/>
            </w:tcBorders>
            <w:noWrap w:val="0"/>
            <w:vAlign w:val="center"/>
          </w:tcPr>
          <w:p w14:paraId="265B2105">
            <w:pPr>
              <w:widowControl/>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152.28</w:t>
            </w:r>
          </w:p>
        </w:tc>
        <w:tc>
          <w:tcPr>
            <w:tcW w:w="1185" w:type="dxa"/>
            <w:tcBorders>
              <w:top w:val="nil"/>
              <w:left w:val="nil"/>
              <w:bottom w:val="single" w:color="auto" w:sz="4" w:space="0"/>
              <w:right w:val="single" w:color="auto" w:sz="4" w:space="0"/>
            </w:tcBorders>
            <w:noWrap w:val="0"/>
            <w:vAlign w:val="center"/>
          </w:tcPr>
          <w:p w14:paraId="1A03DF4C">
            <w:pPr>
              <w:widowControl/>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152.28</w:t>
            </w:r>
          </w:p>
        </w:tc>
        <w:tc>
          <w:tcPr>
            <w:tcW w:w="870" w:type="dxa"/>
            <w:tcBorders>
              <w:top w:val="nil"/>
              <w:left w:val="nil"/>
              <w:bottom w:val="single" w:color="auto" w:sz="4" w:space="0"/>
              <w:right w:val="single" w:color="auto" w:sz="4" w:space="0"/>
            </w:tcBorders>
            <w:noWrap w:val="0"/>
            <w:vAlign w:val="center"/>
          </w:tcPr>
          <w:p w14:paraId="3929BB11">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750" w:type="dxa"/>
            <w:tcBorders>
              <w:top w:val="nil"/>
              <w:left w:val="nil"/>
              <w:bottom w:val="single" w:color="auto" w:sz="4" w:space="0"/>
              <w:right w:val="single" w:color="auto" w:sz="4" w:space="0"/>
            </w:tcBorders>
            <w:noWrap w:val="0"/>
            <w:vAlign w:val="center"/>
          </w:tcPr>
          <w:p w14:paraId="122DD48D">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250" w:type="dxa"/>
            <w:tcBorders>
              <w:top w:val="nil"/>
              <w:left w:val="nil"/>
              <w:bottom w:val="single" w:color="auto" w:sz="4" w:space="0"/>
              <w:right w:val="single" w:color="auto" w:sz="4" w:space="0"/>
            </w:tcBorders>
            <w:noWrap w:val="0"/>
            <w:vAlign w:val="center"/>
          </w:tcPr>
          <w:p w14:paraId="12F2023A">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05D8DF8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FA3BEFE">
            <w:pPr>
              <w:widowControl/>
              <w:jc w:val="left"/>
              <w:rPr>
                <w:rFonts w:hint="default" w:ascii="Times New Roman" w:hAnsi="Times New Roman" w:eastAsia="仿宋_GB2312" w:cs="Times New Roman"/>
                <w:color w:val="000000"/>
                <w:sz w:val="20"/>
                <w:szCs w:val="20"/>
              </w:rPr>
            </w:pPr>
          </w:p>
        </w:tc>
        <w:tc>
          <w:tcPr>
            <w:tcW w:w="2035" w:type="dxa"/>
            <w:gridSpan w:val="2"/>
            <w:tcBorders>
              <w:top w:val="nil"/>
              <w:left w:val="nil"/>
              <w:bottom w:val="single" w:color="auto" w:sz="4" w:space="0"/>
              <w:right w:val="single" w:color="auto" w:sz="4" w:space="0"/>
            </w:tcBorders>
            <w:noWrap w:val="0"/>
            <w:vAlign w:val="center"/>
          </w:tcPr>
          <w:p w14:paraId="706418F2">
            <w:pPr>
              <w:widowControl/>
              <w:ind w:firstLine="600" w:firstLineChars="300"/>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上年结转资金　</w:t>
            </w:r>
          </w:p>
        </w:tc>
        <w:tc>
          <w:tcPr>
            <w:tcW w:w="1346" w:type="dxa"/>
            <w:tcBorders>
              <w:top w:val="nil"/>
              <w:left w:val="nil"/>
              <w:bottom w:val="single" w:color="auto" w:sz="4" w:space="0"/>
              <w:right w:val="single" w:color="auto" w:sz="4" w:space="0"/>
            </w:tcBorders>
            <w:noWrap w:val="0"/>
            <w:vAlign w:val="center"/>
          </w:tcPr>
          <w:p w14:paraId="60009059">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335" w:type="dxa"/>
            <w:tcBorders>
              <w:top w:val="nil"/>
              <w:left w:val="nil"/>
              <w:bottom w:val="single" w:color="auto" w:sz="4" w:space="0"/>
              <w:right w:val="single" w:color="auto" w:sz="4" w:space="0"/>
            </w:tcBorders>
            <w:noWrap w:val="0"/>
            <w:vAlign w:val="center"/>
          </w:tcPr>
          <w:p w14:paraId="73A7E0D5">
            <w:pPr>
              <w:widowControl/>
              <w:jc w:val="center"/>
              <w:rPr>
                <w:rFonts w:hint="default" w:ascii="Times New Roman" w:hAnsi="Times New Roman" w:eastAsia="仿宋_GB2312" w:cs="Times New Roman"/>
                <w:color w:val="000000"/>
                <w:sz w:val="20"/>
                <w:szCs w:val="20"/>
                <w:lang w:val="en-US" w:eastAsia="zh-CN"/>
              </w:rPr>
            </w:pPr>
            <w:r>
              <w:rPr>
                <w:rFonts w:hint="eastAsia" w:ascii="Times New Roman" w:hAnsi="Times New Roman" w:eastAsia="仿宋_GB2312" w:cs="Times New Roman"/>
                <w:color w:val="000000"/>
                <w:sz w:val="20"/>
                <w:szCs w:val="20"/>
                <w:lang w:val="en-US" w:eastAsia="zh-CN"/>
              </w:rPr>
              <w:t>0.2</w:t>
            </w:r>
          </w:p>
        </w:tc>
        <w:tc>
          <w:tcPr>
            <w:tcW w:w="1185" w:type="dxa"/>
            <w:tcBorders>
              <w:top w:val="nil"/>
              <w:left w:val="nil"/>
              <w:bottom w:val="single" w:color="auto" w:sz="4" w:space="0"/>
              <w:right w:val="single" w:color="auto" w:sz="4" w:space="0"/>
            </w:tcBorders>
            <w:noWrap w:val="0"/>
            <w:vAlign w:val="center"/>
          </w:tcPr>
          <w:p w14:paraId="588FD9EA">
            <w:pPr>
              <w:widowControl/>
              <w:jc w:val="center"/>
              <w:rPr>
                <w:rFonts w:hint="default" w:ascii="Times New Roman" w:hAnsi="Times New Roman" w:eastAsia="仿宋_GB2312" w:cs="Times New Roman"/>
                <w:color w:val="000000"/>
                <w:sz w:val="20"/>
                <w:szCs w:val="20"/>
                <w:lang w:val="en-US" w:eastAsia="zh-CN"/>
              </w:rPr>
            </w:pPr>
            <w:r>
              <w:rPr>
                <w:rFonts w:hint="eastAsia" w:ascii="Times New Roman" w:hAnsi="Times New Roman" w:eastAsia="仿宋_GB2312" w:cs="Times New Roman"/>
                <w:color w:val="000000"/>
                <w:sz w:val="20"/>
                <w:szCs w:val="20"/>
                <w:lang w:val="en-US" w:eastAsia="zh-CN"/>
              </w:rPr>
              <w:t>0.2</w:t>
            </w:r>
          </w:p>
        </w:tc>
        <w:tc>
          <w:tcPr>
            <w:tcW w:w="870" w:type="dxa"/>
            <w:tcBorders>
              <w:top w:val="nil"/>
              <w:left w:val="nil"/>
              <w:bottom w:val="single" w:color="auto" w:sz="4" w:space="0"/>
              <w:right w:val="single" w:color="auto" w:sz="4" w:space="0"/>
            </w:tcBorders>
            <w:noWrap w:val="0"/>
            <w:vAlign w:val="center"/>
          </w:tcPr>
          <w:p w14:paraId="2E77541C">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750" w:type="dxa"/>
            <w:tcBorders>
              <w:top w:val="nil"/>
              <w:left w:val="nil"/>
              <w:bottom w:val="single" w:color="auto" w:sz="4" w:space="0"/>
              <w:right w:val="single" w:color="auto" w:sz="4" w:space="0"/>
            </w:tcBorders>
            <w:noWrap w:val="0"/>
            <w:vAlign w:val="center"/>
          </w:tcPr>
          <w:p w14:paraId="7F30EE83">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250" w:type="dxa"/>
            <w:tcBorders>
              <w:top w:val="nil"/>
              <w:left w:val="nil"/>
              <w:bottom w:val="single" w:color="auto" w:sz="4" w:space="0"/>
              <w:right w:val="single" w:color="auto" w:sz="4" w:space="0"/>
            </w:tcBorders>
            <w:noWrap w:val="0"/>
            <w:vAlign w:val="center"/>
          </w:tcPr>
          <w:p w14:paraId="751371DB">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23F4182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B451ED9">
            <w:pPr>
              <w:widowControl/>
              <w:jc w:val="left"/>
              <w:rPr>
                <w:rFonts w:hint="default" w:ascii="Times New Roman" w:hAnsi="Times New Roman" w:eastAsia="仿宋_GB2312" w:cs="Times New Roman"/>
                <w:color w:val="000000"/>
                <w:sz w:val="20"/>
                <w:szCs w:val="20"/>
              </w:rPr>
            </w:pPr>
          </w:p>
        </w:tc>
        <w:tc>
          <w:tcPr>
            <w:tcW w:w="2035" w:type="dxa"/>
            <w:gridSpan w:val="2"/>
            <w:tcBorders>
              <w:top w:val="nil"/>
              <w:left w:val="nil"/>
              <w:bottom w:val="single" w:color="auto" w:sz="4" w:space="0"/>
              <w:right w:val="single" w:color="auto" w:sz="4" w:space="0"/>
            </w:tcBorders>
            <w:noWrap w:val="0"/>
            <w:vAlign w:val="center"/>
          </w:tcPr>
          <w:p w14:paraId="14A0C29F">
            <w:pPr>
              <w:widowControl/>
              <w:ind w:firstLine="600" w:firstLineChars="300"/>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其他资金</w:t>
            </w:r>
          </w:p>
        </w:tc>
        <w:tc>
          <w:tcPr>
            <w:tcW w:w="1346" w:type="dxa"/>
            <w:tcBorders>
              <w:top w:val="nil"/>
              <w:left w:val="nil"/>
              <w:bottom w:val="single" w:color="auto" w:sz="4" w:space="0"/>
              <w:right w:val="single" w:color="auto" w:sz="4" w:space="0"/>
            </w:tcBorders>
            <w:noWrap w:val="0"/>
            <w:vAlign w:val="center"/>
          </w:tcPr>
          <w:p w14:paraId="6E3647FF">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335" w:type="dxa"/>
            <w:tcBorders>
              <w:top w:val="nil"/>
              <w:left w:val="nil"/>
              <w:bottom w:val="single" w:color="auto" w:sz="4" w:space="0"/>
              <w:right w:val="single" w:color="auto" w:sz="4" w:space="0"/>
            </w:tcBorders>
            <w:noWrap w:val="0"/>
            <w:vAlign w:val="center"/>
          </w:tcPr>
          <w:p w14:paraId="023C8822">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185" w:type="dxa"/>
            <w:tcBorders>
              <w:top w:val="nil"/>
              <w:left w:val="nil"/>
              <w:bottom w:val="single" w:color="auto" w:sz="4" w:space="0"/>
              <w:right w:val="single" w:color="auto" w:sz="4" w:space="0"/>
            </w:tcBorders>
            <w:noWrap w:val="0"/>
            <w:vAlign w:val="center"/>
          </w:tcPr>
          <w:p w14:paraId="69C54C1A">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870" w:type="dxa"/>
            <w:tcBorders>
              <w:top w:val="nil"/>
              <w:left w:val="nil"/>
              <w:bottom w:val="single" w:color="auto" w:sz="4" w:space="0"/>
              <w:right w:val="single" w:color="auto" w:sz="4" w:space="0"/>
            </w:tcBorders>
            <w:noWrap w:val="0"/>
            <w:vAlign w:val="center"/>
          </w:tcPr>
          <w:p w14:paraId="72407EE0">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750" w:type="dxa"/>
            <w:tcBorders>
              <w:top w:val="nil"/>
              <w:left w:val="nil"/>
              <w:bottom w:val="single" w:color="auto" w:sz="4" w:space="0"/>
              <w:right w:val="single" w:color="auto" w:sz="4" w:space="0"/>
            </w:tcBorders>
            <w:noWrap w:val="0"/>
            <w:vAlign w:val="center"/>
          </w:tcPr>
          <w:p w14:paraId="18A4B3EA">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1250" w:type="dxa"/>
            <w:tcBorders>
              <w:top w:val="nil"/>
              <w:left w:val="nil"/>
              <w:bottom w:val="single" w:color="auto" w:sz="4" w:space="0"/>
              <w:right w:val="single" w:color="auto" w:sz="4" w:space="0"/>
            </w:tcBorders>
            <w:noWrap w:val="0"/>
            <w:vAlign w:val="center"/>
          </w:tcPr>
          <w:p w14:paraId="77849AC4">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698AC3C0">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95BA21F">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年度总体目标</w:t>
            </w:r>
          </w:p>
        </w:tc>
        <w:tc>
          <w:tcPr>
            <w:tcW w:w="4716" w:type="dxa"/>
            <w:gridSpan w:val="4"/>
            <w:tcBorders>
              <w:top w:val="single" w:color="auto" w:sz="4" w:space="0"/>
              <w:left w:val="nil"/>
              <w:bottom w:val="single" w:color="auto" w:sz="4" w:space="0"/>
              <w:right w:val="single" w:color="000000" w:sz="4" w:space="0"/>
            </w:tcBorders>
            <w:noWrap w:val="0"/>
            <w:vAlign w:val="center"/>
          </w:tcPr>
          <w:p w14:paraId="7D2D35E7">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预期目标</w:t>
            </w:r>
          </w:p>
        </w:tc>
        <w:tc>
          <w:tcPr>
            <w:tcW w:w="4055" w:type="dxa"/>
            <w:gridSpan w:val="4"/>
            <w:tcBorders>
              <w:top w:val="single" w:color="auto" w:sz="4" w:space="0"/>
              <w:left w:val="nil"/>
              <w:bottom w:val="single" w:color="auto" w:sz="4" w:space="0"/>
              <w:right w:val="single" w:color="auto" w:sz="4" w:space="0"/>
            </w:tcBorders>
            <w:noWrap w:val="0"/>
            <w:vAlign w:val="center"/>
          </w:tcPr>
          <w:p w14:paraId="7B81EBF9">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实际完成情况　</w:t>
            </w:r>
          </w:p>
        </w:tc>
      </w:tr>
      <w:tr w14:paraId="33A7BB5B">
        <w:tblPrEx>
          <w:tblCellMar>
            <w:top w:w="0" w:type="dxa"/>
            <w:left w:w="108" w:type="dxa"/>
            <w:bottom w:w="0" w:type="dxa"/>
            <w:right w:w="108" w:type="dxa"/>
          </w:tblCellMar>
        </w:tblPrEx>
        <w:trPr>
          <w:trHeight w:val="932"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C3A42E8">
            <w:pPr>
              <w:widowControl/>
              <w:jc w:val="left"/>
              <w:rPr>
                <w:rFonts w:hint="default" w:ascii="Times New Roman" w:hAnsi="Times New Roman" w:eastAsia="仿宋_GB2312" w:cs="Times New Roman"/>
                <w:color w:val="000000"/>
                <w:sz w:val="20"/>
                <w:szCs w:val="20"/>
              </w:rPr>
            </w:pPr>
          </w:p>
        </w:tc>
        <w:tc>
          <w:tcPr>
            <w:tcW w:w="3381" w:type="dxa"/>
            <w:gridSpan w:val="3"/>
            <w:tcBorders>
              <w:top w:val="single" w:color="auto" w:sz="4" w:space="0"/>
              <w:left w:val="nil"/>
              <w:bottom w:val="single" w:color="auto" w:sz="4" w:space="0"/>
              <w:right w:val="single" w:color="000000" w:sz="4" w:space="0"/>
            </w:tcBorders>
            <w:noWrap w:val="0"/>
            <w:vAlign w:val="center"/>
          </w:tcPr>
          <w:p w14:paraId="7040A173">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r>
              <w:rPr>
                <w:rFonts w:hint="eastAsia" w:ascii="仿宋" w:hAnsi="仿宋" w:eastAsia="仿宋" w:cs="仿宋"/>
                <w:b w:val="0"/>
                <w:bCs w:val="0"/>
                <w:color w:val="auto"/>
                <w:sz w:val="21"/>
                <w:szCs w:val="21"/>
              </w:rPr>
              <w:t>长抓不懈，彻底解决</w:t>
            </w:r>
            <w:r>
              <w:rPr>
                <w:rFonts w:hint="eastAsia" w:ascii="仿宋" w:hAnsi="仿宋" w:eastAsia="仿宋" w:cs="仿宋"/>
                <w:b w:val="0"/>
                <w:bCs w:val="0"/>
                <w:color w:val="auto"/>
                <w:sz w:val="21"/>
                <w:szCs w:val="21"/>
                <w:lang w:eastAsia="zh-CN"/>
              </w:rPr>
              <w:t>坪塘</w:t>
            </w:r>
            <w:r>
              <w:rPr>
                <w:rFonts w:hint="eastAsia" w:ascii="仿宋" w:hAnsi="仿宋" w:eastAsia="仿宋" w:cs="仿宋"/>
                <w:b w:val="0"/>
                <w:bCs w:val="0"/>
                <w:color w:val="auto"/>
                <w:sz w:val="21"/>
                <w:szCs w:val="21"/>
              </w:rPr>
              <w:t>及配套项目历史遗留问题。</w:t>
            </w:r>
          </w:p>
        </w:tc>
        <w:tc>
          <w:tcPr>
            <w:tcW w:w="5390" w:type="dxa"/>
            <w:gridSpan w:val="5"/>
            <w:tcBorders>
              <w:top w:val="single" w:color="auto" w:sz="4" w:space="0"/>
              <w:left w:val="nil"/>
              <w:bottom w:val="single" w:color="auto" w:sz="4" w:space="0"/>
              <w:right w:val="single" w:color="auto" w:sz="4" w:space="0"/>
            </w:tcBorders>
            <w:noWrap w:val="0"/>
            <w:vAlign w:val="center"/>
          </w:tcPr>
          <w:p w14:paraId="715973FE">
            <w:pPr>
              <w:widowControl/>
              <w:jc w:val="left"/>
              <w:rPr>
                <w:rFonts w:hint="eastAsia" w:ascii="宋体" w:hAnsi="宋体" w:eastAsia="宋体" w:cs="宋体"/>
                <w:color w:val="000000"/>
                <w:sz w:val="21"/>
                <w:szCs w:val="21"/>
              </w:rPr>
            </w:pPr>
            <w:r>
              <w:rPr>
                <w:rFonts w:hint="default" w:ascii="Times New Roman" w:hAnsi="Times New Roman" w:eastAsia="仿宋_GB2312" w:cs="Times New Roman"/>
                <w:color w:val="000000"/>
                <w:sz w:val="20"/>
                <w:szCs w:val="20"/>
              </w:rPr>
              <w:t>　</w:t>
            </w:r>
            <w:r>
              <w:rPr>
                <w:rStyle w:val="22"/>
                <w:rFonts w:hint="eastAsia" w:ascii="仿宋" w:hAnsi="仿宋" w:eastAsia="仿宋" w:cs="仿宋"/>
                <w:color w:val="auto"/>
                <w:sz w:val="21"/>
                <w:szCs w:val="21"/>
              </w:rPr>
              <w:t>坚持24小时值</w:t>
            </w:r>
            <w:r>
              <w:rPr>
                <w:rStyle w:val="22"/>
                <w:rFonts w:hint="eastAsia" w:ascii="仿宋" w:hAnsi="仿宋" w:eastAsia="仿宋" w:cs="仿宋"/>
                <w:color w:val="auto"/>
                <w:sz w:val="21"/>
                <w:szCs w:val="21"/>
                <w:lang w:eastAsia="zh-CN"/>
              </w:rPr>
              <w:t>班值守</w:t>
            </w:r>
            <w:r>
              <w:rPr>
                <w:rStyle w:val="22"/>
                <w:rFonts w:hint="eastAsia" w:ascii="仿宋" w:hAnsi="仿宋" w:eastAsia="仿宋" w:cs="仿宋"/>
                <w:color w:val="auto"/>
                <w:sz w:val="21"/>
                <w:szCs w:val="21"/>
              </w:rPr>
              <w:t>，</w:t>
            </w:r>
            <w:r>
              <w:rPr>
                <w:rStyle w:val="22"/>
                <w:rFonts w:hint="eastAsia" w:ascii="仿宋" w:hAnsi="仿宋" w:eastAsia="仿宋" w:cs="仿宋"/>
                <w:color w:val="auto"/>
                <w:sz w:val="21"/>
                <w:szCs w:val="21"/>
                <w:lang w:eastAsia="zh-CN"/>
              </w:rPr>
              <w:t>常态化开展</w:t>
            </w:r>
            <w:r>
              <w:rPr>
                <w:rStyle w:val="22"/>
                <w:rFonts w:hint="eastAsia" w:ascii="仿宋" w:hAnsi="仿宋" w:eastAsia="仿宋" w:cs="仿宋"/>
                <w:color w:val="auto"/>
                <w:sz w:val="21"/>
                <w:szCs w:val="21"/>
              </w:rPr>
              <w:t>安全隐患排查</w:t>
            </w:r>
            <w:r>
              <w:rPr>
                <w:rStyle w:val="22"/>
                <w:rFonts w:hint="eastAsia" w:ascii="仿宋" w:hAnsi="仿宋" w:eastAsia="仿宋" w:cs="仿宋"/>
                <w:color w:val="auto"/>
                <w:sz w:val="21"/>
                <w:szCs w:val="21"/>
                <w:lang w:eastAsia="zh-CN"/>
              </w:rPr>
              <w:t>整改</w:t>
            </w:r>
            <w:r>
              <w:rPr>
                <w:rStyle w:val="22"/>
                <w:rFonts w:hint="eastAsia" w:ascii="仿宋" w:hAnsi="仿宋" w:eastAsia="仿宋" w:cs="仿宋"/>
                <w:color w:val="auto"/>
                <w:sz w:val="21"/>
                <w:szCs w:val="21"/>
              </w:rPr>
              <w:t>，做好山林防火、综治维稳等联防联控。全年累计巡逻</w:t>
            </w:r>
            <w:r>
              <w:rPr>
                <w:rStyle w:val="22"/>
                <w:rFonts w:hint="eastAsia" w:ascii="仿宋" w:hAnsi="仿宋" w:eastAsia="仿宋" w:cs="仿宋"/>
                <w:color w:val="auto"/>
                <w:sz w:val="21"/>
                <w:szCs w:val="21"/>
                <w:lang w:eastAsia="zh-CN"/>
              </w:rPr>
              <w:t>巡查</w:t>
            </w:r>
            <w:r>
              <w:rPr>
                <w:rStyle w:val="22"/>
                <w:rFonts w:hint="eastAsia" w:ascii="仿宋" w:hAnsi="仿宋" w:eastAsia="仿宋" w:cs="仿宋"/>
                <w:color w:val="auto"/>
                <w:sz w:val="21"/>
                <w:szCs w:val="21"/>
              </w:rPr>
              <w:t>2万多公里，开展联合安全检查6次</w:t>
            </w:r>
            <w:r>
              <w:rPr>
                <w:rStyle w:val="22"/>
                <w:rFonts w:hint="eastAsia" w:ascii="仿宋" w:hAnsi="仿宋" w:eastAsia="仿宋" w:cs="仿宋"/>
                <w:color w:val="auto"/>
                <w:sz w:val="21"/>
                <w:szCs w:val="21"/>
                <w:lang w:eastAsia="zh-CN"/>
              </w:rPr>
              <w:t>，</w:t>
            </w:r>
            <w:r>
              <w:rPr>
                <w:rStyle w:val="22"/>
                <w:rFonts w:hint="eastAsia" w:ascii="仿宋" w:hAnsi="仿宋" w:eastAsia="仿宋" w:cs="仿宋"/>
                <w:color w:val="auto"/>
                <w:sz w:val="21"/>
                <w:szCs w:val="21"/>
              </w:rPr>
              <w:t>维修项目潇湘大道段围墙约100多米，清理大王山防火隔离带约3000米，处置项目内乱倒渣土、垃圾事件4起，配合当地政府部门接待涉迁群众来访20多批次（约450人次），及时遏制抱团上访苗头。积极协调解决配套项目地块征地拆迁遗留问题</w:t>
            </w:r>
            <w:r>
              <w:rPr>
                <w:rStyle w:val="22"/>
                <w:rFonts w:hint="eastAsia" w:ascii="仿宋" w:hAnsi="仿宋" w:eastAsia="仿宋" w:cs="仿宋"/>
                <w:color w:val="auto"/>
                <w:sz w:val="21"/>
                <w:szCs w:val="21"/>
                <w:lang w:eastAsia="zh-CN"/>
              </w:rPr>
              <w:t>，</w:t>
            </w:r>
            <w:r>
              <w:rPr>
                <w:rStyle w:val="22"/>
                <w:rFonts w:hint="eastAsia" w:ascii="仿宋" w:hAnsi="仿宋" w:eastAsia="仿宋" w:cs="仿宋"/>
                <w:color w:val="auto"/>
                <w:sz w:val="21"/>
                <w:szCs w:val="21"/>
                <w:lang w:val="en-US" w:eastAsia="zh-CN"/>
              </w:rPr>
              <w:t>10月10日，迎春常务副省长主持召开会议，专题研究坪塘项目用地处置盘活利用；</w:t>
            </w:r>
            <w:r>
              <w:rPr>
                <w:rStyle w:val="22"/>
                <w:rFonts w:hint="eastAsia" w:ascii="仿宋" w:hAnsi="仿宋" w:eastAsia="仿宋" w:cs="仿宋"/>
                <w:color w:val="auto"/>
                <w:sz w:val="21"/>
                <w:szCs w:val="21"/>
              </w:rPr>
              <w:t>11月</w:t>
            </w:r>
            <w:r>
              <w:rPr>
                <w:rStyle w:val="22"/>
                <w:rFonts w:hint="eastAsia" w:ascii="仿宋" w:hAnsi="仿宋" w:eastAsia="仿宋" w:cs="仿宋"/>
                <w:color w:val="auto"/>
                <w:sz w:val="21"/>
                <w:szCs w:val="21"/>
                <w:lang w:val="en-US" w:eastAsia="zh-CN"/>
              </w:rPr>
              <w:t>1</w:t>
            </w:r>
            <w:r>
              <w:rPr>
                <w:rStyle w:val="22"/>
                <w:rFonts w:hint="eastAsia" w:ascii="仿宋" w:hAnsi="仿宋" w:eastAsia="仿宋" w:cs="仿宋"/>
                <w:color w:val="auto"/>
                <w:sz w:val="21"/>
                <w:szCs w:val="21"/>
              </w:rPr>
              <w:t>日，经省政府常务</w:t>
            </w:r>
            <w:r>
              <w:rPr>
                <w:rStyle w:val="22"/>
                <w:rFonts w:hint="eastAsia" w:ascii="仿宋" w:hAnsi="仿宋" w:eastAsia="仿宋" w:cs="仿宋"/>
                <w:color w:val="auto"/>
                <w:sz w:val="21"/>
                <w:szCs w:val="21"/>
                <w:lang w:eastAsia="zh-CN"/>
              </w:rPr>
              <w:t>会议</w:t>
            </w:r>
            <w:r>
              <w:rPr>
                <w:rStyle w:val="22"/>
                <w:rFonts w:hint="eastAsia" w:ascii="仿宋" w:hAnsi="仿宋" w:eastAsia="仿宋" w:cs="仿宋"/>
                <w:color w:val="auto"/>
                <w:sz w:val="21"/>
                <w:szCs w:val="21"/>
              </w:rPr>
              <w:t>研究</w:t>
            </w:r>
            <w:r>
              <w:rPr>
                <w:rStyle w:val="22"/>
                <w:rFonts w:hint="eastAsia" w:ascii="仿宋" w:hAnsi="仿宋" w:eastAsia="仿宋" w:cs="仿宋"/>
                <w:color w:val="auto"/>
                <w:sz w:val="21"/>
                <w:szCs w:val="21"/>
                <w:lang w:eastAsia="zh-CN"/>
              </w:rPr>
              <w:t>，</w:t>
            </w:r>
            <w:r>
              <w:rPr>
                <w:rStyle w:val="22"/>
                <w:rFonts w:hint="eastAsia" w:ascii="仿宋" w:hAnsi="仿宋" w:eastAsia="仿宋" w:cs="仿宋"/>
                <w:color w:val="auto"/>
                <w:sz w:val="21"/>
                <w:szCs w:val="21"/>
              </w:rPr>
              <w:t>同意</w:t>
            </w:r>
            <w:r>
              <w:rPr>
                <w:rStyle w:val="22"/>
                <w:rFonts w:hint="eastAsia" w:ascii="仿宋" w:hAnsi="仿宋" w:eastAsia="仿宋" w:cs="仿宋"/>
                <w:color w:val="auto"/>
                <w:sz w:val="21"/>
                <w:szCs w:val="21"/>
                <w:lang w:eastAsia="zh-CN"/>
              </w:rPr>
              <w:t>坪塘</w:t>
            </w:r>
            <w:r>
              <w:rPr>
                <w:rStyle w:val="22"/>
                <w:rFonts w:hint="eastAsia" w:ascii="仿宋" w:hAnsi="仿宋" w:eastAsia="仿宋" w:cs="仿宋"/>
                <w:color w:val="auto"/>
                <w:sz w:val="21"/>
                <w:szCs w:val="21"/>
              </w:rPr>
              <w:t>项目用地处置盘活利用实施方案</w:t>
            </w:r>
            <w:r>
              <w:rPr>
                <w:rStyle w:val="22"/>
                <w:rFonts w:hint="eastAsia" w:ascii="仿宋" w:hAnsi="仿宋" w:eastAsia="仿宋" w:cs="仿宋"/>
                <w:color w:val="auto"/>
                <w:sz w:val="21"/>
                <w:szCs w:val="21"/>
                <w:lang w:eastAsia="zh-CN"/>
              </w:rPr>
              <w:t>。</w:t>
            </w:r>
          </w:p>
        </w:tc>
      </w:tr>
      <w:tr w14:paraId="69B5E762">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5E88C4F">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绩</w:t>
            </w:r>
          </w:p>
          <w:p w14:paraId="51E664F4">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效</w:t>
            </w:r>
          </w:p>
          <w:p w14:paraId="47C5E48E">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w:t>
            </w:r>
          </w:p>
          <w:p w14:paraId="7B41DA78">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EDAB13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一级指标</w:t>
            </w:r>
          </w:p>
        </w:tc>
        <w:tc>
          <w:tcPr>
            <w:tcW w:w="955" w:type="dxa"/>
            <w:tcBorders>
              <w:top w:val="nil"/>
              <w:left w:val="nil"/>
              <w:bottom w:val="single" w:color="auto" w:sz="4" w:space="0"/>
              <w:right w:val="single" w:color="auto" w:sz="4" w:space="0"/>
            </w:tcBorders>
            <w:noWrap w:val="0"/>
            <w:vAlign w:val="center"/>
          </w:tcPr>
          <w:p w14:paraId="412FEB03">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二级指标</w:t>
            </w:r>
          </w:p>
        </w:tc>
        <w:tc>
          <w:tcPr>
            <w:tcW w:w="1346" w:type="dxa"/>
            <w:tcBorders>
              <w:top w:val="nil"/>
              <w:left w:val="nil"/>
              <w:bottom w:val="single" w:color="auto" w:sz="4" w:space="0"/>
              <w:right w:val="single" w:color="auto" w:sz="4" w:space="0"/>
            </w:tcBorders>
            <w:noWrap w:val="0"/>
            <w:vAlign w:val="center"/>
          </w:tcPr>
          <w:p w14:paraId="0359524D">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三级指标</w:t>
            </w:r>
          </w:p>
        </w:tc>
        <w:tc>
          <w:tcPr>
            <w:tcW w:w="1335" w:type="dxa"/>
            <w:tcBorders>
              <w:top w:val="nil"/>
              <w:left w:val="nil"/>
              <w:bottom w:val="single" w:color="auto" w:sz="4" w:space="0"/>
              <w:right w:val="single" w:color="auto" w:sz="4" w:space="0"/>
            </w:tcBorders>
            <w:noWrap w:val="0"/>
            <w:vAlign w:val="center"/>
          </w:tcPr>
          <w:p w14:paraId="11C22EF7">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年度</w:t>
            </w:r>
          </w:p>
          <w:p w14:paraId="574231CC">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指标值</w:t>
            </w:r>
          </w:p>
        </w:tc>
        <w:tc>
          <w:tcPr>
            <w:tcW w:w="1185" w:type="dxa"/>
            <w:tcBorders>
              <w:top w:val="nil"/>
              <w:left w:val="nil"/>
              <w:bottom w:val="single" w:color="auto" w:sz="4" w:space="0"/>
              <w:right w:val="single" w:color="auto" w:sz="4" w:space="0"/>
            </w:tcBorders>
            <w:noWrap w:val="0"/>
            <w:vAlign w:val="center"/>
          </w:tcPr>
          <w:p w14:paraId="2FA7ED9E">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实际</w:t>
            </w:r>
          </w:p>
          <w:p w14:paraId="35D8C641">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完成值</w:t>
            </w:r>
          </w:p>
        </w:tc>
        <w:tc>
          <w:tcPr>
            <w:tcW w:w="870" w:type="dxa"/>
            <w:tcBorders>
              <w:top w:val="nil"/>
              <w:left w:val="nil"/>
              <w:bottom w:val="single" w:color="auto" w:sz="4" w:space="0"/>
              <w:right w:val="single" w:color="auto" w:sz="4" w:space="0"/>
            </w:tcBorders>
            <w:noWrap w:val="0"/>
            <w:vAlign w:val="center"/>
          </w:tcPr>
          <w:p w14:paraId="6D6A0083">
            <w:pPr>
              <w:widowControl/>
              <w:spacing w:line="240" w:lineRule="exact"/>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分值</w:t>
            </w:r>
          </w:p>
        </w:tc>
        <w:tc>
          <w:tcPr>
            <w:tcW w:w="750" w:type="dxa"/>
            <w:tcBorders>
              <w:top w:val="nil"/>
              <w:left w:val="nil"/>
              <w:bottom w:val="single" w:color="auto" w:sz="4" w:space="0"/>
              <w:right w:val="single" w:color="auto" w:sz="4" w:space="0"/>
            </w:tcBorders>
            <w:noWrap w:val="0"/>
            <w:vAlign w:val="center"/>
          </w:tcPr>
          <w:p w14:paraId="036DD7C9">
            <w:pPr>
              <w:widowControl/>
              <w:spacing w:line="240" w:lineRule="exact"/>
              <w:jc w:val="center"/>
              <w:rPr>
                <w:rFonts w:hint="default"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lang w:eastAsia="zh-CN"/>
              </w:rPr>
              <w:t>自评</w:t>
            </w:r>
            <w:r>
              <w:rPr>
                <w:rFonts w:hint="default" w:ascii="Times New Roman" w:hAnsi="Times New Roman" w:eastAsia="仿宋_GB2312" w:cs="Times New Roman"/>
                <w:color w:val="000000"/>
                <w:sz w:val="20"/>
                <w:szCs w:val="20"/>
              </w:rPr>
              <w:t>得分</w:t>
            </w:r>
          </w:p>
        </w:tc>
        <w:tc>
          <w:tcPr>
            <w:tcW w:w="1250" w:type="dxa"/>
            <w:tcBorders>
              <w:top w:val="nil"/>
              <w:left w:val="nil"/>
              <w:bottom w:val="single" w:color="auto" w:sz="4" w:space="0"/>
              <w:right w:val="single" w:color="auto" w:sz="4" w:space="0"/>
            </w:tcBorders>
            <w:noWrap w:val="0"/>
            <w:vAlign w:val="center"/>
          </w:tcPr>
          <w:p w14:paraId="1312D86C">
            <w:pPr>
              <w:widowControl/>
              <w:spacing w:line="240" w:lineRule="exact"/>
              <w:jc w:val="both"/>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偏差原因分析及改进措施</w:t>
            </w:r>
          </w:p>
        </w:tc>
      </w:tr>
      <w:tr w14:paraId="2AFE05B7">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B67019E">
            <w:pPr>
              <w:jc w:val="left"/>
              <w:rPr>
                <w:rFonts w:hint="default" w:ascii="Times New Roman"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12FF6F61">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产出指标</w:t>
            </w:r>
          </w:p>
          <w:p w14:paraId="69A07057">
            <w:pPr>
              <w:widowControl/>
              <w:jc w:val="center"/>
              <w:rPr>
                <w:rFonts w:hint="default" w:ascii="Times New Roman" w:hAnsi="Times New Roman" w:eastAsia="仿宋_GB2312" w:cs="Times New Roman"/>
                <w:color w:val="000000"/>
                <w:sz w:val="20"/>
                <w:szCs w:val="20"/>
              </w:rPr>
            </w:pPr>
          </w:p>
          <w:p w14:paraId="141606E8">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(50分)</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2D8C256E">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数量指标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5C86DB8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1"/>
                <w:szCs w:val="21"/>
                <w:lang w:val="en-US" w:eastAsia="zh-CN" w:bidi="ar-SA"/>
              </w:rPr>
            </w:pPr>
            <w:r>
              <w:rPr>
                <w:rFonts w:hint="eastAsia" w:eastAsia="仿宋" w:cs="仿宋"/>
                <w:color w:val="000000"/>
                <w:kern w:val="0"/>
                <w:sz w:val="21"/>
                <w:szCs w:val="21"/>
                <w:lang w:val="en-US" w:eastAsia="zh-CN"/>
              </w:rPr>
              <w:t>预算资金执行率</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2DE2684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100%</w:t>
            </w:r>
          </w:p>
        </w:tc>
        <w:tc>
          <w:tcPr>
            <w:tcW w:w="1185" w:type="dxa"/>
            <w:tcBorders>
              <w:top w:val="nil"/>
              <w:left w:val="nil"/>
              <w:bottom w:val="single" w:color="auto" w:sz="4" w:space="0"/>
              <w:right w:val="single" w:color="auto" w:sz="4" w:space="0"/>
            </w:tcBorders>
            <w:noWrap w:val="0"/>
            <w:vAlign w:val="center"/>
          </w:tcPr>
          <w:p w14:paraId="023E9DF5">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870" w:type="dxa"/>
            <w:tcBorders>
              <w:top w:val="nil"/>
              <w:left w:val="nil"/>
              <w:bottom w:val="single" w:color="auto" w:sz="4" w:space="0"/>
              <w:right w:val="single" w:color="auto" w:sz="4" w:space="0"/>
            </w:tcBorders>
            <w:noWrap w:val="0"/>
            <w:vAlign w:val="center"/>
          </w:tcPr>
          <w:p w14:paraId="4AC32C2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13</w:t>
            </w:r>
          </w:p>
        </w:tc>
        <w:tc>
          <w:tcPr>
            <w:tcW w:w="750" w:type="dxa"/>
            <w:tcBorders>
              <w:top w:val="nil"/>
              <w:left w:val="nil"/>
              <w:bottom w:val="single" w:color="auto" w:sz="4" w:space="0"/>
              <w:right w:val="single" w:color="auto" w:sz="4" w:space="0"/>
            </w:tcBorders>
            <w:noWrap w:val="0"/>
            <w:vAlign w:val="center"/>
          </w:tcPr>
          <w:p w14:paraId="52A88EA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13</w:t>
            </w:r>
          </w:p>
        </w:tc>
        <w:tc>
          <w:tcPr>
            <w:tcW w:w="1250" w:type="dxa"/>
            <w:tcBorders>
              <w:top w:val="nil"/>
              <w:left w:val="nil"/>
              <w:bottom w:val="single" w:color="auto" w:sz="4" w:space="0"/>
              <w:right w:val="single" w:color="auto" w:sz="4" w:space="0"/>
            </w:tcBorders>
            <w:noWrap w:val="0"/>
            <w:vAlign w:val="center"/>
          </w:tcPr>
          <w:p w14:paraId="2C915F50">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17DCA762">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8F279DD">
            <w:pPr>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656D0E6">
            <w:pPr>
              <w:jc w:val="left"/>
              <w:rPr>
                <w:rFonts w:hint="default" w:ascii="Times New Roman" w:hAnsi="Times New Roman" w:eastAsia="仿宋_GB2312" w:cs="Times New Roman"/>
                <w:color w:val="000000"/>
                <w:sz w:val="20"/>
                <w:szCs w:val="20"/>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5937E3B2">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质量指标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32EED57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资金使用合法合规</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718266B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185" w:type="dxa"/>
            <w:tcBorders>
              <w:top w:val="nil"/>
              <w:left w:val="nil"/>
              <w:bottom w:val="single" w:color="auto" w:sz="4" w:space="0"/>
              <w:right w:val="single" w:color="auto" w:sz="4" w:space="0"/>
            </w:tcBorders>
            <w:noWrap w:val="0"/>
            <w:vAlign w:val="center"/>
          </w:tcPr>
          <w:p w14:paraId="603A957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870" w:type="dxa"/>
            <w:tcBorders>
              <w:top w:val="nil"/>
              <w:left w:val="nil"/>
              <w:bottom w:val="single" w:color="auto" w:sz="4" w:space="0"/>
              <w:right w:val="single" w:color="auto" w:sz="4" w:space="0"/>
            </w:tcBorders>
            <w:noWrap w:val="0"/>
            <w:vAlign w:val="center"/>
          </w:tcPr>
          <w:p w14:paraId="0B491AF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13</w:t>
            </w:r>
          </w:p>
        </w:tc>
        <w:tc>
          <w:tcPr>
            <w:tcW w:w="750" w:type="dxa"/>
            <w:tcBorders>
              <w:top w:val="nil"/>
              <w:left w:val="nil"/>
              <w:bottom w:val="single" w:color="auto" w:sz="4" w:space="0"/>
              <w:right w:val="single" w:color="auto" w:sz="4" w:space="0"/>
            </w:tcBorders>
            <w:noWrap w:val="0"/>
            <w:vAlign w:val="center"/>
          </w:tcPr>
          <w:p w14:paraId="59F9B93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13</w:t>
            </w:r>
          </w:p>
        </w:tc>
        <w:tc>
          <w:tcPr>
            <w:tcW w:w="1250" w:type="dxa"/>
            <w:tcBorders>
              <w:top w:val="nil"/>
              <w:left w:val="nil"/>
              <w:bottom w:val="single" w:color="auto" w:sz="4" w:space="0"/>
              <w:right w:val="single" w:color="auto" w:sz="4" w:space="0"/>
            </w:tcBorders>
            <w:noWrap w:val="0"/>
            <w:vAlign w:val="center"/>
          </w:tcPr>
          <w:p w14:paraId="58E6F756">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68958B30">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5C8C30C">
            <w:pPr>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CB5C873">
            <w:pPr>
              <w:jc w:val="left"/>
              <w:rPr>
                <w:rFonts w:hint="default" w:ascii="Times New Roman" w:hAnsi="Times New Roman" w:eastAsia="仿宋_GB2312" w:cs="Times New Roman"/>
                <w:color w:val="000000"/>
                <w:sz w:val="20"/>
                <w:szCs w:val="20"/>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43CC2991">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时效指标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7B59F74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预算执行进度</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1034A7D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1185" w:type="dxa"/>
            <w:tcBorders>
              <w:top w:val="nil"/>
              <w:left w:val="nil"/>
              <w:bottom w:val="single" w:color="auto" w:sz="4" w:space="0"/>
              <w:right w:val="single" w:color="auto" w:sz="4" w:space="0"/>
            </w:tcBorders>
            <w:noWrap w:val="0"/>
            <w:vAlign w:val="center"/>
          </w:tcPr>
          <w:p w14:paraId="2E64806D">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100%</w:t>
            </w:r>
          </w:p>
        </w:tc>
        <w:tc>
          <w:tcPr>
            <w:tcW w:w="870" w:type="dxa"/>
            <w:tcBorders>
              <w:top w:val="nil"/>
              <w:left w:val="nil"/>
              <w:bottom w:val="single" w:color="auto" w:sz="4" w:space="0"/>
              <w:right w:val="single" w:color="auto" w:sz="4" w:space="0"/>
            </w:tcBorders>
            <w:noWrap w:val="0"/>
            <w:vAlign w:val="center"/>
          </w:tcPr>
          <w:p w14:paraId="1C6AC86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1"/>
                <w:szCs w:val="21"/>
                <w:lang w:val="en-US" w:eastAsia="zh-CN" w:bidi="ar-SA"/>
              </w:rPr>
            </w:pPr>
            <w:r>
              <w:rPr>
                <w:rFonts w:hint="eastAsia" w:eastAsia="仿宋" w:cs="仿宋"/>
                <w:color w:val="000000"/>
                <w:kern w:val="0"/>
                <w:sz w:val="21"/>
                <w:szCs w:val="21"/>
                <w:lang w:val="en-US" w:eastAsia="zh-CN" w:bidi="ar-SA"/>
              </w:rPr>
              <w:t>12</w:t>
            </w:r>
          </w:p>
        </w:tc>
        <w:tc>
          <w:tcPr>
            <w:tcW w:w="750" w:type="dxa"/>
            <w:tcBorders>
              <w:top w:val="nil"/>
              <w:left w:val="nil"/>
              <w:bottom w:val="single" w:color="auto" w:sz="4" w:space="0"/>
              <w:right w:val="single" w:color="auto" w:sz="4" w:space="0"/>
            </w:tcBorders>
            <w:noWrap w:val="0"/>
            <w:vAlign w:val="center"/>
          </w:tcPr>
          <w:p w14:paraId="3541DA9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1"/>
                <w:szCs w:val="21"/>
                <w:lang w:val="en-US" w:eastAsia="zh-CN" w:bidi="ar-SA"/>
              </w:rPr>
            </w:pPr>
            <w:r>
              <w:rPr>
                <w:rFonts w:hint="eastAsia" w:eastAsia="仿宋" w:cs="仿宋"/>
                <w:color w:val="000000"/>
                <w:kern w:val="0"/>
                <w:sz w:val="21"/>
                <w:szCs w:val="21"/>
                <w:lang w:val="en-US" w:eastAsia="zh-CN" w:bidi="ar-SA"/>
              </w:rPr>
              <w:t>12</w:t>
            </w:r>
          </w:p>
        </w:tc>
        <w:tc>
          <w:tcPr>
            <w:tcW w:w="1250" w:type="dxa"/>
            <w:tcBorders>
              <w:top w:val="nil"/>
              <w:left w:val="nil"/>
              <w:bottom w:val="single" w:color="auto" w:sz="4" w:space="0"/>
              <w:right w:val="single" w:color="auto" w:sz="4" w:space="0"/>
            </w:tcBorders>
            <w:noWrap w:val="0"/>
            <w:vAlign w:val="center"/>
          </w:tcPr>
          <w:p w14:paraId="1EE4FE0E">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31C76DFA">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3DF937A">
            <w:pPr>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4BF8B4A">
            <w:pPr>
              <w:jc w:val="left"/>
              <w:rPr>
                <w:rFonts w:hint="default" w:ascii="Times New Roman" w:hAnsi="Times New Roman" w:eastAsia="仿宋_GB2312" w:cs="Times New Roman"/>
                <w:color w:val="000000"/>
                <w:sz w:val="20"/>
                <w:szCs w:val="20"/>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5182A5CA">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成本指标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2DFC539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各项支出控制在预算范围内</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3FF188B9">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不超支</w:t>
            </w:r>
          </w:p>
        </w:tc>
        <w:tc>
          <w:tcPr>
            <w:tcW w:w="1185" w:type="dxa"/>
            <w:tcBorders>
              <w:top w:val="nil"/>
              <w:left w:val="nil"/>
              <w:bottom w:val="single" w:color="auto" w:sz="4" w:space="0"/>
              <w:right w:val="single" w:color="auto" w:sz="4" w:space="0"/>
            </w:tcBorders>
            <w:noWrap w:val="0"/>
            <w:vAlign w:val="center"/>
          </w:tcPr>
          <w:p w14:paraId="49DFDC4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eastAsia="zh-CN"/>
              </w:rPr>
              <w:t>未超支</w:t>
            </w:r>
          </w:p>
        </w:tc>
        <w:tc>
          <w:tcPr>
            <w:tcW w:w="870" w:type="dxa"/>
            <w:tcBorders>
              <w:top w:val="nil"/>
              <w:left w:val="nil"/>
              <w:bottom w:val="single" w:color="auto" w:sz="4" w:space="0"/>
              <w:right w:val="single" w:color="auto" w:sz="4" w:space="0"/>
            </w:tcBorders>
            <w:noWrap w:val="0"/>
            <w:vAlign w:val="center"/>
          </w:tcPr>
          <w:p w14:paraId="0E1B40C2">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w:t>
            </w:r>
            <w:r>
              <w:rPr>
                <w:rFonts w:hint="eastAsia" w:eastAsia="仿宋" w:cs="仿宋"/>
                <w:color w:val="000000"/>
                <w:kern w:val="0"/>
                <w:sz w:val="21"/>
                <w:szCs w:val="21"/>
                <w:lang w:val="en-US" w:eastAsia="zh-CN"/>
              </w:rPr>
              <w:t>2</w:t>
            </w:r>
          </w:p>
        </w:tc>
        <w:tc>
          <w:tcPr>
            <w:tcW w:w="750" w:type="dxa"/>
            <w:tcBorders>
              <w:top w:val="nil"/>
              <w:left w:val="nil"/>
              <w:bottom w:val="single" w:color="auto" w:sz="4" w:space="0"/>
              <w:right w:val="single" w:color="auto" w:sz="4" w:space="0"/>
            </w:tcBorders>
            <w:noWrap w:val="0"/>
            <w:vAlign w:val="center"/>
          </w:tcPr>
          <w:p w14:paraId="3168773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w:t>
            </w:r>
            <w:r>
              <w:rPr>
                <w:rFonts w:hint="eastAsia" w:eastAsia="仿宋" w:cs="仿宋"/>
                <w:color w:val="000000"/>
                <w:kern w:val="0"/>
                <w:sz w:val="21"/>
                <w:szCs w:val="21"/>
                <w:lang w:val="en-US" w:eastAsia="zh-CN"/>
              </w:rPr>
              <w:t>2</w:t>
            </w:r>
          </w:p>
        </w:tc>
        <w:tc>
          <w:tcPr>
            <w:tcW w:w="1250" w:type="dxa"/>
            <w:tcBorders>
              <w:top w:val="nil"/>
              <w:left w:val="nil"/>
              <w:bottom w:val="single" w:color="auto" w:sz="4" w:space="0"/>
              <w:right w:val="single" w:color="auto" w:sz="4" w:space="0"/>
            </w:tcBorders>
            <w:noWrap w:val="0"/>
            <w:vAlign w:val="center"/>
          </w:tcPr>
          <w:p w14:paraId="2ACC8268">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44BF16BC">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E19CBA3">
            <w:pPr>
              <w:jc w:val="left"/>
              <w:rPr>
                <w:rFonts w:hint="default" w:ascii="Times New Roman"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6979F910">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效益指标</w:t>
            </w:r>
          </w:p>
          <w:p w14:paraId="3A86B109">
            <w:pPr>
              <w:widowControl/>
              <w:jc w:val="left"/>
              <w:rPr>
                <w:rFonts w:hint="default" w:ascii="Times New Roman" w:hAnsi="Times New Roman" w:eastAsia="仿宋_GB2312" w:cs="Times New Roman"/>
                <w:color w:val="000000"/>
                <w:sz w:val="20"/>
                <w:szCs w:val="20"/>
              </w:rPr>
            </w:pPr>
          </w:p>
          <w:p w14:paraId="487B0D73">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（30分）</w:t>
            </w:r>
          </w:p>
          <w:p w14:paraId="4D265ECD">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33870844">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经济效</w:t>
            </w:r>
          </w:p>
          <w:p w14:paraId="3F24F41A">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124D068A">
            <w:pPr>
              <w:keepNext w:val="0"/>
              <w:keepLines w:val="0"/>
              <w:pageBreakBefore w:val="0"/>
              <w:widowControl w:val="0"/>
              <w:kinsoku/>
              <w:overflowPunct/>
              <w:topLinePunct w:val="0"/>
              <w:autoSpaceDE/>
              <w:autoSpaceDN/>
              <w:bidi w:val="0"/>
              <w:adjustRightInd/>
              <w:snapToGrid/>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项目资产保值增值</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0CC5481F">
            <w:pPr>
              <w:keepNext w:val="0"/>
              <w:keepLines w:val="0"/>
              <w:pageBreakBefore w:val="0"/>
              <w:widowControl w:val="0"/>
              <w:kinsoku/>
              <w:overflowPunct/>
              <w:topLinePunct w:val="0"/>
              <w:autoSpaceDE/>
              <w:autoSpaceDN/>
              <w:bidi w:val="0"/>
              <w:adjustRightInd/>
              <w:snapToGrid/>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项目资产保值增值</w:t>
            </w:r>
          </w:p>
        </w:tc>
        <w:tc>
          <w:tcPr>
            <w:tcW w:w="1185" w:type="dxa"/>
            <w:tcBorders>
              <w:top w:val="nil"/>
              <w:left w:val="nil"/>
              <w:bottom w:val="single" w:color="auto" w:sz="4" w:space="0"/>
              <w:right w:val="single" w:color="auto" w:sz="4" w:space="0"/>
            </w:tcBorders>
            <w:noWrap w:val="0"/>
            <w:vAlign w:val="center"/>
          </w:tcPr>
          <w:p w14:paraId="5CC87955">
            <w:pPr>
              <w:keepNext w:val="0"/>
              <w:keepLines w:val="0"/>
              <w:pageBreakBefore w:val="0"/>
              <w:widowControl w:val="0"/>
              <w:kinsoku/>
              <w:overflowPunct/>
              <w:topLinePunct w:val="0"/>
              <w:autoSpaceDE/>
              <w:autoSpaceDN/>
              <w:bidi w:val="0"/>
              <w:adjustRightInd/>
              <w:snapToGrid/>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eastAsia="zh-CN"/>
              </w:rPr>
              <w:t>实现项目资产保值增值</w:t>
            </w:r>
          </w:p>
        </w:tc>
        <w:tc>
          <w:tcPr>
            <w:tcW w:w="870" w:type="dxa"/>
            <w:tcBorders>
              <w:top w:val="nil"/>
              <w:left w:val="nil"/>
              <w:bottom w:val="single" w:color="auto" w:sz="4" w:space="0"/>
              <w:right w:val="single" w:color="auto" w:sz="4" w:space="0"/>
            </w:tcBorders>
            <w:noWrap w:val="0"/>
            <w:vAlign w:val="center"/>
          </w:tcPr>
          <w:p w14:paraId="0D30019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750" w:type="dxa"/>
            <w:tcBorders>
              <w:top w:val="nil"/>
              <w:left w:val="nil"/>
              <w:bottom w:val="single" w:color="auto" w:sz="4" w:space="0"/>
              <w:right w:val="single" w:color="auto" w:sz="4" w:space="0"/>
            </w:tcBorders>
            <w:noWrap w:val="0"/>
            <w:vAlign w:val="center"/>
          </w:tcPr>
          <w:p w14:paraId="40BEFA3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8</w:t>
            </w:r>
          </w:p>
        </w:tc>
        <w:tc>
          <w:tcPr>
            <w:tcW w:w="1250" w:type="dxa"/>
            <w:tcBorders>
              <w:top w:val="nil"/>
              <w:left w:val="nil"/>
              <w:bottom w:val="single" w:color="auto" w:sz="4" w:space="0"/>
              <w:right w:val="single" w:color="auto" w:sz="4" w:space="0"/>
            </w:tcBorders>
            <w:noWrap w:val="0"/>
            <w:vAlign w:val="center"/>
          </w:tcPr>
          <w:p w14:paraId="7A6CA7A1">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74225325">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F0B76AE">
            <w:pPr>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DF12C40">
            <w:pPr>
              <w:jc w:val="left"/>
              <w:rPr>
                <w:rFonts w:hint="default" w:ascii="Times New Roman" w:hAnsi="Times New Roman" w:eastAsia="仿宋_GB2312" w:cs="Times New Roman"/>
                <w:color w:val="000000"/>
                <w:sz w:val="20"/>
                <w:szCs w:val="20"/>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4837B9C5">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社会效</w:t>
            </w:r>
          </w:p>
          <w:p w14:paraId="549A0AA6">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5E0B206D">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sz w:val="21"/>
                <w:szCs w:val="21"/>
              </w:rPr>
              <w:t>配合项目属地管理，做好维稳工作</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7AE5897D">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全年无安全事故，维护社会稳定</w:t>
            </w:r>
          </w:p>
        </w:tc>
        <w:tc>
          <w:tcPr>
            <w:tcW w:w="1185" w:type="dxa"/>
            <w:tcBorders>
              <w:top w:val="nil"/>
              <w:left w:val="nil"/>
              <w:bottom w:val="single" w:color="auto" w:sz="4" w:space="0"/>
              <w:right w:val="single" w:color="auto" w:sz="4" w:space="0"/>
            </w:tcBorders>
            <w:noWrap w:val="0"/>
            <w:vAlign w:val="center"/>
          </w:tcPr>
          <w:p w14:paraId="2E312967">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sz w:val="21"/>
                <w:szCs w:val="21"/>
              </w:rPr>
              <w:t>全年无安全事故，维护了当地社会稳定。</w:t>
            </w:r>
          </w:p>
        </w:tc>
        <w:tc>
          <w:tcPr>
            <w:tcW w:w="870" w:type="dxa"/>
            <w:tcBorders>
              <w:top w:val="nil"/>
              <w:left w:val="nil"/>
              <w:bottom w:val="single" w:color="auto" w:sz="4" w:space="0"/>
              <w:right w:val="single" w:color="auto" w:sz="4" w:space="0"/>
            </w:tcBorders>
            <w:noWrap w:val="0"/>
            <w:vAlign w:val="center"/>
          </w:tcPr>
          <w:p w14:paraId="552D57C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750" w:type="dxa"/>
            <w:tcBorders>
              <w:top w:val="nil"/>
              <w:left w:val="nil"/>
              <w:bottom w:val="single" w:color="auto" w:sz="4" w:space="0"/>
              <w:right w:val="single" w:color="auto" w:sz="4" w:space="0"/>
            </w:tcBorders>
            <w:noWrap w:val="0"/>
            <w:vAlign w:val="center"/>
          </w:tcPr>
          <w:p w14:paraId="71027DF0">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8</w:t>
            </w:r>
          </w:p>
        </w:tc>
        <w:tc>
          <w:tcPr>
            <w:tcW w:w="1250" w:type="dxa"/>
            <w:tcBorders>
              <w:top w:val="nil"/>
              <w:left w:val="nil"/>
              <w:bottom w:val="single" w:color="auto" w:sz="4" w:space="0"/>
              <w:right w:val="single" w:color="auto" w:sz="4" w:space="0"/>
            </w:tcBorders>
            <w:noWrap w:val="0"/>
            <w:vAlign w:val="center"/>
          </w:tcPr>
          <w:p w14:paraId="01C3062D">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0660899D">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E31B1F0">
            <w:pPr>
              <w:jc w:val="left"/>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C3258A1">
            <w:pPr>
              <w:jc w:val="left"/>
              <w:rPr>
                <w:rFonts w:hint="default" w:ascii="Times New Roman" w:hAnsi="Times New Roman" w:eastAsia="仿宋_GB2312" w:cs="Times New Roman"/>
                <w:color w:val="000000"/>
                <w:sz w:val="20"/>
                <w:szCs w:val="20"/>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4F9171A5">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生态效</w:t>
            </w:r>
          </w:p>
          <w:p w14:paraId="24DCE4EA">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益指标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6A5CEBE5">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推进垃圾分类处理，保护“美丽大王山”自然生态环境</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2CD04FDE">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垃圾分类工作有进展</w:t>
            </w:r>
          </w:p>
        </w:tc>
        <w:tc>
          <w:tcPr>
            <w:tcW w:w="1185" w:type="dxa"/>
            <w:tcBorders>
              <w:top w:val="nil"/>
              <w:left w:val="nil"/>
              <w:bottom w:val="single" w:color="auto" w:sz="4" w:space="0"/>
              <w:right w:val="single" w:color="auto" w:sz="4" w:space="0"/>
            </w:tcBorders>
            <w:noWrap w:val="0"/>
            <w:vAlign w:val="center"/>
          </w:tcPr>
          <w:p w14:paraId="3C05CD89">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垃圾分类工作有进展</w:t>
            </w:r>
          </w:p>
        </w:tc>
        <w:tc>
          <w:tcPr>
            <w:tcW w:w="870" w:type="dxa"/>
            <w:tcBorders>
              <w:top w:val="nil"/>
              <w:left w:val="nil"/>
              <w:bottom w:val="single" w:color="auto" w:sz="4" w:space="0"/>
              <w:right w:val="single" w:color="auto" w:sz="4" w:space="0"/>
            </w:tcBorders>
            <w:noWrap w:val="0"/>
            <w:vAlign w:val="center"/>
          </w:tcPr>
          <w:p w14:paraId="0D53A7A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7</w:t>
            </w:r>
          </w:p>
        </w:tc>
        <w:tc>
          <w:tcPr>
            <w:tcW w:w="750" w:type="dxa"/>
            <w:tcBorders>
              <w:top w:val="nil"/>
              <w:left w:val="nil"/>
              <w:bottom w:val="single" w:color="auto" w:sz="4" w:space="0"/>
              <w:right w:val="single" w:color="auto" w:sz="4" w:space="0"/>
            </w:tcBorders>
            <w:noWrap w:val="0"/>
            <w:vAlign w:val="center"/>
          </w:tcPr>
          <w:p w14:paraId="46C6B71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7</w:t>
            </w:r>
          </w:p>
        </w:tc>
        <w:tc>
          <w:tcPr>
            <w:tcW w:w="1250" w:type="dxa"/>
            <w:tcBorders>
              <w:top w:val="nil"/>
              <w:left w:val="nil"/>
              <w:bottom w:val="single" w:color="auto" w:sz="4" w:space="0"/>
              <w:right w:val="single" w:color="auto" w:sz="4" w:space="0"/>
            </w:tcBorders>
            <w:noWrap w:val="0"/>
            <w:vAlign w:val="center"/>
          </w:tcPr>
          <w:p w14:paraId="02B04B0B">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2EDD8A6A">
        <w:tblPrEx>
          <w:tblCellMar>
            <w:top w:w="0" w:type="dxa"/>
            <w:left w:w="108" w:type="dxa"/>
            <w:bottom w:w="0" w:type="dxa"/>
            <w:right w:w="108" w:type="dxa"/>
          </w:tblCellMar>
        </w:tblPrEx>
        <w:trPr>
          <w:trHeight w:val="11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7FC16C3">
            <w:pPr>
              <w:widowControl/>
              <w:jc w:val="center"/>
              <w:rPr>
                <w:rFonts w:hint="default" w:ascii="Times New Roman"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E7281AF">
            <w:pPr>
              <w:widowControl/>
              <w:jc w:val="left"/>
              <w:rPr>
                <w:rFonts w:hint="default" w:ascii="Times New Roman" w:hAnsi="Times New Roman" w:eastAsia="仿宋_GB2312" w:cs="Times New Roman"/>
                <w:color w:val="000000"/>
                <w:sz w:val="20"/>
                <w:szCs w:val="20"/>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D92D875">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可持续影响指标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4886F533">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促进本项目以及当地社会的可持续协调发展</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04ADD34E">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促进当地就业，带动项目周边城市基础设施建设</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DE06461">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促进当地就业，项目周边</w:t>
            </w:r>
            <w:r>
              <w:rPr>
                <w:rFonts w:hint="eastAsia" w:ascii="仿宋" w:hAnsi="仿宋" w:eastAsia="仿宋" w:cs="仿宋"/>
                <w:color w:val="000000"/>
                <w:kern w:val="0"/>
                <w:sz w:val="21"/>
                <w:szCs w:val="21"/>
                <w:lang w:eastAsia="zh-CN"/>
              </w:rPr>
              <w:t>基础设施日趋完善</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3D2E7C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7</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48803B91">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eastAsia="仿宋" w:cs="仿宋"/>
                <w:color w:val="000000"/>
                <w:kern w:val="0"/>
                <w:sz w:val="21"/>
                <w:szCs w:val="21"/>
                <w:lang w:val="en-US" w:eastAsia="zh-CN"/>
              </w:rPr>
              <w:t>7</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1DC2DA6A">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29DD0407">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1A5E4E8">
            <w:pPr>
              <w:jc w:val="left"/>
              <w:rPr>
                <w:rFonts w:hint="default" w:ascii="Times New Roman" w:hAnsi="Times New Roman" w:eastAsia="仿宋_GB2312" w:cs="Times New Roman"/>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C4D1F29">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满意度</w:t>
            </w:r>
          </w:p>
          <w:p w14:paraId="5A9BFAE2">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指标</w:t>
            </w:r>
          </w:p>
          <w:p w14:paraId="017BCF3A">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（10分）</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0D745B1B">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服务对象满意度指标</w:t>
            </w:r>
          </w:p>
        </w:tc>
        <w:tc>
          <w:tcPr>
            <w:tcW w:w="1346" w:type="dxa"/>
            <w:tcBorders>
              <w:top w:val="single" w:color="auto" w:sz="4" w:space="0"/>
              <w:left w:val="single" w:color="auto" w:sz="4" w:space="0"/>
              <w:bottom w:val="single" w:color="auto" w:sz="4" w:space="0"/>
              <w:right w:val="single" w:color="auto" w:sz="4" w:space="0"/>
            </w:tcBorders>
            <w:noWrap w:val="0"/>
            <w:vAlign w:val="center"/>
          </w:tcPr>
          <w:p w14:paraId="6ABCB63C">
            <w:pPr>
              <w:widowControl/>
              <w:spacing w:line="240" w:lineRule="exact"/>
              <w:jc w:val="left"/>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拆迁对象及当地社区居民对项目现场管理维护满意</w:t>
            </w:r>
            <w:r>
              <w:rPr>
                <w:rFonts w:hint="eastAsia" w:eastAsia="仿宋" w:cs="仿宋"/>
                <w:color w:val="000000"/>
                <w:kern w:val="0"/>
                <w:sz w:val="21"/>
                <w:szCs w:val="21"/>
                <w:lang w:val="en-US" w:eastAsia="zh-CN"/>
              </w:rPr>
              <w:t>度</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4D3BCE57">
            <w:pPr>
              <w:widowControl/>
              <w:spacing w:line="240" w:lineRule="exact"/>
              <w:jc w:val="left"/>
              <w:rPr>
                <w:rFonts w:hint="eastAsia" w:ascii="仿宋" w:hAnsi="仿宋" w:eastAsia="仿宋" w:cs="仿宋"/>
                <w:color w:val="000000"/>
                <w:kern w:val="0"/>
                <w:sz w:val="21"/>
                <w:szCs w:val="21"/>
                <w:lang w:val="en-US" w:eastAsia="zh-CN" w:bidi="ar-SA"/>
              </w:rPr>
            </w:pPr>
            <w:r>
              <w:rPr>
                <w:rFonts w:hint="default" w:ascii="Times New Roman" w:hAnsi="Times New Roman" w:eastAsia="仿宋_GB2312" w:cs="Times New Roman"/>
                <w:color w:val="000000"/>
                <w:sz w:val="20"/>
                <w:szCs w:val="20"/>
              </w:rPr>
              <w:t>　95%</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218AD97">
            <w:pPr>
              <w:widowControl/>
              <w:spacing w:line="240" w:lineRule="exact"/>
              <w:jc w:val="left"/>
              <w:rPr>
                <w:rFonts w:hint="eastAsia" w:ascii="仿宋" w:hAnsi="仿宋" w:eastAsia="仿宋" w:cs="仿宋"/>
                <w:color w:val="000000"/>
                <w:kern w:val="0"/>
                <w:sz w:val="21"/>
                <w:szCs w:val="21"/>
                <w:lang w:val="en-US" w:eastAsia="zh-CN" w:bidi="ar-SA"/>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98%</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B10729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F36455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　</w:t>
            </w:r>
            <w:r>
              <w:rPr>
                <w:rFonts w:hint="eastAsia" w:ascii="仿宋" w:hAnsi="仿宋" w:eastAsia="仿宋" w:cs="仿宋"/>
                <w:color w:val="000000"/>
                <w:kern w:val="0"/>
                <w:sz w:val="21"/>
                <w:szCs w:val="21"/>
                <w:lang w:val="en-US" w:eastAsia="zh-CN"/>
              </w:rPr>
              <w:t>10</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4DAA1D3D">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r w14:paraId="2C795851">
        <w:tblPrEx>
          <w:tblCellMar>
            <w:top w:w="0" w:type="dxa"/>
            <w:left w:w="108" w:type="dxa"/>
            <w:bottom w:w="0" w:type="dxa"/>
            <w:right w:w="108" w:type="dxa"/>
          </w:tblCellMar>
        </w:tblPrEx>
        <w:trPr>
          <w:trHeight w:val="419" w:hRule="atLeast"/>
          <w:jc w:val="center"/>
        </w:trPr>
        <w:tc>
          <w:tcPr>
            <w:tcW w:w="6981" w:type="dxa"/>
            <w:gridSpan w:val="6"/>
            <w:tcBorders>
              <w:top w:val="single" w:color="auto" w:sz="4" w:space="0"/>
              <w:left w:val="single" w:color="auto" w:sz="4" w:space="0"/>
              <w:bottom w:val="single" w:color="auto" w:sz="4" w:space="0"/>
              <w:right w:val="single" w:color="000000" w:sz="4" w:space="0"/>
            </w:tcBorders>
            <w:noWrap w:val="0"/>
            <w:vAlign w:val="center"/>
          </w:tcPr>
          <w:p w14:paraId="6722BC79">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总分</w:t>
            </w:r>
          </w:p>
        </w:tc>
        <w:tc>
          <w:tcPr>
            <w:tcW w:w="870" w:type="dxa"/>
            <w:tcBorders>
              <w:top w:val="nil"/>
              <w:left w:val="nil"/>
              <w:bottom w:val="single" w:color="auto" w:sz="4" w:space="0"/>
              <w:right w:val="single" w:color="auto" w:sz="4" w:space="0"/>
            </w:tcBorders>
            <w:noWrap w:val="0"/>
            <w:vAlign w:val="center"/>
          </w:tcPr>
          <w:p w14:paraId="32AEF477">
            <w:pPr>
              <w:widowControl/>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100</w:t>
            </w:r>
          </w:p>
        </w:tc>
        <w:tc>
          <w:tcPr>
            <w:tcW w:w="750" w:type="dxa"/>
            <w:tcBorders>
              <w:top w:val="nil"/>
              <w:left w:val="nil"/>
              <w:bottom w:val="single" w:color="auto" w:sz="4" w:space="0"/>
              <w:right w:val="single" w:color="auto" w:sz="4" w:space="0"/>
            </w:tcBorders>
            <w:noWrap w:val="0"/>
            <w:vAlign w:val="center"/>
          </w:tcPr>
          <w:p w14:paraId="15852CEC">
            <w:pPr>
              <w:widowControl/>
              <w:jc w:val="left"/>
              <w:rPr>
                <w:rFonts w:hint="default" w:ascii="Times New Roman" w:hAnsi="Times New Roman" w:eastAsia="仿宋_GB2312" w:cs="Times New Roman"/>
                <w:color w:val="000000"/>
                <w:sz w:val="20"/>
                <w:szCs w:val="20"/>
                <w:lang w:val="en-US" w:eastAsia="zh-CN"/>
              </w:rPr>
            </w:pPr>
            <w:r>
              <w:rPr>
                <w:rFonts w:hint="default" w:ascii="Times New Roman" w:hAnsi="Times New Roman" w:eastAsia="仿宋_GB2312" w:cs="Times New Roman"/>
                <w:color w:val="000000"/>
                <w:sz w:val="20"/>
                <w:szCs w:val="20"/>
              </w:rPr>
              <w:t>　</w:t>
            </w:r>
            <w:r>
              <w:rPr>
                <w:rFonts w:hint="eastAsia" w:ascii="Times New Roman" w:hAnsi="Times New Roman" w:eastAsia="仿宋_GB2312" w:cs="Times New Roman"/>
                <w:color w:val="000000"/>
                <w:sz w:val="20"/>
                <w:szCs w:val="20"/>
                <w:lang w:val="en-US" w:eastAsia="zh-CN"/>
              </w:rPr>
              <w:t>100</w:t>
            </w:r>
          </w:p>
        </w:tc>
        <w:tc>
          <w:tcPr>
            <w:tcW w:w="1250" w:type="dxa"/>
            <w:tcBorders>
              <w:top w:val="nil"/>
              <w:left w:val="nil"/>
              <w:bottom w:val="single" w:color="auto" w:sz="4" w:space="0"/>
              <w:right w:val="single" w:color="auto" w:sz="4" w:space="0"/>
            </w:tcBorders>
            <w:noWrap w:val="0"/>
            <w:vAlign w:val="center"/>
          </w:tcPr>
          <w:p w14:paraId="4630946E">
            <w:pPr>
              <w:widowControl/>
              <w:jc w:val="left"/>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　</w:t>
            </w:r>
          </w:p>
        </w:tc>
      </w:tr>
    </w:tbl>
    <w:p w14:paraId="0D13A160">
      <w:pPr>
        <w:rPr>
          <w:rFonts w:hint="default" w:ascii="Times New Roman" w:hAnsi="Times New Roman" w:eastAsia="仿宋_GB2312" w:cs="Times New Roman"/>
          <w:szCs w:val="21"/>
        </w:rPr>
      </w:pPr>
    </w:p>
    <w:p w14:paraId="0D0707EE">
      <w:pPr>
        <w:pStyle w:val="2"/>
        <w:keepNext w:val="0"/>
        <w:keepLines w:val="0"/>
        <w:pageBreakBefore w:val="0"/>
        <w:kinsoku/>
        <w:wordWrap/>
        <w:overflowPunct/>
        <w:topLinePunct w:val="0"/>
        <w:autoSpaceDE/>
        <w:autoSpaceDN/>
        <w:bidi w:val="0"/>
        <w:adjustRightInd/>
        <w:spacing w:line="580" w:lineRule="exact"/>
        <w:jc w:val="center"/>
        <w:textAlignment w:val="auto"/>
        <w:rPr>
          <w:rFonts w:hint="default" w:eastAsia="仿宋_GB2312"/>
          <w:lang w:val="en-US"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val="en-US" w:eastAsia="zh-CN"/>
        </w:rPr>
        <w:t>李小艳</w:t>
      </w:r>
      <w:r>
        <w:rPr>
          <w:rFonts w:hint="default" w:ascii="Times New Roman" w:hAnsi="Times New Roman" w:eastAsia="仿宋_GB2312" w:cs="Times New Roman"/>
          <w:sz w:val="22"/>
          <w:szCs w:val="22"/>
        </w:rPr>
        <w:t xml:space="preserve"> </w:t>
      </w:r>
      <w:r>
        <w:rPr>
          <w:rFonts w:hint="eastAsia" w:ascii="Times New Roman" w:hAnsi="Times New Roman" w:eastAsia="仿宋_GB2312" w:cs="Times New Roman"/>
          <w:sz w:val="22"/>
          <w:szCs w:val="22"/>
          <w:lang w:val="en-US" w:eastAsia="zh-CN"/>
        </w:rPr>
        <w:t xml:space="preserve"> </w:t>
      </w:r>
      <w:r>
        <w:rPr>
          <w:rFonts w:hint="default" w:ascii="Times New Roman" w:hAnsi="Times New Roman" w:eastAsia="仿宋_GB2312" w:cs="Times New Roman"/>
          <w:sz w:val="22"/>
          <w:szCs w:val="22"/>
        </w:rPr>
        <w:t>填报日期：</w:t>
      </w:r>
      <w:r>
        <w:rPr>
          <w:rFonts w:hint="eastAsia" w:ascii="Times New Roman" w:hAnsi="Times New Roman" w:eastAsia="仿宋_GB2312" w:cs="Times New Roman"/>
          <w:sz w:val="22"/>
          <w:szCs w:val="22"/>
          <w:lang w:val="en-US" w:eastAsia="zh-CN"/>
        </w:rPr>
        <w:t xml:space="preserve">2024.4.19  </w:t>
      </w:r>
      <w:r>
        <w:rPr>
          <w:rFonts w:hint="default" w:ascii="Times New Roman" w:hAnsi="Times New Roman" w:eastAsia="仿宋_GB2312" w:cs="Times New Roman"/>
          <w:sz w:val="22"/>
          <w:szCs w:val="22"/>
        </w:rPr>
        <w:t>联系电话：</w:t>
      </w:r>
      <w:r>
        <w:rPr>
          <w:rFonts w:hint="eastAsia" w:ascii="Times New Roman" w:hAnsi="Times New Roman" w:eastAsia="仿宋_GB2312" w:cs="Times New Roman"/>
          <w:sz w:val="22"/>
          <w:szCs w:val="22"/>
          <w:lang w:val="en-US" w:eastAsia="zh-CN"/>
        </w:rPr>
        <w:t xml:space="preserve">85166566  </w:t>
      </w:r>
      <w:r>
        <w:rPr>
          <w:rFonts w:hint="default" w:ascii="Times New Roman" w:hAnsi="Times New Roman" w:eastAsia="仿宋_GB2312" w:cs="Times New Roman"/>
          <w:sz w:val="22"/>
          <w:szCs w:val="22"/>
        </w:rPr>
        <w:t xml:space="preserve"> 单位负责人签字：</w:t>
      </w:r>
      <w:r>
        <w:rPr>
          <w:rFonts w:hint="eastAsia" w:ascii="Times New Roman" w:hAnsi="Times New Roman" w:eastAsia="仿宋_GB2312" w:cs="Times New Roman"/>
          <w:sz w:val="22"/>
          <w:szCs w:val="22"/>
          <w:lang w:val="en-US" w:eastAsia="zh-CN"/>
        </w:rPr>
        <w:t>丁德局</w:t>
      </w:r>
    </w:p>
    <w:p w14:paraId="17BCCB98">
      <w:pPr>
        <w:pStyle w:val="2"/>
        <w:rPr>
          <w:rFonts w:cs="黑体" w:asciiTheme="minorEastAsia" w:hAnsiTheme="minorEastAsia"/>
          <w:color w:val="000000"/>
          <w:kern w:val="0"/>
          <w:sz w:val="32"/>
          <w:szCs w:val="32"/>
        </w:rPr>
      </w:pPr>
    </w:p>
    <w:p w14:paraId="5DC43D8A">
      <w:pPr>
        <w:pStyle w:val="2"/>
        <w:rPr>
          <w:rFonts w:cs="黑体" w:asciiTheme="minorEastAsia" w:hAnsiTheme="minorEastAsia"/>
          <w:color w:val="000000"/>
          <w:kern w:val="0"/>
          <w:sz w:val="32"/>
          <w:szCs w:val="32"/>
        </w:rPr>
      </w:pPr>
    </w:p>
    <w:p w14:paraId="67A1D9AE">
      <w:pPr>
        <w:pStyle w:val="2"/>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38C6C"/>
    <w:multiLevelType w:val="singleLevel"/>
    <w:tmpl w:val="8A938C6C"/>
    <w:lvl w:ilvl="0" w:tentative="0">
      <w:start w:val="4"/>
      <w:numFmt w:val="chineseCounting"/>
      <w:suff w:val="nothing"/>
      <w:lvlText w:val="%1、"/>
      <w:lvlJc w:val="left"/>
      <w:rPr>
        <w:rFonts w:hint="eastAsia"/>
      </w:rPr>
    </w:lvl>
  </w:abstractNum>
  <w:abstractNum w:abstractNumId="1">
    <w:nsid w:val="C009C5F7"/>
    <w:multiLevelType w:val="singleLevel"/>
    <w:tmpl w:val="C009C5F7"/>
    <w:lvl w:ilvl="0" w:tentative="0">
      <w:start w:val="2"/>
      <w:numFmt w:val="chineseCounting"/>
      <w:suff w:val="nothing"/>
      <w:lvlText w:val="（%1）"/>
      <w:lvlJc w:val="left"/>
      <w:rPr>
        <w:rFonts w:hint="eastAsia"/>
      </w:rPr>
    </w:lvl>
  </w:abstractNum>
  <w:abstractNum w:abstractNumId="2">
    <w:nsid w:val="D4824E1A"/>
    <w:multiLevelType w:val="singleLevel"/>
    <w:tmpl w:val="D4824E1A"/>
    <w:lvl w:ilvl="0" w:tentative="0">
      <w:start w:val="1"/>
      <w:numFmt w:val="chineseCounting"/>
      <w:suff w:val="nothing"/>
      <w:lvlText w:val="%1、"/>
      <w:lvlJc w:val="left"/>
      <w:rPr>
        <w:rFonts w:hint="eastAsia"/>
      </w:rPr>
    </w:lvl>
  </w:abstractNum>
  <w:abstractNum w:abstractNumId="3">
    <w:nsid w:val="E3568550"/>
    <w:multiLevelType w:val="singleLevel"/>
    <w:tmpl w:val="E3568550"/>
    <w:lvl w:ilvl="0" w:tentative="0">
      <w:start w:val="2"/>
      <w:numFmt w:val="chineseCounting"/>
      <w:suff w:val="nothing"/>
      <w:lvlText w:val="（%1）"/>
      <w:lvlJc w:val="left"/>
      <w:rPr>
        <w:rFonts w:hint="eastAsia"/>
      </w:rPr>
    </w:lvl>
  </w:abstractNum>
  <w:abstractNum w:abstractNumId="4">
    <w:nsid w:val="FEFB3C44"/>
    <w:multiLevelType w:val="singleLevel"/>
    <w:tmpl w:val="FEFB3C44"/>
    <w:lvl w:ilvl="0" w:tentative="0">
      <w:start w:val="2"/>
      <w:numFmt w:val="decimal"/>
      <w:lvlText w:val="%1."/>
      <w:lvlJc w:val="left"/>
      <w:pPr>
        <w:tabs>
          <w:tab w:val="left" w:pos="312"/>
        </w:tabs>
        <w:ind w:left="1600" w:leftChars="0" w:firstLine="0" w:firstLineChars="0"/>
      </w:pPr>
    </w:lvl>
  </w:abstractNum>
  <w:abstractNum w:abstractNumId="5">
    <w:nsid w:val="205D00D7"/>
    <w:multiLevelType w:val="singleLevel"/>
    <w:tmpl w:val="205D00D7"/>
    <w:lvl w:ilvl="0" w:tentative="0">
      <w:start w:val="1"/>
      <w:numFmt w:val="chineseCounting"/>
      <w:suff w:val="nothing"/>
      <w:lvlText w:val="（%1）"/>
      <w:lvlJc w:val="left"/>
      <w:pPr>
        <w:ind w:left="-10"/>
      </w:pPr>
      <w:rPr>
        <w:rFonts w:hint="eastAsia" w:ascii="楷体_GB2312" w:hAnsi="楷体_GB2312" w:eastAsia="楷体_GB2312" w:cs="楷体_GB2312"/>
        <w:sz w:val="32"/>
        <w:szCs w:val="32"/>
      </w:rPr>
    </w:lvl>
  </w:abstractNum>
  <w:abstractNum w:abstractNumId="6">
    <w:nsid w:val="5D4E4BD0"/>
    <w:multiLevelType w:val="singleLevel"/>
    <w:tmpl w:val="5D4E4BD0"/>
    <w:lvl w:ilvl="0" w:tentative="0">
      <w:start w:val="9"/>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 w:numId="5">
    <w:abstractNumId w:val="5"/>
  </w:num>
  <w:num w:numId="6">
    <w:abstractNumId w:val="6"/>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YmY5NjIxMDFmNTUyZTFlZWI4NGU4ZmU1ZjIwZGQ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E3107"/>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2F54D0F"/>
    <w:rsid w:val="060F45F1"/>
    <w:rsid w:val="092C41D1"/>
    <w:rsid w:val="15A36DFE"/>
    <w:rsid w:val="18117316"/>
    <w:rsid w:val="1D97DEFF"/>
    <w:rsid w:val="1DFF72E5"/>
    <w:rsid w:val="1EFC6F07"/>
    <w:rsid w:val="224F429B"/>
    <w:rsid w:val="2CBB13D8"/>
    <w:rsid w:val="2E505623"/>
    <w:rsid w:val="2F604144"/>
    <w:rsid w:val="2FDF85B8"/>
    <w:rsid w:val="2FFFEE04"/>
    <w:rsid w:val="34DF85B0"/>
    <w:rsid w:val="3B8F36BC"/>
    <w:rsid w:val="3C124742"/>
    <w:rsid w:val="3F6B7D64"/>
    <w:rsid w:val="491FF225"/>
    <w:rsid w:val="4F0D6460"/>
    <w:rsid w:val="4FCF79BF"/>
    <w:rsid w:val="4FFD214C"/>
    <w:rsid w:val="50A87BDA"/>
    <w:rsid w:val="53F06833"/>
    <w:rsid w:val="5777D4F5"/>
    <w:rsid w:val="59670E6D"/>
    <w:rsid w:val="59DD8326"/>
    <w:rsid w:val="5DEF592A"/>
    <w:rsid w:val="5E952E34"/>
    <w:rsid w:val="5F0B14B3"/>
    <w:rsid w:val="5F0C1A3B"/>
    <w:rsid w:val="5FC6BB1E"/>
    <w:rsid w:val="5FF720F1"/>
    <w:rsid w:val="614354EC"/>
    <w:rsid w:val="66C13CC1"/>
    <w:rsid w:val="67FF5C0B"/>
    <w:rsid w:val="691E53FA"/>
    <w:rsid w:val="6EFC0924"/>
    <w:rsid w:val="6FB74722"/>
    <w:rsid w:val="6FEF8B7E"/>
    <w:rsid w:val="70914C1B"/>
    <w:rsid w:val="71A6591B"/>
    <w:rsid w:val="737D59BA"/>
    <w:rsid w:val="75051D90"/>
    <w:rsid w:val="76837A66"/>
    <w:rsid w:val="76D2038E"/>
    <w:rsid w:val="77C37683"/>
    <w:rsid w:val="79FF515B"/>
    <w:rsid w:val="7BD049BD"/>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Body Text"/>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18"/>
    <w:semiHidden/>
    <w:unhideWhenUsed/>
    <w:qFormat/>
    <w:uiPriority w:val="99"/>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footnote text"/>
    <w:basedOn w:val="1"/>
    <w:next w:val="5"/>
    <w:semiHidden/>
    <w:qFormat/>
    <w:uiPriority w:val="0"/>
    <w:pPr>
      <w:snapToGrid w:val="0"/>
      <w:jc w:val="left"/>
    </w:pPr>
    <w:rPr>
      <w:sz w:val="18"/>
      <w:szCs w:val="18"/>
    </w:rPr>
  </w:style>
  <w:style w:type="paragraph" w:styleId="10">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character" w:styleId="13">
    <w:name w:val="page number"/>
    <w:basedOn w:val="12"/>
    <w:qFormat/>
    <w:uiPriority w:val="0"/>
  </w:style>
  <w:style w:type="character" w:customStyle="1" w:styleId="14">
    <w:name w:val="页眉 Char"/>
    <w:basedOn w:val="12"/>
    <w:link w:val="7"/>
    <w:qFormat/>
    <w:uiPriority w:val="99"/>
    <w:rPr>
      <w:sz w:val="18"/>
      <w:szCs w:val="18"/>
    </w:rPr>
  </w:style>
  <w:style w:type="character" w:customStyle="1" w:styleId="15">
    <w:name w:val="页脚 Char"/>
    <w:basedOn w:val="12"/>
    <w:link w:val="2"/>
    <w:qFormat/>
    <w:uiPriority w:val="99"/>
    <w:rPr>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Char"/>
    <w:basedOn w:val="12"/>
    <w:link w:val="6"/>
    <w:semiHidden/>
    <w:qFormat/>
    <w:uiPriority w:val="99"/>
    <w:rPr>
      <w:sz w:val="18"/>
      <w:szCs w:val="18"/>
    </w:rPr>
  </w:style>
  <w:style w:type="character" w:customStyle="1" w:styleId="19">
    <w:name w:val="font01"/>
    <w:basedOn w:val="12"/>
    <w:qFormat/>
    <w:uiPriority w:val="0"/>
    <w:rPr>
      <w:rFonts w:hint="eastAsia" w:ascii="宋体" w:hAnsi="宋体" w:eastAsia="宋体" w:cs="宋体"/>
      <w:color w:val="000000"/>
      <w:sz w:val="22"/>
      <w:szCs w:val="22"/>
      <w:u w:val="none"/>
    </w:rPr>
  </w:style>
  <w:style w:type="character" w:customStyle="1" w:styleId="20">
    <w:name w:val="font21"/>
    <w:basedOn w:val="12"/>
    <w:qFormat/>
    <w:uiPriority w:val="0"/>
    <w:rPr>
      <w:rFonts w:hint="eastAsia" w:ascii="宋体" w:hAnsi="宋体" w:eastAsia="宋体" w:cs="宋体"/>
      <w:color w:val="000000"/>
      <w:sz w:val="24"/>
      <w:szCs w:val="24"/>
      <w:u w:val="none"/>
    </w:rPr>
  </w:style>
  <w:style w:type="character" w:customStyle="1" w:styleId="21">
    <w:name w:val="font11"/>
    <w:basedOn w:val="12"/>
    <w:qFormat/>
    <w:uiPriority w:val="0"/>
    <w:rPr>
      <w:rFonts w:hint="eastAsia" w:ascii="宋体" w:hAnsi="宋体" w:eastAsia="宋体" w:cs="宋体"/>
      <w:color w:val="000000"/>
      <w:sz w:val="24"/>
      <w:szCs w:val="24"/>
      <w:u w:val="none"/>
    </w:rPr>
  </w:style>
  <w:style w:type="character" w:customStyle="1" w:styleId="22">
    <w:name w:val="NormalCharacter"/>
    <w:semiHidden/>
    <w:qFormat/>
    <w:uiPriority w:val="0"/>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37</Pages>
  <Words>650</Words>
  <Characters>663</Characters>
  <Lines>63</Lines>
  <Paragraphs>18</Paragraphs>
  <TotalTime>12</TotalTime>
  <ScaleCrop>false</ScaleCrop>
  <LinksUpToDate>false</LinksUpToDate>
  <CharactersWithSpaces>836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岁岁平安</cp:lastModifiedBy>
  <cp:lastPrinted>2024-08-08T10:20:00Z</cp:lastPrinted>
  <dcterms:modified xsi:type="dcterms:W3CDTF">2025-06-11T12:35:50Z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7D9F7B98262E4918B8CA2945C5C25CA1_12</vt:lpwstr>
  </property>
  <property fmtid="{D5CDD505-2E9C-101B-9397-08002B2CF9AE}" pid="4" name="KSOTemplateDocerSaveRecord">
    <vt:lpwstr>eyJoZGlkIjoiYjkyYTFiN2NlYTY1ODE1MDQyNjJkOTM4OGMxNDljNjgiLCJ1c2VySWQiOiI0MTc3ODA5ODQifQ==</vt:lpwstr>
  </property>
</Properties>
</file>