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jc w:val="center"/>
        <w:rPr>
          <w:rFonts w:ascii="Times New Roman" w:hAnsi="Times New Roman" w:cs="Times New Roman"/>
          <w:sz w:val="56"/>
          <w:szCs w:val="56"/>
        </w:rPr>
      </w:pPr>
    </w:p>
    <w:p>
      <w:pPr>
        <w:pStyle w:val="18"/>
        <w:jc w:val="center"/>
        <w:rPr>
          <w:rFonts w:ascii="Times New Roman" w:hAnsi="Times New Roman" w:cs="Times New Roman"/>
          <w:sz w:val="84"/>
          <w:szCs w:val="84"/>
        </w:rPr>
      </w:pPr>
    </w:p>
    <w:p>
      <w:pPr>
        <w:pStyle w:val="18"/>
        <w:jc w:val="center"/>
        <w:rPr>
          <w:rFonts w:ascii="Times New Roman" w:hAnsi="Times New Roman" w:cs="Times New Roman"/>
          <w:sz w:val="84"/>
          <w:szCs w:val="84"/>
        </w:rPr>
      </w:pPr>
    </w:p>
    <w:p>
      <w:pPr>
        <w:pStyle w:val="18"/>
        <w:jc w:val="center"/>
        <w:rPr>
          <w:rFonts w:ascii="Times New Roman" w:hAnsi="Times New Roman" w:eastAsia="方正小标宋_GBK" w:cs="Times New Roman"/>
          <w:sz w:val="66"/>
          <w:szCs w:val="66"/>
        </w:rPr>
      </w:pPr>
      <w:r>
        <w:rPr>
          <w:rFonts w:ascii="Times New Roman" w:hAnsi="Times New Roman" w:eastAsia="方正小标宋_GBK" w:cs="Times New Roman"/>
          <w:sz w:val="66"/>
          <w:szCs w:val="66"/>
        </w:rPr>
        <w:t>2023</w:t>
      </w:r>
      <w:r>
        <w:rPr>
          <w:rFonts w:hint="eastAsia" w:ascii="Times New Roman" w:hAnsi="Times New Roman" w:eastAsia="方正小标宋_GBK" w:cs="Times New Roman"/>
          <w:sz w:val="66"/>
          <w:szCs w:val="66"/>
        </w:rPr>
        <w:t>年度</w:t>
      </w:r>
    </w:p>
    <w:p>
      <w:pPr>
        <w:pStyle w:val="18"/>
        <w:jc w:val="center"/>
        <w:rPr>
          <w:rFonts w:ascii="Times New Roman" w:hAnsi="Times New Roman" w:eastAsia="方正小标宋_GBK" w:cs="Times New Roman"/>
          <w:sz w:val="66"/>
          <w:szCs w:val="66"/>
        </w:rPr>
      </w:pPr>
      <w:r>
        <w:rPr>
          <w:rFonts w:hint="eastAsia" w:ascii="Times New Roman" w:hAnsi="Times New Roman" w:eastAsia="方正小标宋_GBK" w:cs="Times New Roman"/>
          <w:sz w:val="66"/>
          <w:szCs w:val="66"/>
        </w:rPr>
        <w:t>湖南省价格成本调查队</w:t>
      </w:r>
    </w:p>
    <w:p>
      <w:pPr>
        <w:pStyle w:val="18"/>
        <w:jc w:val="center"/>
        <w:rPr>
          <w:rFonts w:ascii="Times New Roman" w:hAnsi="Times New Roman" w:eastAsia="方正小标宋_GBK" w:cs="Times New Roman"/>
          <w:sz w:val="66"/>
          <w:szCs w:val="66"/>
        </w:rPr>
      </w:pPr>
      <w:ins w:id="0" w:author="陈婕" w:date="2024-09-05T11:21:00Z">
        <w:r>
          <w:rPr>
            <w:rFonts w:hint="eastAsia" w:ascii="Times New Roman" w:hAnsi="Times New Roman" w:eastAsia="方正小标宋_GBK" w:cs="Times New Roman"/>
            <w:sz w:val="66"/>
            <w:szCs w:val="66"/>
            <w:lang w:val="en-US" w:eastAsia="zh-CN"/>
          </w:rPr>
          <w:t>单位</w:t>
        </w:r>
      </w:ins>
      <w:del w:id="1" w:author="陈婕" w:date="2024-09-05T11:20:03Z">
        <w:r>
          <w:rPr>
            <w:rFonts w:hint="eastAsia" w:ascii="Times New Roman" w:hAnsi="Times New Roman" w:eastAsia="方正小标宋_GBK" w:cs="Times New Roman"/>
            <w:sz w:val="66"/>
            <w:szCs w:val="66"/>
            <w:lang w:val="en-US"/>
          </w:rPr>
          <w:delText>部门</w:delText>
        </w:r>
      </w:del>
      <w:r>
        <w:rPr>
          <w:rFonts w:hint="eastAsia" w:ascii="Times New Roman" w:hAnsi="Times New Roman" w:eastAsia="方正小标宋_GBK" w:cs="Times New Roman"/>
          <w:sz w:val="66"/>
          <w:szCs w:val="66"/>
        </w:rPr>
        <w:t>决算</w:t>
      </w:r>
    </w:p>
    <w:p>
      <w:pPr>
        <w:pStyle w:val="18"/>
        <w:jc w:val="center"/>
        <w:rPr>
          <w:rFonts w:ascii="Times New Roman" w:hAnsi="Times New Roman" w:eastAsia="方正小标宋_GBK" w:cs="Times New Roman"/>
          <w:sz w:val="56"/>
          <w:szCs w:val="56"/>
        </w:rPr>
        <w:sectPr>
          <w:footerReference r:id="rId3" w:type="default"/>
          <w:footerReference r:id="rId4" w:type="even"/>
          <w:pgSz w:w="11906" w:h="16838"/>
          <w:pgMar w:top="1871" w:right="1531" w:bottom="1531" w:left="1588" w:header="851" w:footer="1304" w:gutter="0"/>
          <w:cols w:space="425" w:num="1"/>
          <w:titlePg/>
          <w:docGrid w:type="lines" w:linePitch="312" w:charSpace="0"/>
        </w:sectPr>
      </w:pPr>
    </w:p>
    <w:p>
      <w:pPr>
        <w:pStyle w:val="18"/>
        <w:ind w:firstLine="640" w:firstLineChars="200"/>
        <w:jc w:val="center"/>
        <w:rPr>
          <w:rFonts w:ascii="Times New Roman" w:hAnsi="Times New Roman" w:cs="Times New Roman"/>
          <w:sz w:val="32"/>
          <w:szCs w:val="32"/>
        </w:rPr>
      </w:pPr>
    </w:p>
    <w:p>
      <w:pPr>
        <w:pStyle w:val="18"/>
        <w:spacing w:line="500" w:lineRule="exact"/>
        <w:jc w:val="center"/>
        <w:rPr>
          <w:rFonts w:ascii="Times New Roman" w:hAnsi="Times New Roman" w:eastAsia="方正小标宋简体" w:cs="Times New Roman"/>
          <w:sz w:val="42"/>
          <w:szCs w:val="42"/>
        </w:rPr>
      </w:pPr>
      <w:r>
        <w:rPr>
          <w:rFonts w:hint="eastAsia" w:ascii="Times New Roman" w:hAnsi="Times New Roman" w:eastAsia="方正小标宋简体" w:cs="Times New Roman"/>
          <w:sz w:val="42"/>
          <w:szCs w:val="42"/>
        </w:rPr>
        <w:t>目</w:t>
      </w:r>
      <w:r>
        <w:rPr>
          <w:rFonts w:ascii="Times New Roman" w:hAnsi="Times New Roman" w:eastAsia="方正小标宋简体" w:cs="Times New Roman"/>
          <w:sz w:val="42"/>
          <w:szCs w:val="42"/>
        </w:rPr>
        <w:t xml:space="preserve">    </w:t>
      </w:r>
      <w:r>
        <w:rPr>
          <w:rFonts w:hint="eastAsia" w:ascii="Times New Roman" w:hAnsi="Times New Roman" w:eastAsia="方正小标宋简体" w:cs="Times New Roman"/>
          <w:sz w:val="42"/>
          <w:szCs w:val="42"/>
        </w:rPr>
        <w:t>录</w:t>
      </w:r>
    </w:p>
    <w:p>
      <w:pPr>
        <w:pStyle w:val="18"/>
        <w:spacing w:line="500" w:lineRule="exact"/>
        <w:ind w:firstLine="640" w:firstLineChars="200"/>
        <w:rPr>
          <w:rFonts w:ascii="Times New Roman" w:hAnsi="Times New Roman" w:cs="Times New Roman"/>
          <w:bCs/>
          <w:sz w:val="32"/>
          <w:szCs w:val="32"/>
        </w:rPr>
      </w:pPr>
    </w:p>
    <w:p>
      <w:pPr>
        <w:pStyle w:val="18"/>
        <w:spacing w:line="500" w:lineRule="exact"/>
        <w:ind w:firstLine="640" w:firstLineChars="200"/>
        <w:rPr>
          <w:rFonts w:ascii="Times New Roman" w:hAnsi="Times New Roman" w:cs="Times New Roman"/>
          <w:bCs/>
          <w:sz w:val="32"/>
          <w:szCs w:val="32"/>
        </w:rPr>
      </w:pPr>
      <w:r>
        <w:rPr>
          <w:rFonts w:hint="eastAsia" w:ascii="Times New Roman" w:hAnsi="Times New Roman" w:cs="Times New Roman"/>
          <w:bCs/>
          <w:sz w:val="32"/>
          <w:szCs w:val="32"/>
        </w:rPr>
        <w:t>第一部分</w:t>
      </w:r>
      <w:r>
        <w:rPr>
          <w:rFonts w:ascii="Times New Roman" w:hAnsi="Times New Roman" w:cs="Times New Roman"/>
          <w:bCs/>
          <w:sz w:val="32"/>
          <w:szCs w:val="32"/>
        </w:rPr>
        <w:t xml:space="preserve"> </w:t>
      </w:r>
      <w:r>
        <w:rPr>
          <w:rFonts w:hint="eastAsia" w:ascii="Times New Roman" w:hAnsi="Times New Roman" w:cs="Times New Roman"/>
          <w:bCs/>
          <w:sz w:val="32"/>
          <w:szCs w:val="32"/>
        </w:rPr>
        <w:t>湖南省价格成本调查队概况</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一、部门职责</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二、机构设置</w:t>
      </w:r>
    </w:p>
    <w:p>
      <w:pPr>
        <w:pStyle w:val="18"/>
        <w:spacing w:line="500" w:lineRule="exact"/>
        <w:ind w:firstLine="640" w:firstLineChars="200"/>
        <w:rPr>
          <w:rFonts w:ascii="Times New Roman" w:hAnsi="Times New Roman" w:cs="Times New Roman"/>
          <w:bCs/>
          <w:sz w:val="32"/>
          <w:szCs w:val="32"/>
        </w:rPr>
      </w:pPr>
      <w:r>
        <w:rPr>
          <w:rFonts w:hint="eastAsia" w:ascii="Times New Roman" w:hAnsi="Times New Roman" w:cs="Times New Roman"/>
          <w:bCs/>
          <w:sz w:val="32"/>
          <w:szCs w:val="32"/>
        </w:rPr>
        <w:t>第二部分</w:t>
      </w:r>
      <w:r>
        <w:rPr>
          <w:rFonts w:ascii="Times New Roman" w:hAnsi="Times New Roman" w:cs="Times New Roman"/>
          <w:bCs/>
          <w:sz w:val="32"/>
          <w:szCs w:val="32"/>
        </w:rPr>
        <w:t xml:space="preserve"> </w:t>
      </w:r>
      <w:r>
        <w:rPr>
          <w:rFonts w:hint="eastAsia" w:ascii="Times New Roman" w:hAnsi="Times New Roman" w:cs="Times New Roman"/>
          <w:bCs/>
          <w:sz w:val="32"/>
          <w:szCs w:val="32"/>
        </w:rPr>
        <w:t>部门决算表</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一、收入支出决算总表</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二、收入决算表</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三、支出决算表</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四、财政拨款收入支出决算总表</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五、一般公共预算财政拨款支出决算表</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六、一般公共预算财政拨款基本支出决算明细表</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七、政府性基金预算财政拨款收入支出决算表</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八、国有资本经营预算财政拨款支出决算表</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九、财政拨款“三公”经费支出决算表</w:t>
      </w:r>
    </w:p>
    <w:p>
      <w:pPr>
        <w:pStyle w:val="18"/>
        <w:spacing w:line="500" w:lineRule="exact"/>
        <w:ind w:firstLine="640" w:firstLineChars="200"/>
        <w:rPr>
          <w:rFonts w:ascii="Times New Roman" w:hAnsi="Times New Roman" w:cs="Times New Roman"/>
          <w:bCs/>
          <w:sz w:val="32"/>
          <w:szCs w:val="32"/>
        </w:rPr>
      </w:pPr>
      <w:r>
        <w:rPr>
          <w:rFonts w:hint="eastAsia" w:ascii="Times New Roman" w:hAnsi="Times New Roman" w:cs="Times New Roman"/>
          <w:bCs/>
          <w:sz w:val="32"/>
          <w:szCs w:val="32"/>
        </w:rPr>
        <w:t>第三部分</w:t>
      </w:r>
      <w:r>
        <w:rPr>
          <w:rFonts w:ascii="Times New Roman" w:hAnsi="Times New Roman" w:cs="Times New Roman"/>
          <w:bCs/>
          <w:sz w:val="32"/>
          <w:szCs w:val="32"/>
        </w:rPr>
        <w:t xml:space="preserve"> </w:t>
      </w:r>
      <w:r>
        <w:rPr>
          <w:rFonts w:hint="eastAsia" w:ascii="Times New Roman" w:hAnsi="Times New Roman" w:cs="Times New Roman"/>
          <w:bCs/>
          <w:sz w:val="32"/>
          <w:szCs w:val="32"/>
        </w:rPr>
        <w:t>部门决算情况说明</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一、收入支出决算总体情况说明</w:t>
      </w:r>
    </w:p>
    <w:p>
      <w:pPr>
        <w:spacing w:line="500"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二、收入决算情况说明</w:t>
      </w:r>
    </w:p>
    <w:p>
      <w:pPr>
        <w:autoSpaceDE w:val="0"/>
        <w:autoSpaceDN w:val="0"/>
        <w:adjustRightInd w:val="0"/>
        <w:spacing w:line="500" w:lineRule="exact"/>
        <w:ind w:firstLine="640" w:firstLineChars="20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三、支出决算情况说明</w:t>
      </w:r>
    </w:p>
    <w:p>
      <w:pPr>
        <w:autoSpaceDE w:val="0"/>
        <w:autoSpaceDN w:val="0"/>
        <w:adjustRightInd w:val="0"/>
        <w:spacing w:line="500" w:lineRule="exact"/>
        <w:ind w:firstLine="640" w:firstLineChars="20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四、财政拨款收入支出决算总体情况说明</w:t>
      </w:r>
    </w:p>
    <w:p>
      <w:pPr>
        <w:autoSpaceDE w:val="0"/>
        <w:autoSpaceDN w:val="0"/>
        <w:adjustRightInd w:val="0"/>
        <w:spacing w:line="500" w:lineRule="exact"/>
        <w:ind w:firstLine="640" w:firstLineChars="20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五、一般公共预算财政拨款支出决算情况说明</w:t>
      </w:r>
    </w:p>
    <w:p>
      <w:pPr>
        <w:autoSpaceDE w:val="0"/>
        <w:autoSpaceDN w:val="0"/>
        <w:adjustRightInd w:val="0"/>
        <w:spacing w:line="500" w:lineRule="exact"/>
        <w:ind w:firstLine="640" w:firstLineChars="20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六、一般公共预算财政拨款基本支出决算情况说明</w:t>
      </w:r>
    </w:p>
    <w:p>
      <w:pPr>
        <w:autoSpaceDE w:val="0"/>
        <w:autoSpaceDN w:val="0"/>
        <w:adjustRightInd w:val="0"/>
        <w:spacing w:line="500" w:lineRule="exact"/>
        <w:ind w:firstLine="640" w:firstLineChars="20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七、财政拨款三公经费支出决算情况说明</w:t>
      </w:r>
    </w:p>
    <w:p>
      <w:pPr>
        <w:autoSpaceDE w:val="0"/>
        <w:autoSpaceDN w:val="0"/>
        <w:adjustRightInd w:val="0"/>
        <w:spacing w:line="500" w:lineRule="exact"/>
        <w:ind w:firstLine="640" w:firstLineChars="20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八、政府性基金预算收入支出决算情况</w:t>
      </w:r>
    </w:p>
    <w:p>
      <w:pPr>
        <w:autoSpaceDE w:val="0"/>
        <w:autoSpaceDN w:val="0"/>
        <w:adjustRightInd w:val="0"/>
        <w:spacing w:line="500" w:lineRule="exact"/>
        <w:ind w:firstLine="640" w:firstLineChars="20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九、关于机关运行经费支出说明</w:t>
      </w:r>
    </w:p>
    <w:p>
      <w:pPr>
        <w:autoSpaceDE w:val="0"/>
        <w:autoSpaceDN w:val="0"/>
        <w:adjustRightInd w:val="0"/>
        <w:spacing w:line="500" w:lineRule="exact"/>
        <w:ind w:firstLine="640" w:firstLineChars="20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十、一般性支出情况说明</w:t>
      </w:r>
    </w:p>
    <w:p>
      <w:pPr>
        <w:autoSpaceDE w:val="0"/>
        <w:autoSpaceDN w:val="0"/>
        <w:adjustRightInd w:val="0"/>
        <w:spacing w:line="500" w:lineRule="exact"/>
        <w:ind w:firstLine="640" w:firstLineChars="20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十一、关于政府采购支出说明</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十二、关于国有资产占用情况说明</w:t>
      </w:r>
    </w:p>
    <w:p>
      <w:pPr>
        <w:pStyle w:val="18"/>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十三、关于</w:t>
      </w: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年度预算绩效情况的说明</w:t>
      </w:r>
    </w:p>
    <w:p>
      <w:pPr>
        <w:pStyle w:val="18"/>
        <w:spacing w:line="500" w:lineRule="exact"/>
        <w:ind w:firstLine="640" w:firstLineChars="200"/>
        <w:rPr>
          <w:rFonts w:ascii="Times New Roman" w:hAnsi="Times New Roman" w:cs="Times New Roman"/>
          <w:bCs/>
          <w:sz w:val="32"/>
          <w:szCs w:val="32"/>
        </w:rPr>
      </w:pPr>
      <w:r>
        <w:rPr>
          <w:rFonts w:hint="eastAsia" w:ascii="Times New Roman" w:hAnsi="Times New Roman" w:cs="Times New Roman"/>
          <w:bCs/>
          <w:sz w:val="32"/>
          <w:szCs w:val="32"/>
        </w:rPr>
        <w:t>第四部分</w:t>
      </w:r>
      <w:r>
        <w:rPr>
          <w:rFonts w:ascii="Times New Roman" w:hAnsi="Times New Roman" w:cs="Times New Roman"/>
          <w:bCs/>
          <w:sz w:val="32"/>
          <w:szCs w:val="32"/>
        </w:rPr>
        <w:t xml:space="preserve"> </w:t>
      </w:r>
      <w:r>
        <w:rPr>
          <w:rFonts w:hint="eastAsia" w:ascii="Times New Roman" w:hAnsi="Times New Roman" w:cs="Times New Roman"/>
          <w:bCs/>
          <w:sz w:val="32"/>
          <w:szCs w:val="32"/>
        </w:rPr>
        <w:t>名词解释</w:t>
      </w:r>
    </w:p>
    <w:p>
      <w:pPr>
        <w:pStyle w:val="18"/>
        <w:spacing w:line="500" w:lineRule="exact"/>
        <w:ind w:firstLine="640" w:firstLineChars="200"/>
        <w:rPr>
          <w:rFonts w:ascii="Times New Roman" w:hAnsi="Times New Roman" w:cs="Times New Roman"/>
          <w:bCs/>
          <w:sz w:val="32"/>
          <w:szCs w:val="32"/>
        </w:rPr>
      </w:pPr>
      <w:r>
        <w:rPr>
          <w:rFonts w:hint="eastAsia" w:ascii="Times New Roman" w:hAnsi="Times New Roman" w:cs="Times New Roman"/>
          <w:bCs/>
          <w:sz w:val="32"/>
          <w:szCs w:val="32"/>
        </w:rPr>
        <w:t>第五部分</w:t>
      </w:r>
      <w:r>
        <w:rPr>
          <w:rFonts w:ascii="Times New Roman" w:hAnsi="Times New Roman" w:cs="Times New Roman"/>
          <w:bCs/>
          <w:sz w:val="32"/>
          <w:szCs w:val="32"/>
        </w:rPr>
        <w:t xml:space="preserve"> </w:t>
      </w:r>
      <w:r>
        <w:rPr>
          <w:rFonts w:hint="eastAsia" w:ascii="Times New Roman" w:hAnsi="Times New Roman" w:cs="Times New Roman"/>
          <w:bCs/>
          <w:sz w:val="32"/>
          <w:szCs w:val="32"/>
        </w:rPr>
        <w:t>附件</w:t>
      </w:r>
    </w:p>
    <w:p>
      <w:pPr>
        <w:pStyle w:val="18"/>
        <w:spacing w:line="500" w:lineRule="exact"/>
        <w:rPr>
          <w:rFonts w:ascii="Times New Roman" w:hAnsi="Times New Roman" w:cs="Times New Roman"/>
          <w:bCs/>
          <w:sz w:val="28"/>
          <w:szCs w:val="28"/>
        </w:rPr>
        <w:sectPr>
          <w:pgSz w:w="11906" w:h="16838"/>
          <w:pgMar w:top="1871" w:right="1531" w:bottom="1531" w:left="1588" w:header="851" w:footer="1304" w:gutter="0"/>
          <w:pgNumType w:start="1"/>
          <w:cols w:space="425" w:num="1"/>
          <w:docGrid w:type="lines" w:linePitch="312" w:charSpace="0"/>
        </w:sectPr>
      </w:pPr>
    </w:p>
    <w:p>
      <w:pPr>
        <w:pStyle w:val="2"/>
        <w:spacing w:after="0" w:line="600" w:lineRule="exact"/>
        <w:rPr>
          <w:rFonts w:hint="default" w:ascii="Times New Roman" w:hAnsi="Times New Roman"/>
        </w:rPr>
      </w:pPr>
    </w:p>
    <w:p>
      <w:pPr>
        <w:pStyle w:val="3"/>
        <w:spacing w:line="600" w:lineRule="exact"/>
        <w:rPr>
          <w:rFonts w:ascii="Times New Roman" w:hAnsi="Times New Roman" w:cs="Times New Roman"/>
        </w:rPr>
      </w:pPr>
    </w:p>
    <w:p>
      <w:pPr>
        <w:spacing w:line="600" w:lineRule="exact"/>
        <w:rPr>
          <w:rFonts w:ascii="Times New Roman" w:hAnsi="Times New Roman" w:cs="Times New Roman"/>
        </w:rPr>
      </w:pPr>
    </w:p>
    <w:p>
      <w:pPr>
        <w:spacing w:line="600" w:lineRule="exact"/>
        <w:rPr>
          <w:rFonts w:ascii="Times New Roman" w:hAnsi="Times New Roman" w:eastAsia="方正小标宋_GBK" w:cs="Times New Roman"/>
          <w:sz w:val="72"/>
          <w:szCs w:val="72"/>
        </w:rPr>
      </w:pPr>
    </w:p>
    <w:p>
      <w:pPr>
        <w:pStyle w:val="18"/>
        <w:jc w:val="center"/>
        <w:rPr>
          <w:rFonts w:ascii="Times New Roman" w:hAnsi="Times New Roman" w:eastAsia="方正小标宋_GBK" w:cs="Times New Roman"/>
          <w:sz w:val="52"/>
          <w:szCs w:val="52"/>
        </w:rPr>
      </w:pPr>
      <w:r>
        <w:rPr>
          <w:rFonts w:hint="eastAsia" w:ascii="Times New Roman" w:hAnsi="Times New Roman" w:eastAsia="方正小标宋_GBK" w:cs="Times New Roman"/>
          <w:sz w:val="52"/>
          <w:szCs w:val="52"/>
        </w:rPr>
        <w:t>第一部分</w:t>
      </w:r>
      <w:r>
        <w:rPr>
          <w:rFonts w:ascii="Times New Roman" w:hAnsi="Times New Roman" w:eastAsia="方正小标宋_GBK" w:cs="Times New Roman"/>
          <w:sz w:val="52"/>
          <w:szCs w:val="52"/>
        </w:rPr>
        <w:t xml:space="preserve"> </w:t>
      </w:r>
    </w:p>
    <w:p>
      <w:pPr>
        <w:pStyle w:val="18"/>
        <w:jc w:val="center"/>
        <w:rPr>
          <w:rFonts w:ascii="Times New Roman" w:hAnsi="Times New Roman" w:eastAsia="方正小标宋_GBK" w:cs="Times New Roman"/>
          <w:sz w:val="52"/>
          <w:szCs w:val="52"/>
        </w:rPr>
      </w:pPr>
    </w:p>
    <w:p>
      <w:pPr>
        <w:pStyle w:val="18"/>
        <w:jc w:val="center"/>
        <w:rPr>
          <w:rFonts w:ascii="Times New Roman" w:hAnsi="Times New Roman" w:eastAsia="方正小标宋_GBK" w:cs="Times New Roman"/>
          <w:sz w:val="52"/>
          <w:szCs w:val="52"/>
        </w:rPr>
      </w:pPr>
      <w:r>
        <w:rPr>
          <w:rFonts w:hint="eastAsia" w:ascii="Times New Roman" w:hAnsi="Times New Roman" w:eastAsia="方正小标宋_GBK" w:cs="Times New Roman"/>
          <w:sz w:val="52"/>
          <w:szCs w:val="52"/>
        </w:rPr>
        <w:t>湖南省价格成本调查队</w:t>
      </w:r>
      <w:del w:id="2" w:author="陈婕" w:date="2024-09-05T11:20:47Z">
        <w:r>
          <w:rPr>
            <w:rFonts w:hint="eastAsia" w:ascii="Times New Roman" w:hAnsi="Times New Roman" w:eastAsia="方正小标宋_GBK" w:cs="Times New Roman"/>
            <w:sz w:val="52"/>
            <w:szCs w:val="52"/>
          </w:rPr>
          <w:delText>部门</w:delText>
        </w:r>
      </w:del>
      <w:ins w:id="3" w:author="陈婕" w:date="2024-09-05T11:20:47Z">
        <w:r>
          <w:rPr>
            <w:rFonts w:hint="eastAsia" w:ascii="Times New Roman" w:hAnsi="Times New Roman" w:eastAsia="方正小标宋_GBK" w:cs="Times New Roman"/>
            <w:sz w:val="52"/>
            <w:szCs w:val="52"/>
            <w:lang w:eastAsia="zh-CN"/>
          </w:rPr>
          <w:t>单位</w:t>
        </w:r>
      </w:ins>
      <w:r>
        <w:rPr>
          <w:rFonts w:hint="eastAsia" w:ascii="Times New Roman" w:hAnsi="Times New Roman" w:eastAsia="方正小标宋_GBK" w:cs="Times New Roman"/>
          <w:sz w:val="52"/>
          <w:szCs w:val="52"/>
        </w:rPr>
        <w:t>概况</w:t>
      </w:r>
    </w:p>
    <w:p>
      <w:pPr>
        <w:jc w:val="center"/>
        <w:rPr>
          <w:rFonts w:ascii="Times New Roman" w:hAnsi="Times New Roman" w:eastAsia="方正小标宋_GBK" w:cs="Times New Roman"/>
          <w:sz w:val="72"/>
          <w:szCs w:val="72"/>
        </w:rPr>
        <w:sectPr>
          <w:pgSz w:w="11906" w:h="16838"/>
          <w:pgMar w:top="1871" w:right="1531" w:bottom="1531" w:left="1588" w:header="851" w:footer="1304" w:gutter="0"/>
          <w:pgNumType w:start="1"/>
          <w:cols w:space="425" w:num="1"/>
          <w:titlePg/>
          <w:docGrid w:type="lines" w:linePitch="312" w:charSpace="0"/>
        </w:sectPr>
      </w:pPr>
    </w:p>
    <w:p>
      <w:pPr>
        <w:pStyle w:val="19"/>
        <w:ind w:firstLine="640"/>
        <w:jc w:val="left"/>
        <w:rPr>
          <w:rFonts w:ascii="Times New Roman" w:hAnsi="Times New Roman" w:eastAsia="黑体" w:cs="Times New Roman"/>
          <w:sz w:val="32"/>
          <w:szCs w:val="32"/>
        </w:rPr>
      </w:pPr>
      <w:r>
        <w:rPr>
          <w:rFonts w:hint="eastAsia" w:ascii="Times New Roman" w:hAnsi="Times New Roman" w:eastAsia="方正小标宋_GBK" w:cs="Times New Roman"/>
          <w:sz w:val="32"/>
          <w:szCs w:val="32"/>
        </w:rPr>
        <w:t>一、</w:t>
      </w:r>
      <w:r>
        <w:rPr>
          <w:rFonts w:hint="eastAsia" w:ascii="Times New Roman" w:hAnsi="Times New Roman" w:eastAsia="黑体" w:cs="Times New Roman"/>
          <w:sz w:val="32"/>
          <w:szCs w:val="32"/>
        </w:rPr>
        <w:t>部门职责</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贯彻执行国家的成本工作法规和政策，</w:t>
      </w:r>
      <w:ins w:id="4" w:author="龙伟鸾" w:date="2024-09-05T08:36:00Z">
        <w:r>
          <w:rPr>
            <w:rFonts w:hint="eastAsia" w:ascii="Times New Roman" w:hAnsi="Times New Roman" w:eastAsia="仿宋_GB2312" w:cs="Times New Roman"/>
            <w:sz w:val="32"/>
            <w:szCs w:val="32"/>
          </w:rPr>
          <w:t>拟订</w:t>
        </w:r>
      </w:ins>
      <w:del w:id="5" w:author="龙伟鸾" w:date="2024-09-05T08:36:00Z">
        <w:r>
          <w:rPr>
            <w:rFonts w:hint="eastAsia" w:ascii="Times New Roman" w:hAnsi="Times New Roman" w:eastAsia="仿宋_GB2312" w:cs="Times New Roman"/>
            <w:sz w:val="32"/>
            <w:szCs w:val="32"/>
          </w:rPr>
          <w:delText>拟定</w:delText>
        </w:r>
      </w:del>
      <w:r>
        <w:rPr>
          <w:rFonts w:hint="eastAsia" w:ascii="Times New Roman" w:hAnsi="Times New Roman" w:eastAsia="仿宋_GB2312" w:cs="Times New Roman"/>
          <w:sz w:val="32"/>
          <w:szCs w:val="32"/>
        </w:rPr>
        <w:t>全省成本工作规程和制度；承担国家和省里安排的农产品成本调查；承担政府制定商品、服务价格和行政事业性收费标准的相关成本监审等工作。</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农本调查：主要包括</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个直报品种、</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个常规品种、</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个</w:t>
      </w:r>
      <w:bookmarkStart w:id="2" w:name="_GoBack"/>
      <w:r>
        <w:rPr>
          <w:rFonts w:hint="eastAsia" w:ascii="Times New Roman" w:hAnsi="Times New Roman" w:eastAsia="仿宋_GB2312" w:cs="Times New Roman"/>
          <w:sz w:val="32"/>
          <w:szCs w:val="32"/>
        </w:rPr>
        <w:t>专项和生猪月报以及本地特色农产品调查等工作任务，涉及全</w:t>
      </w:r>
      <w:bookmarkEnd w:id="2"/>
      <w:r>
        <w:rPr>
          <w:rFonts w:hint="eastAsia" w:ascii="Times New Roman" w:hAnsi="Times New Roman" w:eastAsia="仿宋_GB2312" w:cs="Times New Roman"/>
          <w:sz w:val="32"/>
          <w:szCs w:val="32"/>
        </w:rPr>
        <w:t>省</w:t>
      </w:r>
      <w:r>
        <w:rPr>
          <w:rFonts w:ascii="Times New Roman" w:hAnsi="Times New Roman" w:eastAsia="仿宋_GB2312" w:cs="Times New Roman"/>
          <w:sz w:val="32"/>
          <w:szCs w:val="32"/>
        </w:rPr>
        <w:t>14</w:t>
      </w:r>
      <w:r>
        <w:rPr>
          <w:rFonts w:hint="eastAsia" w:ascii="Times New Roman" w:hAnsi="Times New Roman" w:eastAsia="仿宋_GB2312" w:cs="Times New Roman"/>
          <w:sz w:val="32"/>
          <w:szCs w:val="32"/>
        </w:rPr>
        <w:t>个市州、</w:t>
      </w:r>
      <w:r>
        <w:rPr>
          <w:rFonts w:ascii="Times New Roman" w:hAnsi="Times New Roman" w:eastAsia="仿宋_GB2312" w:cs="Times New Roman"/>
          <w:sz w:val="32"/>
          <w:szCs w:val="32"/>
        </w:rPr>
        <w:t>55</w:t>
      </w:r>
      <w:r>
        <w:rPr>
          <w:rFonts w:hint="eastAsia" w:ascii="Times New Roman" w:hAnsi="Times New Roman" w:eastAsia="仿宋_GB2312" w:cs="Times New Roman"/>
          <w:sz w:val="32"/>
          <w:szCs w:val="32"/>
        </w:rPr>
        <w:t>个县市区、</w:t>
      </w:r>
      <w:r>
        <w:rPr>
          <w:rFonts w:ascii="Times New Roman" w:hAnsi="Times New Roman" w:eastAsia="仿宋_GB2312" w:cs="Times New Roman"/>
          <w:sz w:val="32"/>
          <w:szCs w:val="32"/>
        </w:rPr>
        <w:t>1200</w:t>
      </w:r>
      <w:r>
        <w:rPr>
          <w:rFonts w:hint="eastAsia" w:ascii="Times New Roman" w:hAnsi="Times New Roman" w:eastAsia="仿宋_GB2312" w:cs="Times New Roman"/>
          <w:sz w:val="32"/>
          <w:szCs w:val="32"/>
        </w:rPr>
        <w:t>多户农调户。</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成本监审：承担政府制定或调整商品、服务价格和行政事业性收费定价成本监审和定期监审。主要范围包括：电力、燃气、供排水、交通运输、环境保护、教育</w:t>
      </w:r>
      <w:ins w:id="6" w:author="龙伟鸾" w:date="2024-09-05T08:36:00Z">
        <w:r>
          <w:rPr>
            <w:rFonts w:hint="eastAsia" w:ascii="Times New Roman" w:hAnsi="Times New Roman" w:eastAsia="仿宋_GB2312" w:cs="Times New Roman"/>
            <w:sz w:val="32"/>
            <w:szCs w:val="32"/>
          </w:rPr>
          <w:t>和</w:t>
        </w:r>
      </w:ins>
      <w:del w:id="7" w:author="龙伟鸾" w:date="2024-09-05T08:36:00Z">
        <w:r>
          <w:rPr>
            <w:rFonts w:hint="eastAsia" w:ascii="Times New Roman" w:hAnsi="Times New Roman" w:eastAsia="仿宋_GB2312" w:cs="Times New Roman"/>
            <w:sz w:val="32"/>
            <w:szCs w:val="32"/>
          </w:rPr>
          <w:delText>、</w:delText>
        </w:r>
      </w:del>
      <w:r>
        <w:rPr>
          <w:rFonts w:hint="eastAsia" w:ascii="Times New Roman" w:hAnsi="Times New Roman" w:eastAsia="仿宋_GB2312" w:cs="Times New Roman"/>
          <w:sz w:val="32"/>
          <w:szCs w:val="32"/>
        </w:rPr>
        <w:t>文化</w:t>
      </w:r>
      <w:ins w:id="8" w:author="龙伟鸾" w:date="2024-09-05T08:36:00Z">
        <w:r>
          <w:rPr>
            <w:rFonts w:hint="eastAsia" w:ascii="Times New Roman" w:hAnsi="Times New Roman" w:eastAsia="仿宋_GB2312" w:cs="Times New Roman"/>
            <w:sz w:val="32"/>
            <w:szCs w:val="32"/>
          </w:rPr>
          <w:t>等</w:t>
        </w:r>
      </w:ins>
      <w:del w:id="9" w:author="龙伟鸾" w:date="2024-09-05T08:36:00Z">
        <w:r>
          <w:rPr>
            <w:rFonts w:hint="eastAsia" w:ascii="Times New Roman" w:hAnsi="Times New Roman" w:eastAsia="仿宋_GB2312" w:cs="Times New Roman"/>
            <w:sz w:val="32"/>
            <w:szCs w:val="32"/>
          </w:rPr>
          <w:delText>、房地产及物业服务等</w:delText>
        </w:r>
      </w:del>
      <w:r>
        <w:rPr>
          <w:rFonts w:hint="eastAsia" w:ascii="Times New Roman" w:hAnsi="Times New Roman" w:eastAsia="仿宋_GB2312" w:cs="Times New Roman"/>
          <w:sz w:val="32"/>
          <w:szCs w:val="32"/>
        </w:rPr>
        <w:t>定价成本监审。</w:t>
      </w:r>
    </w:p>
    <w:p>
      <w:pPr>
        <w:widowControl/>
        <w:spacing w:line="600" w:lineRule="exact"/>
        <w:ind w:firstLine="640" w:firstLineChars="200"/>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二、机构设置及决算单位构成</w:t>
      </w:r>
    </w:p>
    <w:p>
      <w:pPr>
        <w:overflowPunct w:val="0"/>
        <w:spacing w:line="596" w:lineRule="exact"/>
        <w:ind w:firstLine="640" w:firstLineChars="200"/>
        <w:rPr>
          <w:rFonts w:ascii="Times New Roman" w:hAnsi="Times New Roman" w:eastAsia="仿宋_GB2312" w:cs="Times New Roman"/>
          <w:color w:val="000000"/>
          <w:kern w:val="0"/>
          <w:sz w:val="32"/>
          <w:szCs w:val="32"/>
          <w:shd w:val="clear" w:color="auto" w:fill="FFFFFF"/>
          <w:lang w:bidi="ar"/>
        </w:rPr>
      </w:pPr>
      <w:r>
        <w:rPr>
          <w:rFonts w:hint="eastAsia" w:ascii="Times New Roman" w:hAnsi="Times New Roman" w:eastAsia="仿宋_GB2312" w:cs="Times New Roman"/>
          <w:bCs/>
          <w:kern w:val="0"/>
          <w:sz w:val="32"/>
          <w:szCs w:val="32"/>
        </w:rPr>
        <w:t>（一）内设机构设置。</w:t>
      </w:r>
      <w:r>
        <w:rPr>
          <w:rFonts w:hint="eastAsia" w:ascii="Times New Roman" w:hAnsi="Times New Roman" w:eastAsia="仿宋_GB2312" w:cs="Times New Roman"/>
          <w:sz w:val="32"/>
          <w:szCs w:val="32"/>
        </w:rPr>
        <w:t>我队</w:t>
      </w:r>
      <w:del w:id="10" w:author="陈婕" w:date="2024-09-05T11:18:34Z">
        <w:r>
          <w:rPr>
            <w:rFonts w:hint="eastAsia" w:ascii="Times New Roman" w:hAnsi="Times New Roman" w:eastAsia="仿宋_GB2312" w:cs="Times New Roman"/>
            <w:sz w:val="32"/>
            <w:szCs w:val="32"/>
          </w:rPr>
          <w:delText>是</w:delText>
        </w:r>
      </w:del>
      <w:r>
        <w:rPr>
          <w:rFonts w:hint="eastAsia" w:ascii="Times New Roman" w:hAnsi="Times New Roman" w:eastAsia="仿宋_GB2312" w:cs="Times New Roman"/>
          <w:sz w:val="32"/>
          <w:szCs w:val="32"/>
        </w:rPr>
        <w:t>根据中共湖南省委办公厅、湖南省人民政府办公厅《关于印发湖南省发展和改革委员会主要职责内设机构和人员编制规定的通知》</w:t>
      </w:r>
      <w:ins w:id="11" w:author="龙伟鸾" w:date="2024-09-05T08:37:00Z">
        <w:r>
          <w:rPr>
            <w:rFonts w:hint="eastAsia" w:ascii="Times New Roman" w:hAnsi="Times New Roman" w:eastAsia="仿宋_GB2312" w:cs="Times New Roman"/>
            <w:sz w:val="32"/>
            <w:szCs w:val="32"/>
          </w:rPr>
          <w:t>（</w:t>
        </w:r>
      </w:ins>
      <w:r>
        <w:rPr>
          <w:rFonts w:hint="eastAsia" w:ascii="Times New Roman" w:hAnsi="Times New Roman" w:eastAsia="仿宋_GB2312" w:cs="Times New Roman"/>
          <w:sz w:val="32"/>
          <w:szCs w:val="32"/>
        </w:rPr>
        <w:t>湘政办</w:t>
      </w:r>
      <w:ins w:id="12" w:author="龙伟鸾" w:date="2024-09-05T08:38:00Z">
        <w:r>
          <w:rPr>
            <w:rFonts w:hint="eastAsia" w:ascii="Times New Roman" w:hAnsi="Times New Roman" w:eastAsia="仿宋_GB2312" w:cs="Times New Roman"/>
            <w:sz w:val="32"/>
            <w:szCs w:val="32"/>
          </w:rPr>
          <w:t>发</w:t>
        </w:r>
      </w:ins>
      <w:del w:id="13" w:author="龙伟鸾" w:date="2024-09-05T08:37:00Z">
        <w:r>
          <w:rPr>
            <w:rFonts w:hint="eastAsia" w:ascii="Times New Roman" w:hAnsi="Times New Roman" w:eastAsia="仿宋_GB2312" w:cs="Times New Roman"/>
            <w:sz w:val="32"/>
            <w:szCs w:val="32"/>
          </w:rPr>
          <w:delText>法</w:delText>
        </w:r>
      </w:del>
      <w:r>
        <w:rPr>
          <w:rFonts w:hint="eastAsia" w:ascii="Times New Roman" w:hAnsi="Times New Roman" w:eastAsia="楷体" w:cs="Times New Roman"/>
          <w:sz w:val="32"/>
          <w:szCs w:val="32"/>
        </w:rPr>
        <w:t>〔</w:t>
      </w:r>
      <w:r>
        <w:rPr>
          <w:rFonts w:ascii="Times New Roman" w:hAnsi="Times New Roman" w:eastAsia="仿宋_GB2312" w:cs="Times New Roman"/>
          <w:sz w:val="32"/>
          <w:szCs w:val="32"/>
        </w:rPr>
        <w:t>2019</w:t>
      </w:r>
      <w:r>
        <w:rPr>
          <w:rFonts w:hint="eastAsia" w:ascii="Times New Roman" w:hAnsi="Times New Roman" w:eastAsia="楷体" w:cs="Times New Roman"/>
          <w:sz w:val="32"/>
          <w:szCs w:val="32"/>
        </w:rPr>
        <w:t>〕</w:t>
      </w:r>
      <w:r>
        <w:rPr>
          <w:rFonts w:ascii="Times New Roman" w:hAnsi="Times New Roman" w:eastAsia="仿宋_GB2312" w:cs="Times New Roman"/>
          <w:sz w:val="32"/>
          <w:szCs w:val="32"/>
        </w:rPr>
        <w:t>87</w:t>
      </w:r>
      <w:r>
        <w:rPr>
          <w:rFonts w:hint="eastAsia" w:ascii="Times New Roman" w:hAnsi="Times New Roman" w:eastAsia="仿宋_GB2312" w:cs="Times New Roman"/>
          <w:sz w:val="32"/>
          <w:szCs w:val="32"/>
        </w:rPr>
        <w:t>号</w:t>
      </w:r>
      <w:ins w:id="14" w:author="龙伟鸾" w:date="2024-09-05T08:38:00Z">
        <w:r>
          <w:rPr>
            <w:rFonts w:hint="eastAsia" w:ascii="Times New Roman" w:hAnsi="Times New Roman" w:eastAsia="仿宋_GB2312" w:cs="Times New Roman"/>
            <w:sz w:val="32"/>
            <w:szCs w:val="32"/>
          </w:rPr>
          <w:t>）</w:t>
        </w:r>
      </w:ins>
      <w:r>
        <w:rPr>
          <w:rFonts w:hint="eastAsia" w:ascii="Times New Roman" w:hAnsi="Times New Roman" w:eastAsia="仿宋_GB2312" w:cs="Times New Roman"/>
          <w:sz w:val="32"/>
          <w:szCs w:val="32"/>
        </w:rPr>
        <w:t>设置</w:t>
      </w:r>
      <w:del w:id="15" w:author="龙伟鸾" w:date="2024-09-05T08:38:00Z">
        <w:r>
          <w:rPr>
            <w:rFonts w:hint="eastAsia" w:ascii="Times New Roman" w:hAnsi="Times New Roman" w:eastAsia="仿宋_GB2312" w:cs="Times New Roman"/>
            <w:sz w:val="32"/>
            <w:szCs w:val="32"/>
          </w:rPr>
          <w:delText>的</w:delText>
        </w:r>
      </w:del>
      <w:ins w:id="16" w:author="龙伟鸾" w:date="2024-09-05T08:38:00Z">
        <w:r>
          <w:rPr>
            <w:rFonts w:hint="eastAsia" w:ascii="Times New Roman" w:hAnsi="Times New Roman" w:eastAsia="仿宋_GB2312" w:cs="Times New Roman"/>
            <w:sz w:val="32"/>
            <w:szCs w:val="32"/>
          </w:rPr>
          <w:t>，</w:t>
        </w:r>
      </w:ins>
      <w:del w:id="17" w:author="龙伟鸾" w:date="2024-09-05T08:38:00Z">
        <w:r>
          <w:rPr>
            <w:rFonts w:hint="eastAsia" w:ascii="Times New Roman" w:hAnsi="Times New Roman" w:eastAsia="仿宋_GB2312" w:cs="Times New Roman"/>
            <w:sz w:val="32"/>
            <w:szCs w:val="32"/>
          </w:rPr>
          <w:delText>。我队</w:delText>
        </w:r>
      </w:del>
      <w:r>
        <w:rPr>
          <w:rFonts w:hint="eastAsia" w:ascii="Times New Roman" w:hAnsi="Times New Roman" w:eastAsia="仿宋_GB2312" w:cs="Times New Roman"/>
          <w:sz w:val="32"/>
          <w:szCs w:val="32"/>
        </w:rPr>
        <w:t>为正处级单位，核定行政编制</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名，其中正处级领导职数</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名，副处级领导职数</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名；</w:t>
      </w:r>
      <w:ins w:id="18" w:author="龙伟鸾" w:date="2024-09-05T08:38:00Z">
        <w:r>
          <w:rPr>
            <w:rFonts w:hint="eastAsia" w:ascii="Times New Roman" w:hAnsi="Times New Roman" w:eastAsia="仿宋_GB2312" w:cs="Times New Roman"/>
            <w:sz w:val="32"/>
            <w:szCs w:val="32"/>
          </w:rPr>
          <w:t>年末</w:t>
        </w:r>
      </w:ins>
      <w:r>
        <w:rPr>
          <w:rFonts w:hint="eastAsia" w:ascii="Times New Roman" w:hAnsi="Times New Roman" w:eastAsia="仿宋_GB2312" w:cs="Times New Roman"/>
          <w:sz w:val="32"/>
          <w:szCs w:val="32"/>
        </w:rPr>
        <w:t>实际</w:t>
      </w:r>
      <w:del w:id="19" w:author="龙伟鸾" w:date="2024-09-05T08:38:00Z">
        <w:r>
          <w:rPr>
            <w:rFonts w:hint="eastAsia" w:ascii="Times New Roman" w:hAnsi="Times New Roman" w:eastAsia="仿宋_GB2312" w:cs="Times New Roman"/>
            <w:sz w:val="32"/>
            <w:szCs w:val="32"/>
          </w:rPr>
          <w:delText>在职</w:delText>
        </w:r>
      </w:del>
      <w:r>
        <w:rPr>
          <w:rFonts w:hint="eastAsia" w:ascii="Times New Roman" w:hAnsi="Times New Roman" w:eastAsia="仿宋_GB2312" w:cs="Times New Roman"/>
          <w:sz w:val="32"/>
          <w:szCs w:val="32"/>
        </w:rPr>
        <w:t>在编</w:t>
      </w:r>
      <w:ins w:id="20" w:author="龙伟鸾" w:date="2024-09-05T08:39:00Z">
        <w:r>
          <w:rPr>
            <w:rFonts w:hint="eastAsia" w:ascii="Times New Roman" w:hAnsi="Times New Roman" w:eastAsia="仿宋_GB2312" w:cs="Times New Roman"/>
            <w:sz w:val="32"/>
            <w:szCs w:val="32"/>
          </w:rPr>
          <w:t>在职</w:t>
        </w:r>
      </w:ins>
      <w:r>
        <w:rPr>
          <w:rFonts w:hint="eastAsia" w:ascii="Times New Roman" w:hAnsi="Times New Roman" w:eastAsia="仿宋_GB2312" w:cs="Times New Roman"/>
          <w:sz w:val="32"/>
          <w:szCs w:val="32"/>
        </w:rPr>
        <w:t>人数</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名。</w:t>
      </w:r>
    </w:p>
    <w:p>
      <w:pPr>
        <w:adjustRightInd w:val="0"/>
        <w:snapToGrid w:val="0"/>
        <w:spacing w:line="596"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bCs/>
          <w:kern w:val="0"/>
          <w:sz w:val="32"/>
          <w:szCs w:val="32"/>
        </w:rPr>
        <w:t>（二）决算单位构成。</w:t>
      </w:r>
      <w:r>
        <w:rPr>
          <w:rFonts w:hint="eastAsia" w:ascii="Times New Roman" w:hAnsi="Times New Roman" w:eastAsia="仿宋_GB2312" w:cs="Times New Roman"/>
          <w:color w:val="000000"/>
          <w:sz w:val="32"/>
          <w:szCs w:val="32"/>
        </w:rPr>
        <w:t>湖南省价格成本调查队</w:t>
      </w:r>
      <w:r>
        <w:rPr>
          <w:rFonts w:ascii="Times New Roman" w:hAnsi="Times New Roman" w:eastAsia="仿宋_GB2312" w:cs="Times New Roman"/>
          <w:color w:val="000000"/>
          <w:sz w:val="32"/>
          <w:szCs w:val="32"/>
        </w:rPr>
        <w:t>2023</w:t>
      </w:r>
      <w:r>
        <w:rPr>
          <w:rFonts w:hint="eastAsia" w:ascii="Times New Roman" w:hAnsi="Times New Roman" w:eastAsia="仿宋_GB2312" w:cs="Times New Roman"/>
          <w:color w:val="000000"/>
          <w:sz w:val="32"/>
          <w:szCs w:val="32"/>
        </w:rPr>
        <w:t>年部门决算汇总公开单位构成包括：湖南省价格成本调查队单位本级，无二级单位。</w:t>
      </w:r>
    </w:p>
    <w:p>
      <w:pPr>
        <w:widowControl/>
        <w:spacing w:line="600" w:lineRule="exact"/>
        <w:ind w:firstLine="640" w:firstLineChars="200"/>
        <w:jc w:val="left"/>
        <w:rPr>
          <w:rFonts w:ascii="Times New Roman" w:hAnsi="Times New Roman" w:eastAsia="仿宋_GB2312" w:cs="Times New Roman"/>
          <w:sz w:val="32"/>
          <w:szCs w:val="32"/>
        </w:rPr>
        <w:sectPr>
          <w:pgSz w:w="11906" w:h="16838"/>
          <w:pgMar w:top="1871" w:right="1531" w:bottom="1531" w:left="1588" w:header="851" w:footer="1304" w:gutter="0"/>
          <w:pgNumType w:start="1"/>
          <w:cols w:space="425" w:num="1"/>
          <w:docGrid w:type="lines" w:linePitch="312" w:charSpace="0"/>
        </w:sectPr>
      </w:pPr>
    </w:p>
    <w:p>
      <w:pPr>
        <w:widowControl/>
        <w:spacing w:line="660" w:lineRule="exact"/>
        <w:ind w:firstLine="560" w:firstLineChars="200"/>
        <w:jc w:val="left"/>
        <w:rPr>
          <w:rFonts w:ascii="Times New Roman" w:hAnsi="Times New Roman" w:eastAsia="仿宋_GB2312" w:cs="Times New Roman"/>
          <w:sz w:val="28"/>
          <w:szCs w:val="32"/>
        </w:rPr>
      </w:pPr>
    </w:p>
    <w:p>
      <w:pPr>
        <w:pStyle w:val="2"/>
        <w:spacing w:after="0" w:line="660" w:lineRule="exact"/>
        <w:ind w:firstLine="480"/>
        <w:rPr>
          <w:rFonts w:hint="default" w:ascii="Times New Roman" w:hAnsi="Times New Roman"/>
        </w:rPr>
      </w:pPr>
    </w:p>
    <w:p>
      <w:pPr>
        <w:pStyle w:val="18"/>
        <w:spacing w:line="660" w:lineRule="exact"/>
        <w:jc w:val="center"/>
        <w:rPr>
          <w:rFonts w:ascii="Times New Roman" w:hAnsi="Times New Roman" w:eastAsia="方正小标宋_GBK" w:cs="Times New Roman"/>
          <w:sz w:val="84"/>
          <w:szCs w:val="84"/>
        </w:rPr>
      </w:pPr>
    </w:p>
    <w:p>
      <w:pPr>
        <w:pStyle w:val="18"/>
        <w:spacing w:line="660" w:lineRule="exact"/>
        <w:jc w:val="center"/>
        <w:rPr>
          <w:rFonts w:ascii="Times New Roman" w:hAnsi="Times New Roman" w:eastAsia="方正小标宋_GBK" w:cs="Times New Roman"/>
          <w:sz w:val="84"/>
          <w:szCs w:val="84"/>
        </w:rPr>
      </w:pPr>
    </w:p>
    <w:p>
      <w:pPr>
        <w:pStyle w:val="18"/>
        <w:jc w:val="center"/>
        <w:rPr>
          <w:rFonts w:ascii="Times New Roman" w:hAnsi="Times New Roman" w:eastAsia="方正小标宋_GBK" w:cs="Times New Roman"/>
          <w:sz w:val="52"/>
          <w:szCs w:val="52"/>
        </w:rPr>
      </w:pPr>
      <w:r>
        <w:rPr>
          <w:rFonts w:hint="eastAsia" w:ascii="Times New Roman" w:hAnsi="Times New Roman" w:eastAsia="方正小标宋_GBK" w:cs="Times New Roman"/>
          <w:sz w:val="52"/>
          <w:szCs w:val="52"/>
        </w:rPr>
        <w:t>第二部分</w:t>
      </w:r>
    </w:p>
    <w:p>
      <w:pPr>
        <w:pStyle w:val="18"/>
        <w:jc w:val="center"/>
        <w:rPr>
          <w:rFonts w:ascii="Times New Roman" w:hAnsi="Times New Roman" w:eastAsia="方正小标宋_GBK" w:cs="Times New Roman"/>
          <w:sz w:val="52"/>
          <w:szCs w:val="52"/>
        </w:rPr>
      </w:pPr>
    </w:p>
    <w:p>
      <w:pPr>
        <w:pStyle w:val="18"/>
        <w:jc w:val="center"/>
        <w:rPr>
          <w:rFonts w:ascii="Times New Roman" w:hAnsi="Times New Roman" w:eastAsia="方正小标宋_GBK" w:cs="Times New Roman"/>
          <w:sz w:val="84"/>
          <w:szCs w:val="84"/>
        </w:rPr>
      </w:pPr>
      <w:r>
        <w:rPr>
          <w:rFonts w:hint="eastAsia" w:ascii="Times New Roman" w:hAnsi="Times New Roman" w:eastAsia="方正小标宋_GBK" w:cs="Times New Roman"/>
          <w:sz w:val="52"/>
          <w:szCs w:val="52"/>
        </w:rPr>
        <w:t>部门决算表</w:t>
      </w:r>
    </w:p>
    <w:p>
      <w:pPr>
        <w:jc w:val="center"/>
        <w:rPr>
          <w:rFonts w:ascii="Times New Roman" w:hAnsi="Times New Roman" w:cs="Times New Roman"/>
          <w:sz w:val="72"/>
          <w:szCs w:val="72"/>
        </w:rPr>
      </w:pPr>
    </w:p>
    <w:p>
      <w:pPr>
        <w:jc w:val="center"/>
        <w:rPr>
          <w:rFonts w:ascii="Times New Roman" w:hAnsi="Times New Roman" w:cs="Times New Roman"/>
          <w:sz w:val="72"/>
          <w:szCs w:val="72"/>
        </w:rPr>
      </w:pPr>
    </w:p>
    <w:p>
      <w:pPr>
        <w:jc w:val="center"/>
        <w:rPr>
          <w:rFonts w:ascii="Times New Roman" w:hAnsi="Times New Roman" w:cs="Times New Roman"/>
          <w:sz w:val="72"/>
          <w:szCs w:val="72"/>
        </w:rPr>
      </w:pPr>
    </w:p>
    <w:p>
      <w:pPr>
        <w:jc w:val="left"/>
        <w:rPr>
          <w:rFonts w:ascii="Times New Roman" w:hAnsi="Times New Roman" w:cs="Times New Roman"/>
          <w:sz w:val="32"/>
          <w:szCs w:val="32"/>
        </w:rPr>
        <w:sectPr>
          <w:pgSz w:w="11906" w:h="16838"/>
          <w:pgMar w:top="1871" w:right="1531" w:bottom="1531" w:left="1588" w:header="851" w:footer="1304" w:gutter="0"/>
          <w:pgNumType w:start="1"/>
          <w:cols w:space="425" w:num="1"/>
          <w:titlePg/>
          <w:docGrid w:type="lines" w:linePitch="312" w:charSpace="0"/>
        </w:sectPr>
      </w:pPr>
    </w:p>
    <w:p>
      <w:pPr>
        <w:widowControl/>
        <w:jc w:val="center"/>
        <w:rPr>
          <w:rFonts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收入支出决算总表</w:t>
      </w:r>
    </w:p>
    <w:p>
      <w:pPr>
        <w:widowControl/>
        <w:tabs>
          <w:tab w:val="left" w:pos="5233"/>
          <w:tab w:val="left" w:pos="5813"/>
          <w:tab w:val="left" w:pos="7393"/>
          <w:tab w:val="left" w:pos="13175"/>
          <w:tab w:val="left" w:pos="13745"/>
        </w:tabs>
        <w:ind w:left="93"/>
        <w:jc w:val="left"/>
        <w:rPr>
          <w:rFonts w:ascii="Times New Roman" w:hAnsi="Times New Roman" w:cs="Times New Roman"/>
          <w:color w:val="000000"/>
          <w:kern w:val="0"/>
          <w:sz w:val="22"/>
        </w:rPr>
      </w:pP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hint="eastAsia" w:ascii="Times New Roman" w:hAnsi="Times New Roman" w:cs="Times New Roman"/>
          <w:color w:val="000000"/>
          <w:kern w:val="0"/>
          <w:sz w:val="22"/>
        </w:rPr>
        <w:t>公开</w:t>
      </w:r>
      <w:r>
        <w:rPr>
          <w:rFonts w:ascii="Times New Roman" w:hAnsi="Times New Roman" w:cs="Times New Roman"/>
          <w:color w:val="000000"/>
          <w:kern w:val="0"/>
          <w:sz w:val="22"/>
        </w:rPr>
        <w:t>01</w:t>
      </w:r>
      <w:r>
        <w:rPr>
          <w:rFonts w:hint="eastAsia" w:ascii="Times New Roman" w:hAnsi="Times New Roman" w:cs="Times New Roman"/>
          <w:color w:val="000000"/>
          <w:kern w:val="0"/>
          <w:sz w:val="22"/>
        </w:rPr>
        <w:t>表</w:t>
      </w:r>
    </w:p>
    <w:p>
      <w:pPr>
        <w:widowControl/>
        <w:tabs>
          <w:tab w:val="left" w:pos="5233"/>
          <w:tab w:val="left" w:pos="5813"/>
          <w:tab w:val="left" w:pos="7393"/>
          <w:tab w:val="left" w:pos="12533"/>
          <w:tab w:val="left" w:pos="13113"/>
        </w:tabs>
        <w:ind w:left="93"/>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部门：湖南省价格成本调查队</w:t>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hint="eastAsia" w:ascii="Times New Roman" w:hAnsi="Times New Roman" w:cs="Times New Roman"/>
          <w:color w:val="000000"/>
          <w:kern w:val="0"/>
          <w:sz w:val="22"/>
        </w:rPr>
        <w:t>单位：万元</w:t>
      </w:r>
    </w:p>
    <w:tbl>
      <w:tblPr>
        <w:tblStyle w:val="15"/>
        <w:tblW w:w="14920" w:type="dxa"/>
        <w:jc w:val="center"/>
        <w:tblInd w:w="0" w:type="dxa"/>
        <w:tblLayout w:type="fixed"/>
        <w:tblCellMar>
          <w:top w:w="0" w:type="dxa"/>
          <w:left w:w="108" w:type="dxa"/>
          <w:bottom w:w="0" w:type="dxa"/>
          <w:right w:w="108" w:type="dxa"/>
        </w:tblCellMar>
      </w:tblPr>
      <w:tblGrid>
        <w:gridCol w:w="5140"/>
        <w:gridCol w:w="580"/>
        <w:gridCol w:w="1580"/>
        <w:gridCol w:w="5140"/>
        <w:gridCol w:w="580"/>
        <w:gridCol w:w="1900"/>
      </w:tblGrid>
      <w:tr>
        <w:tblPrEx>
          <w:tblLayout w:type="fixed"/>
          <w:tblCellMar>
            <w:top w:w="0" w:type="dxa"/>
            <w:left w:w="108" w:type="dxa"/>
            <w:bottom w:w="0" w:type="dxa"/>
            <w:right w:w="108" w:type="dxa"/>
          </w:tblCellMar>
        </w:tblPrEx>
        <w:trPr>
          <w:tblHeader/>
          <w:jc w:val="center"/>
        </w:trPr>
        <w:tc>
          <w:tcPr>
            <w:tcW w:w="730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收入</w:t>
            </w:r>
          </w:p>
        </w:tc>
        <w:tc>
          <w:tcPr>
            <w:tcW w:w="7620" w:type="dxa"/>
            <w:gridSpan w:val="3"/>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支出</w:t>
            </w:r>
          </w:p>
        </w:tc>
      </w:tr>
      <w:tr>
        <w:tblPrEx>
          <w:tblLayout w:type="fixed"/>
          <w:tblCellMar>
            <w:top w:w="0" w:type="dxa"/>
            <w:left w:w="108" w:type="dxa"/>
            <w:bottom w:w="0" w:type="dxa"/>
            <w:right w:w="108" w:type="dxa"/>
          </w:tblCellMar>
        </w:tblPrEx>
        <w:trPr>
          <w:tblHeader/>
          <w:jc w:val="center"/>
        </w:trPr>
        <w:tc>
          <w:tcPr>
            <w:tcW w:w="514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w:t>
            </w:r>
          </w:p>
        </w:tc>
        <w:tc>
          <w:tcPr>
            <w:tcW w:w="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行次</w:t>
            </w:r>
          </w:p>
        </w:tc>
        <w:tc>
          <w:tcPr>
            <w:tcW w:w="1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金额</w:t>
            </w:r>
          </w:p>
        </w:tc>
        <w:tc>
          <w:tcPr>
            <w:tcW w:w="514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w:t>
            </w:r>
          </w:p>
        </w:tc>
        <w:tc>
          <w:tcPr>
            <w:tcW w:w="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行次</w:t>
            </w:r>
          </w:p>
        </w:tc>
        <w:tc>
          <w:tcPr>
            <w:tcW w:w="19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金额</w:t>
            </w:r>
          </w:p>
        </w:tc>
      </w:tr>
      <w:tr>
        <w:tblPrEx>
          <w:tblLayout w:type="fixed"/>
          <w:tblCellMar>
            <w:top w:w="0" w:type="dxa"/>
            <w:left w:w="108" w:type="dxa"/>
            <w:bottom w:w="0" w:type="dxa"/>
            <w:right w:w="108" w:type="dxa"/>
          </w:tblCellMar>
        </w:tblPrEx>
        <w:trPr>
          <w:tblHeader/>
          <w:jc w:val="center"/>
        </w:trPr>
        <w:tc>
          <w:tcPr>
            <w:tcW w:w="514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栏次</w:t>
            </w:r>
          </w:p>
        </w:tc>
        <w:tc>
          <w:tcPr>
            <w:tcW w:w="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　</w:t>
            </w:r>
          </w:p>
        </w:tc>
        <w:tc>
          <w:tcPr>
            <w:tcW w:w="1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w:t>
            </w:r>
          </w:p>
        </w:tc>
        <w:tc>
          <w:tcPr>
            <w:tcW w:w="514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栏次</w:t>
            </w:r>
          </w:p>
        </w:tc>
        <w:tc>
          <w:tcPr>
            <w:tcW w:w="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　</w:t>
            </w:r>
          </w:p>
        </w:tc>
        <w:tc>
          <w:tcPr>
            <w:tcW w:w="19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一、一般公共预算财政拨款收入</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480.43</w:t>
            </w: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一、一般公共服务支出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32</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293.68</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二、政府性基金预算财政拨款收入</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二、外交支出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33</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三、国有资本经营预算财政拨款收入</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三、国防支出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34</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四、上级补助收入</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四、公共安全支出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35</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五、事业收入</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五、教育支出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36</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六、经营收入</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六、科学技术支出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37</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七、附属单位上缴收入</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七、文化旅游体育与传媒支出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38</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八、其他收入</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8</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八、社会保障和就业支出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39</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46.04</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9</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九、卫生健康支出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40</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10</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十、节能环保支出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41</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十一、城乡社区支出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42</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12</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十二、农林水支出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43</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13</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十三、交通运输支出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44</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14</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十四、资源勘探工业信息等支出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45</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十五、商业服务业等支出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16</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十六、金融支出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47</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17</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十七、援助其他地区支出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48</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18</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十八、自然资源海洋气象等支出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49</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19</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十九、住房保障支出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50</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15.30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二十、粮油物资储备支出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51</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21</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二十一、国有资本经营预算支出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52</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二十二、灾害防治及应急管理支出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53</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23</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二十三、其他支出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54</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center"/>
              <w:rPr>
                <w:rFonts w:ascii="Times New Roman" w:hAnsi="Times New Roman" w:cs="Times New Roman"/>
                <w:b/>
                <w:bCs/>
                <w:color w:val="000000"/>
                <w:kern w:val="0"/>
                <w:sz w:val="20"/>
                <w:szCs w:val="20"/>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0"/>
                <w:szCs w:val="20"/>
                <w:lang w:bidi="ar"/>
              </w:rPr>
              <w:t>24</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0"/>
                <w:szCs w:val="20"/>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二十四、债务还本支出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55</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0"/>
                <w:szCs w:val="20"/>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0"/>
                <w:szCs w:val="20"/>
                <w:lang w:bidi="ar"/>
              </w:rPr>
              <w:t>25</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0"/>
                <w:szCs w:val="20"/>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二十五、债务付息支出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56</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0"/>
                <w:szCs w:val="20"/>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0"/>
                <w:szCs w:val="20"/>
              </w:rPr>
            </w:pPr>
            <w:r>
              <w:rPr>
                <w:rFonts w:ascii="Times New Roman" w:hAnsi="Times New Roman" w:eastAsia="宋体" w:cs="Times New Roman"/>
                <w:color w:val="000000"/>
                <w:kern w:val="0"/>
                <w:sz w:val="20"/>
                <w:szCs w:val="20"/>
                <w:lang w:bidi="ar"/>
              </w:rPr>
              <w:t>26</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二十六、抗疫特别国债安排的支出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57</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b/>
                <w:bCs/>
                <w:color w:val="000000"/>
                <w:kern w:val="0"/>
                <w:sz w:val="22"/>
              </w:rPr>
            </w:pPr>
            <w:r>
              <w:rPr>
                <w:rFonts w:hint="eastAsia" w:ascii="Times New Roman" w:hAnsi="Times New Roman" w:eastAsia="宋体" w:cs="Times New Roman"/>
                <w:b/>
                <w:bCs/>
                <w:color w:val="000000"/>
                <w:kern w:val="0"/>
                <w:sz w:val="22"/>
                <w:lang w:bidi="ar"/>
              </w:rPr>
              <w:t>本年收入合计</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27</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480.43</w:t>
            </w:r>
          </w:p>
        </w:tc>
        <w:tc>
          <w:tcPr>
            <w:tcW w:w="514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b/>
                <w:bCs/>
                <w:color w:val="000000"/>
                <w:kern w:val="0"/>
                <w:sz w:val="22"/>
              </w:rPr>
            </w:pPr>
            <w:r>
              <w:rPr>
                <w:rFonts w:hint="eastAsia" w:ascii="Times New Roman" w:hAnsi="Times New Roman" w:eastAsia="宋体" w:cs="Times New Roman"/>
                <w:b/>
                <w:bCs/>
                <w:color w:val="000000"/>
                <w:kern w:val="0"/>
                <w:sz w:val="22"/>
                <w:lang w:bidi="ar"/>
              </w:rPr>
              <w:t>本年支出合计</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58</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355.02</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使用非财政拨款结余和专用结余</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28</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结余分配</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59</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年初结转和结余</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29</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11.47</w:t>
            </w:r>
          </w:p>
        </w:tc>
        <w:tc>
          <w:tcPr>
            <w:tcW w:w="514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年末结转和结余</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60</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136.88</w:t>
            </w: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w:t>
            </w:r>
          </w:p>
        </w:tc>
        <w:tc>
          <w:tcPr>
            <w:tcW w:w="158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5140" w:type="dxa"/>
            <w:tcBorders>
              <w:top w:val="nil"/>
              <w:left w:val="nil"/>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61</w:t>
            </w:r>
          </w:p>
        </w:tc>
        <w:tc>
          <w:tcPr>
            <w:tcW w:w="1900" w:type="dxa"/>
            <w:tcBorders>
              <w:top w:val="nil"/>
              <w:left w:val="nil"/>
              <w:bottom w:val="single" w:color="auto" w:sz="4" w:space="0"/>
              <w:right w:val="single" w:color="auto" w:sz="4" w:space="0"/>
            </w:tcBorders>
            <w:vAlign w:val="center"/>
          </w:tcPr>
          <w:p>
            <w:pPr>
              <w:jc w:val="left"/>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rPr>
          <w:jc w:val="center"/>
        </w:trPr>
        <w:tc>
          <w:tcPr>
            <w:tcW w:w="5140" w:type="dxa"/>
            <w:tcBorders>
              <w:top w:val="nil"/>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b/>
                <w:bCs/>
                <w:color w:val="000000"/>
                <w:kern w:val="0"/>
                <w:sz w:val="22"/>
              </w:rPr>
            </w:pPr>
            <w:r>
              <w:rPr>
                <w:rFonts w:hint="eastAsia" w:ascii="Times New Roman" w:hAnsi="Times New Roman" w:eastAsia="宋体" w:cs="Times New Roman"/>
                <w:b/>
                <w:bCs/>
                <w:color w:val="000000"/>
                <w:kern w:val="0"/>
                <w:sz w:val="22"/>
                <w:lang w:bidi="ar"/>
              </w:rPr>
              <w:t>总计</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w:t>
            </w:r>
          </w:p>
        </w:tc>
        <w:tc>
          <w:tcPr>
            <w:tcW w:w="1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491.90</w:t>
            </w:r>
          </w:p>
        </w:tc>
        <w:tc>
          <w:tcPr>
            <w:tcW w:w="514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b/>
                <w:bCs/>
                <w:color w:val="000000"/>
                <w:kern w:val="0"/>
                <w:sz w:val="22"/>
              </w:rPr>
            </w:pPr>
            <w:r>
              <w:rPr>
                <w:rFonts w:hint="eastAsia" w:ascii="Times New Roman" w:hAnsi="Times New Roman" w:eastAsia="宋体" w:cs="Times New Roman"/>
                <w:b/>
                <w:bCs/>
                <w:color w:val="000000"/>
                <w:kern w:val="0"/>
                <w:sz w:val="22"/>
                <w:lang w:bidi="ar"/>
              </w:rPr>
              <w:t>总计</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62</w:t>
            </w:r>
          </w:p>
        </w:tc>
        <w:tc>
          <w:tcPr>
            <w:tcW w:w="190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491.90</w:t>
            </w:r>
          </w:p>
        </w:tc>
      </w:tr>
    </w:tbl>
    <w:p>
      <w:pPr>
        <w:widowControl/>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注：</w:t>
      </w:r>
      <w:r>
        <w:rPr>
          <w:rFonts w:ascii="Times New Roman" w:hAnsi="Times New Roman" w:cs="Times New Roman"/>
          <w:color w:val="000000"/>
          <w:kern w:val="0"/>
          <w:sz w:val="22"/>
        </w:rPr>
        <w:t>1.</w:t>
      </w:r>
      <w:r>
        <w:rPr>
          <w:rFonts w:hint="eastAsia" w:ascii="Times New Roman" w:hAnsi="Times New Roman" w:cs="Times New Roman"/>
          <w:color w:val="000000"/>
          <w:kern w:val="0"/>
          <w:sz w:val="22"/>
        </w:rPr>
        <w:t>本表反映部门本年度的总收支和年末结转结余情况。</w:t>
      </w:r>
    </w:p>
    <w:p>
      <w:pPr>
        <w:widowControl/>
        <w:ind w:firstLine="440" w:firstLineChars="200"/>
        <w:jc w:val="left"/>
        <w:rPr>
          <w:rFonts w:ascii="Times New Roman" w:hAnsi="Times New Roman" w:cs="Times New Roman"/>
          <w:color w:val="000000"/>
          <w:kern w:val="0"/>
          <w:sz w:val="22"/>
        </w:rPr>
      </w:pPr>
      <w:r>
        <w:rPr>
          <w:rFonts w:ascii="Times New Roman" w:hAnsi="Times New Roman" w:cs="Times New Roman"/>
          <w:color w:val="000000"/>
          <w:kern w:val="0"/>
          <w:sz w:val="22"/>
        </w:rPr>
        <w:t>2.</w:t>
      </w:r>
      <w:r>
        <w:rPr>
          <w:rFonts w:hint="eastAsia" w:ascii="Times New Roman" w:hAnsi="Times New Roman" w:cs="Times New Roman"/>
          <w:color w:val="000000"/>
          <w:kern w:val="0"/>
          <w:sz w:val="22"/>
        </w:rPr>
        <w:t>本套报表金额单位转换时可能存在尾数误差。</w:t>
      </w:r>
    </w:p>
    <w:p>
      <w:pPr>
        <w:widowControl/>
        <w:jc w:val="left"/>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br w:type="page"/>
      </w:r>
    </w:p>
    <w:p>
      <w:pPr>
        <w:widowControl/>
        <w:jc w:val="center"/>
        <w:rPr>
          <w:rFonts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收入决算表</w:t>
      </w:r>
    </w:p>
    <w:tbl>
      <w:tblPr>
        <w:tblStyle w:val="15"/>
        <w:tblW w:w="15380" w:type="dxa"/>
        <w:jc w:val="center"/>
        <w:tblInd w:w="0" w:type="dxa"/>
        <w:tblLayout w:type="fixed"/>
        <w:tblCellMar>
          <w:top w:w="0" w:type="dxa"/>
          <w:left w:w="108" w:type="dxa"/>
          <w:bottom w:w="0" w:type="dxa"/>
          <w:right w:w="108" w:type="dxa"/>
        </w:tblCellMar>
      </w:tblPr>
      <w:tblGrid>
        <w:gridCol w:w="340"/>
        <w:gridCol w:w="340"/>
        <w:gridCol w:w="533"/>
        <w:gridCol w:w="3807"/>
        <w:gridCol w:w="1480"/>
        <w:gridCol w:w="1480"/>
        <w:gridCol w:w="1480"/>
        <w:gridCol w:w="1480"/>
        <w:gridCol w:w="1480"/>
        <w:gridCol w:w="1480"/>
        <w:gridCol w:w="1480"/>
      </w:tblGrid>
      <w:tr>
        <w:tblPrEx>
          <w:tblLayout w:type="fixed"/>
          <w:tblCellMar>
            <w:top w:w="0" w:type="dxa"/>
            <w:left w:w="108" w:type="dxa"/>
            <w:bottom w:w="0" w:type="dxa"/>
            <w:right w:w="108" w:type="dxa"/>
          </w:tblCellMar>
        </w:tblPrEx>
        <w:trPr>
          <w:trHeight w:val="270" w:hRule="atLeast"/>
          <w:tblHeader/>
          <w:jc w:val="center"/>
        </w:trPr>
        <w:tc>
          <w:tcPr>
            <w:tcW w:w="34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34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533"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3807"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80" w:type="dxa"/>
            <w:tcBorders>
              <w:top w:val="nil"/>
              <w:left w:val="nil"/>
              <w:bottom w:val="nil"/>
              <w:right w:val="nil"/>
            </w:tcBorders>
            <w:vAlign w:val="center"/>
          </w:tcPr>
          <w:p>
            <w:pPr>
              <w:widowControl/>
              <w:jc w:val="right"/>
              <w:rPr>
                <w:rFonts w:ascii="Times New Roman" w:hAnsi="Times New Roman" w:cs="Times New Roman"/>
                <w:color w:val="000000"/>
                <w:kern w:val="0"/>
                <w:sz w:val="22"/>
              </w:rPr>
            </w:pPr>
          </w:p>
        </w:tc>
        <w:tc>
          <w:tcPr>
            <w:tcW w:w="14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2960" w:type="dxa"/>
            <w:gridSpan w:val="2"/>
            <w:tcBorders>
              <w:top w:val="nil"/>
              <w:left w:val="nil"/>
              <w:bottom w:val="nil"/>
              <w:right w:val="nil"/>
            </w:tcBorders>
            <w:vAlign w:val="center"/>
          </w:tcPr>
          <w:p>
            <w:pPr>
              <w:widowControl/>
              <w:jc w:val="right"/>
              <w:rPr>
                <w:rFonts w:ascii="Times New Roman" w:hAnsi="Times New Roman" w:cs="Times New Roman"/>
                <w:color w:val="000000"/>
                <w:kern w:val="0"/>
                <w:sz w:val="22"/>
              </w:rPr>
            </w:pPr>
            <w:r>
              <w:rPr>
                <w:rFonts w:hint="eastAsia" w:ascii="Times New Roman" w:hAnsi="Times New Roman" w:cs="Times New Roman"/>
                <w:color w:val="000000"/>
                <w:kern w:val="0"/>
                <w:sz w:val="22"/>
              </w:rPr>
              <w:t>公开</w:t>
            </w:r>
            <w:r>
              <w:rPr>
                <w:rFonts w:ascii="Times New Roman" w:hAnsi="Times New Roman" w:cs="Times New Roman"/>
                <w:color w:val="000000"/>
                <w:kern w:val="0"/>
                <w:sz w:val="22"/>
              </w:rPr>
              <w:t>02</w:t>
            </w:r>
            <w:r>
              <w:rPr>
                <w:rFonts w:hint="eastAsia" w:ascii="Times New Roman" w:hAnsi="Times New Roman" w:cs="Times New Roman"/>
                <w:color w:val="000000"/>
                <w:kern w:val="0"/>
                <w:sz w:val="22"/>
              </w:rPr>
              <w:t>表</w:t>
            </w:r>
          </w:p>
        </w:tc>
      </w:tr>
      <w:tr>
        <w:tblPrEx>
          <w:tblLayout w:type="fixed"/>
          <w:tblCellMar>
            <w:top w:w="0" w:type="dxa"/>
            <w:left w:w="108" w:type="dxa"/>
            <w:bottom w:w="0" w:type="dxa"/>
            <w:right w:w="108" w:type="dxa"/>
          </w:tblCellMar>
        </w:tblPrEx>
        <w:trPr>
          <w:trHeight w:val="360" w:hRule="atLeast"/>
          <w:tblHeader/>
          <w:jc w:val="center"/>
        </w:trPr>
        <w:tc>
          <w:tcPr>
            <w:tcW w:w="6500" w:type="dxa"/>
            <w:gridSpan w:val="5"/>
            <w:tcBorders>
              <w:top w:val="nil"/>
              <w:left w:val="nil"/>
              <w:bottom w:val="single" w:color="auto" w:sz="4" w:space="0"/>
              <w:right w:val="nil"/>
            </w:tcBorders>
            <w:vAlign w:val="center"/>
          </w:tcPr>
          <w:p>
            <w:pPr>
              <w:widowControl/>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部门：湖南省价格成本调查队</w:t>
            </w:r>
          </w:p>
        </w:tc>
        <w:tc>
          <w:tcPr>
            <w:tcW w:w="1480" w:type="dxa"/>
            <w:tcBorders>
              <w:top w:val="nil"/>
              <w:left w:val="nil"/>
              <w:bottom w:val="nil"/>
              <w:right w:val="nil"/>
            </w:tcBorders>
            <w:vAlign w:val="center"/>
          </w:tcPr>
          <w:p>
            <w:pPr>
              <w:widowControl/>
              <w:jc w:val="right"/>
              <w:rPr>
                <w:rFonts w:ascii="Times New Roman" w:hAnsi="Times New Roman" w:cs="Times New Roman"/>
                <w:color w:val="000000"/>
                <w:kern w:val="0"/>
                <w:sz w:val="22"/>
              </w:rPr>
            </w:pPr>
          </w:p>
        </w:tc>
        <w:tc>
          <w:tcPr>
            <w:tcW w:w="14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2960" w:type="dxa"/>
            <w:gridSpan w:val="2"/>
            <w:tcBorders>
              <w:top w:val="nil"/>
              <w:left w:val="nil"/>
              <w:bottom w:val="single" w:color="auto" w:sz="4" w:space="0"/>
              <w:right w:val="nil"/>
            </w:tcBorders>
            <w:vAlign w:val="center"/>
          </w:tcPr>
          <w:p>
            <w:pPr>
              <w:widowControl/>
              <w:jc w:val="right"/>
              <w:rPr>
                <w:rFonts w:ascii="Times New Roman" w:hAnsi="Times New Roman" w:cs="Times New Roman"/>
                <w:color w:val="000000"/>
                <w:kern w:val="0"/>
                <w:sz w:val="22"/>
              </w:rPr>
            </w:pPr>
            <w:r>
              <w:rPr>
                <w:rFonts w:hint="eastAsia" w:ascii="Times New Roman" w:hAnsi="Times New Roman" w:cs="Times New Roman"/>
                <w:color w:val="000000"/>
                <w:kern w:val="0"/>
                <w:sz w:val="22"/>
              </w:rPr>
              <w:t>单位：万元</w:t>
            </w:r>
          </w:p>
        </w:tc>
      </w:tr>
      <w:tr>
        <w:tblPrEx>
          <w:tblLayout w:type="fixed"/>
          <w:tblCellMar>
            <w:top w:w="0" w:type="dxa"/>
            <w:left w:w="108" w:type="dxa"/>
            <w:bottom w:w="0" w:type="dxa"/>
            <w:right w:w="108" w:type="dxa"/>
          </w:tblCellMar>
        </w:tblPrEx>
        <w:trPr>
          <w:trHeight w:val="390" w:hRule="atLeast"/>
          <w:tblHeader/>
          <w:jc w:val="center"/>
        </w:trPr>
        <w:tc>
          <w:tcPr>
            <w:tcW w:w="502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w:t>
            </w:r>
          </w:p>
        </w:tc>
        <w:tc>
          <w:tcPr>
            <w:tcW w:w="1480" w:type="dxa"/>
            <w:vMerge w:val="restart"/>
            <w:tcBorders>
              <w:top w:val="nil"/>
              <w:left w:val="single" w:color="auto" w:sz="4" w:space="0"/>
              <w:bottom w:val="single" w:color="000000"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本年收入</w:t>
            </w:r>
          </w:p>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合计</w:t>
            </w:r>
          </w:p>
        </w:tc>
        <w:tc>
          <w:tcPr>
            <w:tcW w:w="148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财政拨款</w:t>
            </w:r>
          </w:p>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收入</w:t>
            </w:r>
          </w:p>
        </w:tc>
        <w:tc>
          <w:tcPr>
            <w:tcW w:w="14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上级补助</w:t>
            </w:r>
          </w:p>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收入</w:t>
            </w:r>
          </w:p>
        </w:tc>
        <w:tc>
          <w:tcPr>
            <w:tcW w:w="148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事业收入</w:t>
            </w:r>
          </w:p>
        </w:tc>
        <w:tc>
          <w:tcPr>
            <w:tcW w:w="14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经营收入</w:t>
            </w:r>
          </w:p>
        </w:tc>
        <w:tc>
          <w:tcPr>
            <w:tcW w:w="1480"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附属单位上缴收入</w:t>
            </w:r>
          </w:p>
        </w:tc>
        <w:tc>
          <w:tcPr>
            <w:tcW w:w="1480" w:type="dxa"/>
            <w:vMerge w:val="restart"/>
            <w:tcBorders>
              <w:top w:val="nil"/>
              <w:left w:val="single" w:color="auto" w:sz="4" w:space="0"/>
              <w:bottom w:val="single" w:color="000000"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其他收入</w:t>
            </w:r>
          </w:p>
        </w:tc>
      </w:tr>
      <w:tr>
        <w:tblPrEx>
          <w:tblLayout w:type="fixed"/>
          <w:tblCellMar>
            <w:top w:w="0" w:type="dxa"/>
            <w:left w:w="108" w:type="dxa"/>
            <w:bottom w:w="0" w:type="dxa"/>
            <w:right w:w="108" w:type="dxa"/>
          </w:tblCellMar>
        </w:tblPrEx>
        <w:trPr>
          <w:trHeight w:val="390" w:hRule="atLeast"/>
          <w:tblHeader/>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rPr>
              <w:t>科目代码</w:t>
            </w:r>
          </w:p>
        </w:tc>
        <w:tc>
          <w:tcPr>
            <w:tcW w:w="3807"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科目名称</w:t>
            </w:r>
          </w:p>
        </w:tc>
        <w:tc>
          <w:tcPr>
            <w:tcW w:w="148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kern w:val="0"/>
                <w:sz w:val="22"/>
              </w:rPr>
            </w:pPr>
          </w:p>
        </w:tc>
        <w:tc>
          <w:tcPr>
            <w:tcW w:w="14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kern w:val="0"/>
                <w:sz w:val="22"/>
              </w:rPr>
            </w:pPr>
          </w:p>
        </w:tc>
        <w:tc>
          <w:tcPr>
            <w:tcW w:w="14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4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kern w:val="0"/>
                <w:sz w:val="22"/>
              </w:rPr>
            </w:pPr>
          </w:p>
        </w:tc>
        <w:tc>
          <w:tcPr>
            <w:tcW w:w="14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4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48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rPr>
          <w:trHeight w:val="390" w:hRule="atLeast"/>
          <w:tblHeader/>
          <w:jc w:val="center"/>
        </w:trPr>
        <w:tc>
          <w:tcPr>
            <w:tcW w:w="502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栏次</w:t>
            </w:r>
          </w:p>
        </w:tc>
        <w:tc>
          <w:tcPr>
            <w:tcW w:w="14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w:t>
            </w:r>
          </w:p>
        </w:tc>
        <w:tc>
          <w:tcPr>
            <w:tcW w:w="14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w:t>
            </w:r>
          </w:p>
        </w:tc>
        <w:tc>
          <w:tcPr>
            <w:tcW w:w="14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3</w:t>
            </w:r>
          </w:p>
        </w:tc>
        <w:tc>
          <w:tcPr>
            <w:tcW w:w="14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4</w:t>
            </w:r>
          </w:p>
        </w:tc>
        <w:tc>
          <w:tcPr>
            <w:tcW w:w="14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5</w:t>
            </w:r>
          </w:p>
        </w:tc>
        <w:tc>
          <w:tcPr>
            <w:tcW w:w="14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6</w:t>
            </w:r>
          </w:p>
        </w:tc>
        <w:tc>
          <w:tcPr>
            <w:tcW w:w="14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7</w:t>
            </w:r>
          </w:p>
        </w:tc>
      </w:tr>
      <w:tr>
        <w:tblPrEx>
          <w:tblLayout w:type="fixed"/>
          <w:tblCellMar>
            <w:top w:w="0" w:type="dxa"/>
            <w:left w:w="108" w:type="dxa"/>
            <w:bottom w:w="0" w:type="dxa"/>
            <w:right w:w="108" w:type="dxa"/>
          </w:tblCellMar>
        </w:tblPrEx>
        <w:trPr>
          <w:trHeight w:val="390" w:hRule="atLeast"/>
          <w:jc w:val="center"/>
        </w:trPr>
        <w:tc>
          <w:tcPr>
            <w:tcW w:w="5020" w:type="dxa"/>
            <w:gridSpan w:val="4"/>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合计</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480.43</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480.43</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0.00</w:t>
            </w:r>
          </w:p>
        </w:tc>
      </w:tr>
      <w:tr>
        <w:tblPrEx>
          <w:tblLayout w:type="fixed"/>
          <w:tblCellMar>
            <w:top w:w="0" w:type="dxa"/>
            <w:left w:w="108" w:type="dxa"/>
            <w:bottom w:w="0" w:type="dxa"/>
            <w:right w:w="108" w:type="dxa"/>
          </w:tblCellMar>
        </w:tblPrEx>
        <w:trPr>
          <w:trHeight w:val="517"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一般公共服务支出</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405.95</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405.95</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20104</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发展与改革事务</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405.95</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405.95</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2010401</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行政运行</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245.95</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245.95</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2010499</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其他发展与改革事务支出</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160.00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160.00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社会保障和就业支出</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46.48</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46.48</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20805</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行政事业单位养老支出</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46.48</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46.48</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2080501</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行政单位离退休</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7.75</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7.75</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2080505</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机关事业单位基本养老保险缴费支出</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38.73</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38.73</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221</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住房保障支出</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28.00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28.00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22102</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住房改革支出</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28.00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28.00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213"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2210201</w:t>
            </w:r>
          </w:p>
        </w:tc>
        <w:tc>
          <w:tcPr>
            <w:tcW w:w="380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住房公积金</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28.00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28.00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bl>
    <w:p>
      <w:pPr>
        <w:widowControl/>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注：本表反映部门本年度取得的各项收入情况。</w:t>
      </w:r>
    </w:p>
    <w:p>
      <w:pPr>
        <w:widowControl/>
        <w:jc w:val="cente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jc w:val="center"/>
        <w:rPr>
          <w:rFonts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支出决算表</w:t>
      </w:r>
    </w:p>
    <w:tbl>
      <w:tblPr>
        <w:tblStyle w:val="15"/>
        <w:tblW w:w="15260" w:type="dxa"/>
        <w:jc w:val="center"/>
        <w:tblInd w:w="0" w:type="dxa"/>
        <w:tblLayout w:type="fixed"/>
        <w:tblCellMar>
          <w:top w:w="0" w:type="dxa"/>
          <w:left w:w="108" w:type="dxa"/>
          <w:bottom w:w="0" w:type="dxa"/>
          <w:right w:w="108" w:type="dxa"/>
        </w:tblCellMar>
      </w:tblPr>
      <w:tblGrid>
        <w:gridCol w:w="1355"/>
        <w:gridCol w:w="3725"/>
        <w:gridCol w:w="1696"/>
        <w:gridCol w:w="1697"/>
        <w:gridCol w:w="1697"/>
        <w:gridCol w:w="1696"/>
        <w:gridCol w:w="1697"/>
        <w:gridCol w:w="1697"/>
      </w:tblGrid>
      <w:tr>
        <w:tblPrEx>
          <w:tblLayout w:type="fixed"/>
          <w:tblCellMar>
            <w:top w:w="0" w:type="dxa"/>
            <w:left w:w="108" w:type="dxa"/>
            <w:bottom w:w="0" w:type="dxa"/>
            <w:right w:w="108" w:type="dxa"/>
          </w:tblCellMar>
        </w:tblPrEx>
        <w:trPr>
          <w:trHeight w:val="390" w:hRule="atLeast"/>
          <w:tblHeader/>
          <w:jc w:val="center"/>
        </w:trPr>
        <w:tc>
          <w:tcPr>
            <w:tcW w:w="5080" w:type="dxa"/>
            <w:gridSpan w:val="2"/>
            <w:vAlign w:val="center"/>
          </w:tcPr>
          <w:p>
            <w:pPr>
              <w:widowControl/>
              <w:jc w:val="center"/>
              <w:rPr>
                <w:rFonts w:ascii="Times New Roman" w:hAnsi="Times New Roman" w:cs="Times New Roman"/>
                <w:color w:val="000000"/>
                <w:kern w:val="0"/>
                <w:sz w:val="22"/>
              </w:rPr>
            </w:pPr>
          </w:p>
        </w:tc>
        <w:tc>
          <w:tcPr>
            <w:tcW w:w="1696" w:type="dxa"/>
            <w:vAlign w:val="center"/>
          </w:tcPr>
          <w:p>
            <w:pPr>
              <w:widowControl/>
              <w:jc w:val="center"/>
              <w:rPr>
                <w:rFonts w:ascii="Times New Roman" w:hAnsi="Times New Roman" w:cs="Times New Roman"/>
                <w:color w:val="000000"/>
                <w:kern w:val="0"/>
                <w:sz w:val="22"/>
              </w:rPr>
            </w:pPr>
          </w:p>
        </w:tc>
        <w:tc>
          <w:tcPr>
            <w:tcW w:w="1697" w:type="dxa"/>
            <w:vAlign w:val="center"/>
          </w:tcPr>
          <w:p>
            <w:pPr>
              <w:widowControl/>
              <w:jc w:val="center"/>
              <w:rPr>
                <w:rFonts w:ascii="Times New Roman" w:hAnsi="Times New Roman" w:cs="Times New Roman"/>
                <w:color w:val="000000"/>
                <w:kern w:val="0"/>
                <w:sz w:val="22"/>
              </w:rPr>
            </w:pPr>
          </w:p>
        </w:tc>
        <w:tc>
          <w:tcPr>
            <w:tcW w:w="1697" w:type="dxa"/>
            <w:vAlign w:val="center"/>
          </w:tcPr>
          <w:p>
            <w:pPr>
              <w:widowControl/>
              <w:jc w:val="center"/>
              <w:rPr>
                <w:rFonts w:ascii="Times New Roman" w:hAnsi="Times New Roman" w:cs="Times New Roman"/>
                <w:color w:val="000000"/>
                <w:kern w:val="0"/>
                <w:sz w:val="22"/>
              </w:rPr>
            </w:pPr>
          </w:p>
        </w:tc>
        <w:tc>
          <w:tcPr>
            <w:tcW w:w="1696" w:type="dxa"/>
            <w:vAlign w:val="center"/>
          </w:tcPr>
          <w:p>
            <w:pPr>
              <w:widowControl/>
              <w:jc w:val="center"/>
              <w:rPr>
                <w:rFonts w:ascii="Times New Roman" w:hAnsi="Times New Roman" w:cs="Times New Roman"/>
                <w:color w:val="000000"/>
                <w:kern w:val="0"/>
                <w:sz w:val="22"/>
              </w:rPr>
            </w:pPr>
          </w:p>
        </w:tc>
        <w:tc>
          <w:tcPr>
            <w:tcW w:w="1697" w:type="dxa"/>
            <w:vAlign w:val="center"/>
          </w:tcPr>
          <w:p>
            <w:pPr>
              <w:widowControl/>
              <w:jc w:val="center"/>
              <w:rPr>
                <w:rFonts w:ascii="Times New Roman" w:hAnsi="Times New Roman" w:cs="Times New Roman"/>
                <w:color w:val="000000"/>
                <w:kern w:val="0"/>
                <w:sz w:val="22"/>
              </w:rPr>
            </w:pPr>
          </w:p>
        </w:tc>
        <w:tc>
          <w:tcPr>
            <w:tcW w:w="1697" w:type="dxa"/>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公开</w:t>
            </w:r>
            <w:r>
              <w:rPr>
                <w:rFonts w:ascii="Times New Roman" w:hAnsi="Times New Roman" w:cs="Times New Roman"/>
                <w:color w:val="000000"/>
                <w:kern w:val="0"/>
                <w:sz w:val="22"/>
              </w:rPr>
              <w:t>03</w:t>
            </w:r>
            <w:r>
              <w:rPr>
                <w:rFonts w:hint="eastAsia" w:ascii="Times New Roman" w:hAnsi="Times New Roman" w:cs="Times New Roman"/>
                <w:color w:val="000000"/>
                <w:kern w:val="0"/>
                <w:sz w:val="22"/>
              </w:rPr>
              <w:t>表</w:t>
            </w:r>
          </w:p>
        </w:tc>
      </w:tr>
      <w:tr>
        <w:tblPrEx>
          <w:tblLayout w:type="fixed"/>
          <w:tblCellMar>
            <w:top w:w="0" w:type="dxa"/>
            <w:left w:w="108" w:type="dxa"/>
            <w:bottom w:w="0" w:type="dxa"/>
            <w:right w:w="108" w:type="dxa"/>
          </w:tblCellMar>
        </w:tblPrEx>
        <w:trPr>
          <w:trHeight w:val="390" w:hRule="atLeast"/>
          <w:tblHeader/>
          <w:jc w:val="center"/>
        </w:trPr>
        <w:tc>
          <w:tcPr>
            <w:tcW w:w="5080" w:type="dxa"/>
            <w:gridSpan w:val="2"/>
            <w:tcBorders>
              <w:bottom w:val="single" w:color="auto" w:sz="4" w:space="0"/>
            </w:tcBorders>
            <w:vAlign w:val="center"/>
          </w:tcPr>
          <w:p>
            <w:pPr>
              <w:widowControl/>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部门：湖南省价格成本调查队</w:t>
            </w:r>
          </w:p>
        </w:tc>
        <w:tc>
          <w:tcPr>
            <w:tcW w:w="1696" w:type="dxa"/>
            <w:tcBorders>
              <w:bottom w:val="single" w:color="auto" w:sz="4" w:space="0"/>
            </w:tcBorders>
            <w:vAlign w:val="center"/>
          </w:tcPr>
          <w:p>
            <w:pPr>
              <w:widowControl/>
              <w:jc w:val="center"/>
              <w:rPr>
                <w:rFonts w:ascii="Times New Roman" w:hAnsi="Times New Roman" w:cs="Times New Roman"/>
                <w:color w:val="000000"/>
                <w:kern w:val="0"/>
                <w:sz w:val="22"/>
              </w:rPr>
            </w:pPr>
          </w:p>
        </w:tc>
        <w:tc>
          <w:tcPr>
            <w:tcW w:w="1697" w:type="dxa"/>
            <w:tcBorders>
              <w:bottom w:val="single" w:color="auto" w:sz="4" w:space="0"/>
            </w:tcBorders>
            <w:vAlign w:val="center"/>
          </w:tcPr>
          <w:p>
            <w:pPr>
              <w:widowControl/>
              <w:jc w:val="center"/>
              <w:rPr>
                <w:rFonts w:ascii="Times New Roman" w:hAnsi="Times New Roman" w:cs="Times New Roman"/>
                <w:color w:val="000000"/>
                <w:kern w:val="0"/>
                <w:sz w:val="22"/>
              </w:rPr>
            </w:pPr>
          </w:p>
        </w:tc>
        <w:tc>
          <w:tcPr>
            <w:tcW w:w="1697" w:type="dxa"/>
            <w:tcBorders>
              <w:bottom w:val="single" w:color="auto" w:sz="4" w:space="0"/>
            </w:tcBorders>
            <w:vAlign w:val="center"/>
          </w:tcPr>
          <w:p>
            <w:pPr>
              <w:widowControl/>
              <w:jc w:val="center"/>
              <w:rPr>
                <w:rFonts w:ascii="Times New Roman" w:hAnsi="Times New Roman" w:cs="Times New Roman"/>
                <w:color w:val="000000"/>
                <w:kern w:val="0"/>
                <w:sz w:val="22"/>
              </w:rPr>
            </w:pPr>
          </w:p>
        </w:tc>
        <w:tc>
          <w:tcPr>
            <w:tcW w:w="1696" w:type="dxa"/>
            <w:tcBorders>
              <w:bottom w:val="single" w:color="auto" w:sz="4" w:space="0"/>
            </w:tcBorders>
            <w:vAlign w:val="center"/>
          </w:tcPr>
          <w:p>
            <w:pPr>
              <w:widowControl/>
              <w:jc w:val="center"/>
              <w:rPr>
                <w:rFonts w:ascii="Times New Roman" w:hAnsi="Times New Roman" w:cs="Times New Roman"/>
                <w:color w:val="000000"/>
                <w:kern w:val="0"/>
                <w:sz w:val="22"/>
              </w:rPr>
            </w:pPr>
          </w:p>
        </w:tc>
        <w:tc>
          <w:tcPr>
            <w:tcW w:w="1697" w:type="dxa"/>
            <w:tcBorders>
              <w:bottom w:val="single" w:color="auto" w:sz="4" w:space="0"/>
            </w:tcBorders>
            <w:vAlign w:val="center"/>
          </w:tcPr>
          <w:p>
            <w:pPr>
              <w:widowControl/>
              <w:jc w:val="center"/>
              <w:rPr>
                <w:rFonts w:ascii="Times New Roman" w:hAnsi="Times New Roman" w:cs="Times New Roman"/>
                <w:color w:val="000000"/>
                <w:kern w:val="0"/>
                <w:sz w:val="22"/>
              </w:rPr>
            </w:pPr>
          </w:p>
        </w:tc>
        <w:tc>
          <w:tcPr>
            <w:tcW w:w="1697" w:type="dxa"/>
            <w:tcBorders>
              <w:bottom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单位：万元</w:t>
            </w:r>
          </w:p>
        </w:tc>
      </w:tr>
      <w:tr>
        <w:tblPrEx>
          <w:tblLayout w:type="fixed"/>
          <w:tblCellMar>
            <w:top w:w="0" w:type="dxa"/>
            <w:left w:w="108" w:type="dxa"/>
            <w:bottom w:w="0" w:type="dxa"/>
            <w:right w:w="108" w:type="dxa"/>
          </w:tblCellMar>
        </w:tblPrEx>
        <w:trPr>
          <w:trHeight w:val="390" w:hRule="atLeast"/>
          <w:tblHeader/>
          <w:jc w:val="center"/>
        </w:trPr>
        <w:tc>
          <w:tcPr>
            <w:tcW w:w="508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w:t>
            </w:r>
          </w:p>
        </w:tc>
        <w:tc>
          <w:tcPr>
            <w:tcW w:w="1696"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本年支出合计</w:t>
            </w:r>
          </w:p>
        </w:tc>
        <w:tc>
          <w:tcPr>
            <w:tcW w:w="169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基本支出</w:t>
            </w:r>
          </w:p>
        </w:tc>
        <w:tc>
          <w:tcPr>
            <w:tcW w:w="169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项目支出</w:t>
            </w:r>
          </w:p>
        </w:tc>
        <w:tc>
          <w:tcPr>
            <w:tcW w:w="169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上缴上级支出</w:t>
            </w:r>
          </w:p>
        </w:tc>
        <w:tc>
          <w:tcPr>
            <w:tcW w:w="1697"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经营支出</w:t>
            </w:r>
          </w:p>
        </w:tc>
        <w:tc>
          <w:tcPr>
            <w:tcW w:w="1697"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对附属单位补助支出</w:t>
            </w:r>
          </w:p>
        </w:tc>
      </w:tr>
      <w:tr>
        <w:tblPrEx>
          <w:tblLayout w:type="fixed"/>
          <w:tblCellMar>
            <w:top w:w="0" w:type="dxa"/>
            <w:left w:w="108" w:type="dxa"/>
            <w:bottom w:w="0" w:type="dxa"/>
            <w:right w:w="108" w:type="dxa"/>
          </w:tblCellMar>
        </w:tblPrEx>
        <w:trPr>
          <w:trHeight w:val="390" w:hRule="atLeast"/>
          <w:tblHeader/>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rPr>
              <w:t>科目代码</w:t>
            </w:r>
          </w:p>
        </w:tc>
        <w:tc>
          <w:tcPr>
            <w:tcW w:w="3725"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科目名称</w:t>
            </w:r>
          </w:p>
        </w:tc>
        <w:tc>
          <w:tcPr>
            <w:tcW w:w="1696"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6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6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6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69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69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rPr>
          <w:trHeight w:val="390" w:hRule="atLeast"/>
          <w:tblHeader/>
          <w:jc w:val="center"/>
        </w:trPr>
        <w:tc>
          <w:tcPr>
            <w:tcW w:w="50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栏次</w:t>
            </w:r>
          </w:p>
        </w:tc>
        <w:tc>
          <w:tcPr>
            <w:tcW w:w="1696"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w:t>
            </w:r>
          </w:p>
        </w:tc>
        <w:tc>
          <w:tcPr>
            <w:tcW w:w="1697"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w:t>
            </w:r>
          </w:p>
        </w:tc>
        <w:tc>
          <w:tcPr>
            <w:tcW w:w="1697"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3</w:t>
            </w:r>
          </w:p>
        </w:tc>
        <w:tc>
          <w:tcPr>
            <w:tcW w:w="1696"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4</w:t>
            </w:r>
          </w:p>
        </w:tc>
        <w:tc>
          <w:tcPr>
            <w:tcW w:w="1697"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5</w:t>
            </w:r>
          </w:p>
        </w:tc>
        <w:tc>
          <w:tcPr>
            <w:tcW w:w="1697"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6</w:t>
            </w:r>
          </w:p>
        </w:tc>
      </w:tr>
      <w:tr>
        <w:tblPrEx>
          <w:tblLayout w:type="fixed"/>
          <w:tblCellMar>
            <w:top w:w="0" w:type="dxa"/>
            <w:left w:w="108" w:type="dxa"/>
            <w:bottom w:w="0" w:type="dxa"/>
            <w:right w:w="108" w:type="dxa"/>
          </w:tblCellMar>
        </w:tblPrEx>
        <w:trPr>
          <w:trHeight w:val="390" w:hRule="atLeast"/>
          <w:jc w:val="center"/>
        </w:trPr>
        <w:tc>
          <w:tcPr>
            <w:tcW w:w="50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合计</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355.02</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241.71</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113.31</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一般公共服务支出</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293.68</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180.38</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113.31</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20104</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发展与改革事务</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293.68</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180.38</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113.31</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2010401</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行政运行</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180.38</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180.38</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2010499</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其他发展与改革事务支出</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113.31</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113.31</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社会保障和就业支出</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46.04</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46.04</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20805</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行政事业单位养老支出</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46.04</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46.04</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2080501</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行政单位离退休</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7.72</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7.72</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2080505</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机关事业单位基本养老保险缴费支出</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38.32</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38.32</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221</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住房保障支出</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22102</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住房改革支出</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90" w:hRule="atLeast"/>
          <w:jc w:val="center"/>
        </w:trPr>
        <w:tc>
          <w:tcPr>
            <w:tcW w:w="135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2210201</w:t>
            </w:r>
          </w:p>
        </w:tc>
        <w:tc>
          <w:tcPr>
            <w:tcW w:w="3725"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住房公积金</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bl>
    <w:p>
      <w:pPr>
        <w:widowControl/>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注：本表反映部门本年度各项支出情况。</w:t>
      </w:r>
    </w:p>
    <w:p>
      <w:pPr>
        <w:rPr>
          <w:rFonts w:ascii="Times New Roman" w:hAnsi="Times New Roman" w:cs="Times New Roman"/>
        </w:rPr>
      </w:pPr>
      <w:r>
        <w:rPr>
          <w:rFonts w:ascii="Times New Roman" w:hAnsi="Times New Roman" w:cs="Times New Roman"/>
        </w:rPr>
        <w:br w:type="page"/>
      </w:r>
    </w:p>
    <w:p>
      <w:pPr>
        <w:widowControl/>
        <w:jc w:val="center"/>
        <w:rPr>
          <w:rFonts w:ascii="Times New Roman" w:hAnsi="Times New Roman" w:eastAsia="方正小标宋简体" w:cs="Times New Roman"/>
          <w:sz w:val="36"/>
          <w:szCs w:val="36"/>
        </w:rPr>
      </w:pPr>
      <w:bookmarkStart w:id="0" w:name="RANGE!A1:I22"/>
      <w:bookmarkEnd w:id="0"/>
      <w:bookmarkStart w:id="1" w:name="RANGE!A1:F16"/>
      <w:r>
        <w:rPr>
          <w:rFonts w:hint="eastAsia" w:ascii="Times New Roman" w:hAnsi="Times New Roman" w:eastAsia="方正小标宋简体" w:cs="Times New Roman"/>
          <w:sz w:val="36"/>
          <w:szCs w:val="36"/>
        </w:rPr>
        <w:t>财政拨款收入支出决算总表</w:t>
      </w:r>
    </w:p>
    <w:p>
      <w:pPr>
        <w:widowControl/>
        <w:tabs>
          <w:tab w:val="left" w:pos="3500"/>
          <w:tab w:val="left" w:pos="4080"/>
          <w:tab w:val="left" w:pos="5420"/>
          <w:tab w:val="left" w:pos="9340"/>
          <w:tab w:val="left" w:pos="10025"/>
          <w:tab w:val="left" w:pos="11280"/>
          <w:tab w:val="left" w:pos="13490"/>
        </w:tabs>
        <w:jc w:val="left"/>
        <w:rPr>
          <w:rFonts w:ascii="Times New Roman" w:hAnsi="Times New Roman" w:cs="Times New Roman"/>
          <w:color w:val="000000"/>
          <w:kern w:val="0"/>
          <w:sz w:val="22"/>
        </w:rPr>
      </w:pP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hint="eastAsia" w:ascii="Times New Roman" w:hAnsi="Times New Roman" w:cs="Times New Roman"/>
          <w:color w:val="000000"/>
          <w:kern w:val="0"/>
          <w:sz w:val="22"/>
        </w:rPr>
        <w:t>公开</w:t>
      </w:r>
      <w:r>
        <w:rPr>
          <w:rFonts w:ascii="Times New Roman" w:hAnsi="Times New Roman" w:cs="Times New Roman"/>
          <w:color w:val="000000"/>
          <w:kern w:val="0"/>
          <w:sz w:val="22"/>
        </w:rPr>
        <w:t>04</w:t>
      </w:r>
      <w:r>
        <w:rPr>
          <w:rFonts w:hint="eastAsia" w:ascii="Times New Roman" w:hAnsi="Times New Roman" w:cs="Times New Roman"/>
          <w:color w:val="000000"/>
          <w:kern w:val="0"/>
          <w:sz w:val="22"/>
        </w:rPr>
        <w:t>表</w:t>
      </w:r>
    </w:p>
    <w:p>
      <w:pPr>
        <w:widowControl/>
        <w:tabs>
          <w:tab w:val="left" w:pos="3500"/>
          <w:tab w:val="left" w:pos="4080"/>
          <w:tab w:val="left" w:pos="5420"/>
          <w:tab w:val="left" w:pos="9340"/>
          <w:tab w:val="left" w:pos="9920"/>
          <w:tab w:val="left" w:pos="11280"/>
          <w:tab w:val="left" w:pos="13385"/>
        </w:tabs>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部门：湖南省价格成本调查队</w:t>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hint="eastAsia" w:ascii="Times New Roman" w:hAnsi="Times New Roman" w:cs="Times New Roman"/>
          <w:color w:val="000000"/>
          <w:kern w:val="0"/>
          <w:sz w:val="22"/>
        </w:rPr>
        <w:t>单位：万元</w:t>
      </w:r>
    </w:p>
    <w:tbl>
      <w:tblPr>
        <w:tblStyle w:val="15"/>
        <w:tblW w:w="14899" w:type="dxa"/>
        <w:jc w:val="center"/>
        <w:tblInd w:w="0" w:type="dxa"/>
        <w:tblLayout w:type="fixed"/>
        <w:tblCellMar>
          <w:top w:w="0" w:type="dxa"/>
          <w:left w:w="108" w:type="dxa"/>
          <w:bottom w:w="0" w:type="dxa"/>
          <w:right w:w="108" w:type="dxa"/>
        </w:tblCellMar>
      </w:tblPr>
      <w:tblGrid>
        <w:gridCol w:w="3500"/>
        <w:gridCol w:w="580"/>
        <w:gridCol w:w="1054"/>
        <w:gridCol w:w="3622"/>
        <w:gridCol w:w="580"/>
        <w:gridCol w:w="991"/>
        <w:gridCol w:w="1360"/>
        <w:gridCol w:w="1597"/>
        <w:gridCol w:w="1615"/>
      </w:tblGrid>
      <w:tr>
        <w:tblPrEx>
          <w:tblLayout w:type="fixed"/>
          <w:tblCellMar>
            <w:top w:w="0" w:type="dxa"/>
            <w:left w:w="108" w:type="dxa"/>
            <w:bottom w:w="0" w:type="dxa"/>
            <w:right w:w="108" w:type="dxa"/>
          </w:tblCellMar>
        </w:tblPrEx>
        <w:trPr>
          <w:tblHeader/>
          <w:jc w:val="center"/>
        </w:trPr>
        <w:tc>
          <w:tcPr>
            <w:tcW w:w="513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收</w:t>
            </w:r>
            <w:r>
              <w:rPr>
                <w:rFonts w:ascii="Times New Roman" w:hAnsi="Times New Roman" w:cs="Times New Roman"/>
                <w:color w:val="000000"/>
                <w:kern w:val="0"/>
                <w:sz w:val="22"/>
              </w:rPr>
              <w:t xml:space="preserve">     </w:t>
            </w:r>
            <w:r>
              <w:rPr>
                <w:rFonts w:hint="eastAsia" w:ascii="Times New Roman" w:hAnsi="Times New Roman" w:cs="Times New Roman"/>
                <w:color w:val="000000"/>
                <w:kern w:val="0"/>
                <w:sz w:val="22"/>
              </w:rPr>
              <w:t>入</w:t>
            </w:r>
          </w:p>
        </w:tc>
        <w:tc>
          <w:tcPr>
            <w:tcW w:w="9765" w:type="dxa"/>
            <w:gridSpan w:val="6"/>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支</w:t>
            </w:r>
            <w:r>
              <w:rPr>
                <w:rFonts w:ascii="Times New Roman" w:hAnsi="Times New Roman" w:cs="Times New Roman"/>
                <w:color w:val="000000"/>
                <w:kern w:val="0"/>
                <w:sz w:val="22"/>
              </w:rPr>
              <w:t xml:space="preserve">     </w:t>
            </w:r>
            <w:r>
              <w:rPr>
                <w:rFonts w:hint="eastAsia" w:ascii="Times New Roman" w:hAnsi="Times New Roman" w:cs="Times New Roman"/>
                <w:color w:val="000000"/>
                <w:kern w:val="0"/>
                <w:sz w:val="22"/>
              </w:rPr>
              <w:t>出</w:t>
            </w:r>
          </w:p>
        </w:tc>
      </w:tr>
      <w:tr>
        <w:tblPrEx>
          <w:tblLayout w:type="fixed"/>
          <w:tblCellMar>
            <w:top w:w="0" w:type="dxa"/>
            <w:left w:w="108" w:type="dxa"/>
            <w:bottom w:w="0" w:type="dxa"/>
            <w:right w:w="108" w:type="dxa"/>
          </w:tblCellMar>
        </w:tblPrEx>
        <w:trPr>
          <w:tblHeader/>
          <w:jc w:val="center"/>
        </w:trPr>
        <w:tc>
          <w:tcPr>
            <w:tcW w:w="350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w:t>
            </w:r>
          </w:p>
        </w:tc>
        <w:tc>
          <w:tcPr>
            <w:tcW w:w="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行次</w:t>
            </w:r>
          </w:p>
        </w:tc>
        <w:tc>
          <w:tcPr>
            <w:tcW w:w="1054"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金额</w:t>
            </w:r>
          </w:p>
        </w:tc>
        <w:tc>
          <w:tcPr>
            <w:tcW w:w="3622"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w:t>
            </w:r>
          </w:p>
        </w:tc>
        <w:tc>
          <w:tcPr>
            <w:tcW w:w="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行次</w:t>
            </w:r>
          </w:p>
        </w:tc>
        <w:tc>
          <w:tcPr>
            <w:tcW w:w="991"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合计</w:t>
            </w:r>
          </w:p>
        </w:tc>
        <w:tc>
          <w:tcPr>
            <w:tcW w:w="13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一般公共预算财政拨款</w:t>
            </w:r>
          </w:p>
        </w:tc>
        <w:tc>
          <w:tcPr>
            <w:tcW w:w="1597"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政府性基金预算财政拨款</w:t>
            </w:r>
          </w:p>
        </w:tc>
        <w:tc>
          <w:tcPr>
            <w:tcW w:w="1615"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国有资本经营预算财政拨款</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栏次</w:t>
            </w:r>
          </w:p>
        </w:tc>
        <w:tc>
          <w:tcPr>
            <w:tcW w:w="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w:t>
            </w:r>
          </w:p>
        </w:tc>
        <w:tc>
          <w:tcPr>
            <w:tcW w:w="1054"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　</w:t>
            </w:r>
          </w:p>
        </w:tc>
        <w:tc>
          <w:tcPr>
            <w:tcW w:w="3622"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栏次</w:t>
            </w:r>
          </w:p>
        </w:tc>
        <w:tc>
          <w:tcPr>
            <w:tcW w:w="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　</w:t>
            </w:r>
          </w:p>
        </w:tc>
        <w:tc>
          <w:tcPr>
            <w:tcW w:w="991"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w:t>
            </w:r>
          </w:p>
        </w:tc>
        <w:tc>
          <w:tcPr>
            <w:tcW w:w="13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　</w:t>
            </w:r>
          </w:p>
        </w:tc>
        <w:tc>
          <w:tcPr>
            <w:tcW w:w="1597"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4</w:t>
            </w:r>
          </w:p>
        </w:tc>
        <w:tc>
          <w:tcPr>
            <w:tcW w:w="1615"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5</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一、一般公共预算财政拨款</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w:t>
            </w:r>
          </w:p>
        </w:tc>
        <w:tc>
          <w:tcPr>
            <w:tcW w:w="105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480.43</w:t>
            </w: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一、一般公共服务支出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33</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293.68</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293.68</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二、政府性基金预算财政拨款</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w:t>
            </w:r>
          </w:p>
        </w:tc>
        <w:tc>
          <w:tcPr>
            <w:tcW w:w="105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二、外交支出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34</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三、国有资本经营预算财政拨款</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w:t>
            </w:r>
          </w:p>
        </w:tc>
        <w:tc>
          <w:tcPr>
            <w:tcW w:w="105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三、国防支出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35</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四、公共安全支出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36</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五、教育支出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37</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六、科学技术支出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38</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七、文化旅游体育与传媒支出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39</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8</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八、社会保障和就业支出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40</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46.04</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46.04</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9</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九、卫生健康支出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41</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10</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十、节能环保支出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42</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十一、城乡社区支出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43</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12</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十二、农林水支出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44</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13</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十三、交通运输支出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45</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14</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十四、资源勘探工业信息等支出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十五、商业服务业等支出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47</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16</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十六、金融支出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48</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17</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十七、援助其他地区支出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49</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18</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十八、自然资源海洋气象等支出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50</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19</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十九、住房保障支出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51</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二十、粮油物资储备支出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52</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21</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二十一、国有资本经营预算支出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53</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二十二、灾害防治及应急管理支出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54</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23</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二十三、其他支出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55</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center"/>
              <w:rPr>
                <w:rFonts w:ascii="Times New Roman" w:hAnsi="Times New Roman" w:cs="Times New Roman"/>
                <w:b/>
                <w:bCs/>
                <w:color w:val="000000"/>
                <w:kern w:val="0"/>
                <w:sz w:val="20"/>
                <w:szCs w:val="20"/>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24</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二十四、债务还本支出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56</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0"/>
                <w:szCs w:val="20"/>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25</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二十五、债务付息支出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57</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0"/>
                <w:szCs w:val="20"/>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26</w:t>
            </w:r>
          </w:p>
        </w:tc>
        <w:tc>
          <w:tcPr>
            <w:tcW w:w="1054"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二十六、抗疫特别国债安排的支出</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58</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b/>
                <w:bCs/>
                <w:color w:val="000000"/>
                <w:kern w:val="0"/>
                <w:sz w:val="22"/>
              </w:rPr>
            </w:pPr>
            <w:r>
              <w:rPr>
                <w:rFonts w:hint="eastAsia" w:ascii="Times New Roman" w:hAnsi="Times New Roman" w:eastAsia="宋体" w:cs="Times New Roman"/>
                <w:b/>
                <w:bCs/>
                <w:color w:val="000000"/>
                <w:kern w:val="0"/>
                <w:sz w:val="22"/>
                <w:lang w:bidi="ar"/>
              </w:rPr>
              <w:t>本年收入合计</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27</w:t>
            </w:r>
          </w:p>
        </w:tc>
        <w:tc>
          <w:tcPr>
            <w:tcW w:w="105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480.43</w:t>
            </w:r>
          </w:p>
        </w:tc>
        <w:tc>
          <w:tcPr>
            <w:tcW w:w="3622"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b/>
                <w:bCs/>
                <w:color w:val="000000"/>
                <w:kern w:val="0"/>
                <w:sz w:val="22"/>
              </w:rPr>
            </w:pPr>
            <w:r>
              <w:rPr>
                <w:rFonts w:hint="eastAsia" w:ascii="Times New Roman" w:hAnsi="Times New Roman" w:eastAsia="宋体" w:cs="Times New Roman"/>
                <w:b/>
                <w:bCs/>
                <w:color w:val="000000"/>
                <w:kern w:val="0"/>
                <w:sz w:val="22"/>
                <w:lang w:bidi="ar"/>
              </w:rPr>
              <w:t>本年支出合计</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59</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355.02</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355.02</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年初财政拨款结转和结余</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28</w:t>
            </w:r>
          </w:p>
        </w:tc>
        <w:tc>
          <w:tcPr>
            <w:tcW w:w="105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11.23</w:t>
            </w:r>
          </w:p>
        </w:tc>
        <w:tc>
          <w:tcPr>
            <w:tcW w:w="3622"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年末财政拨款结转和结余</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60</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136.64</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136.64</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一般公共预算财政拨款</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29</w:t>
            </w:r>
          </w:p>
        </w:tc>
        <w:tc>
          <w:tcPr>
            <w:tcW w:w="105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11.23</w:t>
            </w:r>
          </w:p>
        </w:tc>
        <w:tc>
          <w:tcPr>
            <w:tcW w:w="3622" w:type="dxa"/>
            <w:tcBorders>
              <w:top w:val="nil"/>
              <w:left w:val="nil"/>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61</w:t>
            </w:r>
          </w:p>
        </w:tc>
        <w:tc>
          <w:tcPr>
            <w:tcW w:w="991"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136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1597"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1615"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政府性基金预算财政拨款</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w:t>
            </w:r>
          </w:p>
        </w:tc>
        <w:tc>
          <w:tcPr>
            <w:tcW w:w="105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3622" w:type="dxa"/>
            <w:tcBorders>
              <w:top w:val="nil"/>
              <w:left w:val="nil"/>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62</w:t>
            </w:r>
          </w:p>
        </w:tc>
        <w:tc>
          <w:tcPr>
            <w:tcW w:w="991"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136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1597"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1615"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国有资本经营预算财政拨款</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w:t>
            </w:r>
          </w:p>
        </w:tc>
        <w:tc>
          <w:tcPr>
            <w:tcW w:w="105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3622" w:type="dxa"/>
            <w:tcBorders>
              <w:top w:val="nil"/>
              <w:left w:val="nil"/>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63</w:t>
            </w:r>
          </w:p>
        </w:tc>
        <w:tc>
          <w:tcPr>
            <w:tcW w:w="991"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1360"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1597"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1615"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rPr>
          <w:jc w:val="center"/>
        </w:trPr>
        <w:tc>
          <w:tcPr>
            <w:tcW w:w="3500" w:type="dxa"/>
            <w:tcBorders>
              <w:top w:val="nil"/>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b/>
                <w:bCs/>
                <w:color w:val="000000"/>
                <w:kern w:val="0"/>
                <w:sz w:val="22"/>
              </w:rPr>
            </w:pPr>
            <w:r>
              <w:rPr>
                <w:rFonts w:hint="eastAsia" w:ascii="Times New Roman" w:hAnsi="Times New Roman" w:eastAsia="宋体" w:cs="Times New Roman"/>
                <w:b/>
                <w:bCs/>
                <w:color w:val="000000"/>
                <w:kern w:val="0"/>
                <w:sz w:val="22"/>
                <w:lang w:bidi="ar"/>
              </w:rPr>
              <w:t>总计</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32</w:t>
            </w:r>
          </w:p>
        </w:tc>
        <w:tc>
          <w:tcPr>
            <w:tcW w:w="105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491.66</w:t>
            </w:r>
          </w:p>
        </w:tc>
        <w:tc>
          <w:tcPr>
            <w:tcW w:w="3622"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b/>
                <w:bCs/>
                <w:color w:val="000000"/>
                <w:kern w:val="0"/>
                <w:sz w:val="22"/>
              </w:rPr>
            </w:pPr>
            <w:r>
              <w:rPr>
                <w:rFonts w:hint="eastAsia" w:ascii="Times New Roman" w:hAnsi="Times New Roman" w:eastAsia="宋体" w:cs="Times New Roman"/>
                <w:b/>
                <w:bCs/>
                <w:color w:val="000000"/>
                <w:kern w:val="0"/>
                <w:sz w:val="22"/>
                <w:lang w:bidi="ar"/>
              </w:rPr>
              <w:t>总计</w:t>
            </w:r>
          </w:p>
        </w:tc>
        <w:tc>
          <w:tcPr>
            <w:tcW w:w="580"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64</w:t>
            </w:r>
          </w:p>
        </w:tc>
        <w:tc>
          <w:tcPr>
            <w:tcW w:w="99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491.66</w:t>
            </w:r>
          </w:p>
        </w:tc>
        <w:tc>
          <w:tcPr>
            <w:tcW w:w="136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491.66</w:t>
            </w:r>
          </w:p>
        </w:tc>
        <w:tc>
          <w:tcPr>
            <w:tcW w:w="159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0.00</w:t>
            </w:r>
          </w:p>
        </w:tc>
        <w:tc>
          <w:tcPr>
            <w:tcW w:w="161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0.00</w:t>
            </w:r>
          </w:p>
        </w:tc>
      </w:tr>
    </w:tbl>
    <w:p>
      <w:pPr>
        <w:widowControl/>
        <w:tabs>
          <w:tab w:val="left" w:pos="14360"/>
        </w:tabs>
        <w:ind w:left="93"/>
        <w:jc w:val="left"/>
        <w:rPr>
          <w:rFonts w:ascii="Times New Roman" w:hAnsi="Times New Roman" w:cs="Times New Roman"/>
          <w:color w:val="000000"/>
          <w:kern w:val="0"/>
          <w:sz w:val="20"/>
          <w:szCs w:val="20"/>
        </w:rPr>
      </w:pPr>
      <w:r>
        <w:rPr>
          <w:rFonts w:hint="eastAsia" w:ascii="Times New Roman" w:hAnsi="Times New Roman" w:cs="Times New Roman"/>
          <w:color w:val="000000"/>
          <w:kern w:val="0"/>
          <w:sz w:val="22"/>
        </w:rPr>
        <w:t>注：本表反映部门本年度一般公共预算财政拨款、政府性基金预算财政拨款和国有资本经营预算财政拨款的总收支和年末结转结余情况。</w:t>
      </w:r>
    </w:p>
    <w:p>
      <w:pPr>
        <w:pStyle w:val="2"/>
        <w:rPr>
          <w:rFonts w:hint="default" w:ascii="Times New Roman" w:hAnsi="Times New Roman"/>
        </w:rPr>
      </w:pPr>
    </w:p>
    <w:p>
      <w:pPr>
        <w:widowControl/>
        <w:jc w:val="center"/>
        <w:rPr>
          <w:rFonts w:ascii="Times New Roman" w:hAnsi="Times New Roman" w:eastAsia="方正小标宋_GBK" w:cs="Times New Roman"/>
          <w:kern w:val="0"/>
          <w:sz w:val="36"/>
          <w:szCs w:val="36"/>
        </w:rPr>
      </w:pPr>
    </w:p>
    <w:p>
      <w:pP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br w:type="page"/>
      </w:r>
    </w:p>
    <w:bookmarkEnd w:id="1"/>
    <w:p>
      <w:pPr>
        <w:widowControl/>
        <w:jc w:val="center"/>
        <w:rPr>
          <w:rFonts w:ascii="Times New Roman" w:hAnsi="Times New Roman" w:eastAsia="方正小标宋简体" w:cs="Times New Roman"/>
          <w:sz w:val="36"/>
          <w:szCs w:val="36"/>
        </w:rPr>
      </w:pPr>
      <w:r>
        <w:rPr>
          <w:rFonts w:hint="eastAsia" w:ascii="Times New Roman" w:hAnsi="Times New Roman" w:eastAsia="方正小标宋_GBK" w:cs="Times New Roman"/>
          <w:kern w:val="0"/>
          <w:sz w:val="36"/>
          <w:szCs w:val="36"/>
        </w:rPr>
        <w:t>一般公共预算财政拨款支出决算表</w:t>
      </w:r>
      <w:r>
        <w:rPr>
          <w:rFonts w:ascii="Times New Roman" w:hAnsi="Times New Roman" w:eastAsia="仿宋_GB2312" w:cs="Times New Roman"/>
          <w:color w:val="000000"/>
          <w:kern w:val="0"/>
          <w:szCs w:val="21"/>
        </w:rPr>
        <w:t xml:space="preserve">  </w:t>
      </w:r>
      <w:r>
        <w:rPr>
          <w:rFonts w:ascii="Times New Roman" w:hAnsi="Times New Roman" w:eastAsia="方正小标宋简体" w:cs="Times New Roman"/>
          <w:sz w:val="36"/>
          <w:szCs w:val="36"/>
        </w:rPr>
        <w:t xml:space="preserve"> </w:t>
      </w:r>
    </w:p>
    <w:tbl>
      <w:tblPr>
        <w:tblStyle w:val="15"/>
        <w:tblW w:w="14880" w:type="dxa"/>
        <w:jc w:val="center"/>
        <w:tblInd w:w="0" w:type="dxa"/>
        <w:tblLayout w:type="fixed"/>
        <w:tblCellMar>
          <w:top w:w="0" w:type="dxa"/>
          <w:left w:w="108" w:type="dxa"/>
          <w:bottom w:w="0" w:type="dxa"/>
          <w:right w:w="108" w:type="dxa"/>
        </w:tblCellMar>
      </w:tblPr>
      <w:tblGrid>
        <w:gridCol w:w="340"/>
        <w:gridCol w:w="340"/>
        <w:gridCol w:w="480"/>
        <w:gridCol w:w="5980"/>
        <w:gridCol w:w="2580"/>
        <w:gridCol w:w="2580"/>
        <w:gridCol w:w="2580"/>
      </w:tblGrid>
      <w:tr>
        <w:tblPrEx>
          <w:tblLayout w:type="fixed"/>
          <w:tblCellMar>
            <w:top w:w="0" w:type="dxa"/>
            <w:left w:w="108" w:type="dxa"/>
            <w:bottom w:w="0" w:type="dxa"/>
            <w:right w:w="108" w:type="dxa"/>
          </w:tblCellMar>
        </w:tblPrEx>
        <w:trPr>
          <w:trHeight w:val="270" w:hRule="atLeast"/>
          <w:tblHeader/>
          <w:jc w:val="center"/>
        </w:trPr>
        <w:tc>
          <w:tcPr>
            <w:tcW w:w="34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34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4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59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25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5160" w:type="dxa"/>
            <w:gridSpan w:val="2"/>
            <w:tcBorders>
              <w:top w:val="nil"/>
              <w:left w:val="nil"/>
              <w:bottom w:val="nil"/>
              <w:right w:val="nil"/>
            </w:tcBorders>
            <w:vAlign w:val="center"/>
          </w:tcPr>
          <w:p>
            <w:pPr>
              <w:widowControl/>
              <w:jc w:val="right"/>
              <w:rPr>
                <w:rFonts w:ascii="Times New Roman" w:hAnsi="Times New Roman" w:cs="Times New Roman"/>
                <w:color w:val="000000"/>
                <w:kern w:val="0"/>
                <w:sz w:val="22"/>
              </w:rPr>
            </w:pPr>
            <w:r>
              <w:rPr>
                <w:rFonts w:hint="eastAsia" w:ascii="Times New Roman" w:hAnsi="Times New Roman" w:cs="Times New Roman"/>
                <w:color w:val="000000"/>
                <w:kern w:val="0"/>
                <w:sz w:val="22"/>
              </w:rPr>
              <w:t>公开</w:t>
            </w:r>
            <w:r>
              <w:rPr>
                <w:rFonts w:ascii="Times New Roman" w:hAnsi="Times New Roman" w:cs="Times New Roman"/>
                <w:color w:val="000000"/>
                <w:kern w:val="0"/>
                <w:sz w:val="22"/>
              </w:rPr>
              <w:t>05</w:t>
            </w:r>
            <w:r>
              <w:rPr>
                <w:rFonts w:hint="eastAsia" w:ascii="Times New Roman" w:hAnsi="Times New Roman" w:cs="Times New Roman"/>
                <w:color w:val="000000"/>
                <w:kern w:val="0"/>
                <w:sz w:val="22"/>
              </w:rPr>
              <w:t>表</w:t>
            </w:r>
          </w:p>
        </w:tc>
      </w:tr>
      <w:tr>
        <w:tblPrEx>
          <w:tblLayout w:type="fixed"/>
          <w:tblCellMar>
            <w:top w:w="0" w:type="dxa"/>
            <w:left w:w="108" w:type="dxa"/>
            <w:bottom w:w="0" w:type="dxa"/>
            <w:right w:w="108" w:type="dxa"/>
          </w:tblCellMar>
        </w:tblPrEx>
        <w:trPr>
          <w:trHeight w:val="375" w:hRule="atLeast"/>
          <w:tblHeader/>
          <w:jc w:val="center"/>
        </w:trPr>
        <w:tc>
          <w:tcPr>
            <w:tcW w:w="7140" w:type="dxa"/>
            <w:gridSpan w:val="4"/>
            <w:tcBorders>
              <w:top w:val="nil"/>
              <w:left w:val="nil"/>
              <w:bottom w:val="single" w:color="auto" w:sz="4" w:space="0"/>
              <w:right w:val="nil"/>
            </w:tcBorders>
            <w:vAlign w:val="center"/>
          </w:tcPr>
          <w:p>
            <w:pPr>
              <w:widowControl/>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部门：湖南省价格成本调查队</w:t>
            </w:r>
          </w:p>
        </w:tc>
        <w:tc>
          <w:tcPr>
            <w:tcW w:w="25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5160" w:type="dxa"/>
            <w:gridSpan w:val="2"/>
            <w:tcBorders>
              <w:top w:val="nil"/>
              <w:left w:val="nil"/>
              <w:bottom w:val="single" w:color="auto" w:sz="4" w:space="0"/>
              <w:right w:val="nil"/>
            </w:tcBorders>
            <w:vAlign w:val="center"/>
          </w:tcPr>
          <w:p>
            <w:pPr>
              <w:widowControl/>
              <w:jc w:val="right"/>
              <w:rPr>
                <w:rFonts w:ascii="Times New Roman" w:hAnsi="Times New Roman" w:cs="Times New Roman"/>
                <w:color w:val="000000"/>
                <w:kern w:val="0"/>
                <w:sz w:val="22"/>
              </w:rPr>
            </w:pPr>
            <w:r>
              <w:rPr>
                <w:rFonts w:hint="eastAsia" w:ascii="Times New Roman" w:hAnsi="Times New Roman" w:cs="Times New Roman"/>
                <w:color w:val="000000"/>
                <w:kern w:val="0"/>
                <w:sz w:val="22"/>
              </w:rPr>
              <w:t>单位：万元</w:t>
            </w:r>
          </w:p>
        </w:tc>
      </w:tr>
      <w:tr>
        <w:tblPrEx>
          <w:tblLayout w:type="fixed"/>
          <w:tblCellMar>
            <w:top w:w="0" w:type="dxa"/>
            <w:left w:w="108" w:type="dxa"/>
            <w:bottom w:w="0" w:type="dxa"/>
            <w:right w:w="108" w:type="dxa"/>
          </w:tblCellMar>
        </w:tblPrEx>
        <w:trPr>
          <w:trHeight w:val="360" w:hRule="atLeast"/>
          <w:tblHeader/>
          <w:jc w:val="center"/>
        </w:trPr>
        <w:tc>
          <w:tcPr>
            <w:tcW w:w="714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w:t>
            </w:r>
          </w:p>
        </w:tc>
        <w:tc>
          <w:tcPr>
            <w:tcW w:w="7740" w:type="dxa"/>
            <w:gridSpan w:val="3"/>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本年支出</w:t>
            </w:r>
          </w:p>
        </w:tc>
      </w:tr>
      <w:tr>
        <w:tblPrEx>
          <w:tblLayout w:type="fixed"/>
          <w:tblCellMar>
            <w:top w:w="0" w:type="dxa"/>
            <w:left w:w="108" w:type="dxa"/>
            <w:bottom w:w="0" w:type="dxa"/>
            <w:right w:w="108" w:type="dxa"/>
          </w:tblCellMar>
        </w:tblPrEx>
        <w:trPr>
          <w:trHeight w:val="360" w:hRule="atLeast"/>
          <w:tblHeader/>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rPr>
              <w:t>科目代码</w:t>
            </w:r>
          </w:p>
        </w:tc>
        <w:tc>
          <w:tcPr>
            <w:tcW w:w="59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科目名称</w:t>
            </w:r>
          </w:p>
        </w:tc>
        <w:tc>
          <w:tcPr>
            <w:tcW w:w="2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小计</w:t>
            </w:r>
          </w:p>
        </w:tc>
        <w:tc>
          <w:tcPr>
            <w:tcW w:w="2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基本支出</w:t>
            </w:r>
          </w:p>
        </w:tc>
        <w:tc>
          <w:tcPr>
            <w:tcW w:w="2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项目支出</w:t>
            </w:r>
          </w:p>
        </w:tc>
      </w:tr>
      <w:tr>
        <w:tblPrEx>
          <w:tblLayout w:type="fixed"/>
          <w:tblCellMar>
            <w:top w:w="0" w:type="dxa"/>
            <w:left w:w="108" w:type="dxa"/>
            <w:bottom w:w="0" w:type="dxa"/>
            <w:right w:w="108" w:type="dxa"/>
          </w:tblCellMar>
        </w:tblPrEx>
        <w:trPr>
          <w:trHeight w:val="360" w:hRule="atLeast"/>
          <w:tblHeader/>
          <w:jc w:val="center"/>
        </w:trPr>
        <w:tc>
          <w:tcPr>
            <w:tcW w:w="714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栏次</w:t>
            </w:r>
          </w:p>
        </w:tc>
        <w:tc>
          <w:tcPr>
            <w:tcW w:w="2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w:t>
            </w:r>
          </w:p>
        </w:tc>
        <w:tc>
          <w:tcPr>
            <w:tcW w:w="2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w:t>
            </w:r>
          </w:p>
        </w:tc>
        <w:tc>
          <w:tcPr>
            <w:tcW w:w="25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3</w:t>
            </w:r>
          </w:p>
        </w:tc>
      </w:tr>
      <w:tr>
        <w:tblPrEx>
          <w:tblLayout w:type="fixed"/>
          <w:tblCellMar>
            <w:top w:w="0" w:type="dxa"/>
            <w:left w:w="108" w:type="dxa"/>
            <w:bottom w:w="0" w:type="dxa"/>
            <w:right w:w="108" w:type="dxa"/>
          </w:tblCellMar>
        </w:tblPrEx>
        <w:trPr>
          <w:trHeight w:val="360" w:hRule="atLeast"/>
          <w:jc w:val="center"/>
        </w:trPr>
        <w:tc>
          <w:tcPr>
            <w:tcW w:w="7140" w:type="dxa"/>
            <w:gridSpan w:val="4"/>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合计</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355.02</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241.71</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b/>
                <w:bCs/>
                <w:color w:val="000000"/>
                <w:kern w:val="0"/>
                <w:sz w:val="22"/>
                <w:lang w:bidi="ar"/>
              </w:rPr>
              <w:t>113.31</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一般公共服务支出</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293.68</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180.38</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113.31</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20104</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发展与改革事务</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293.68</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180.38</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113.31</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2010401</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行政运行</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180.38</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180.38</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2010499</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其他发展与改革事务支出</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113.31</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113.31</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社会保障和就业支出</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46.04</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46.04</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20805</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行政事业单位养老支出</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46.04</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46.04</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2080501</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行政单位离退休</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7.72</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7.72</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2080505</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机关事业单位基本养老保险缴费支出</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38.32</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38.32</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221</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住房保障支出</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22102</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住房改革支出</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360" w:hRule="atLeast"/>
          <w:jc w:val="center"/>
        </w:trPr>
        <w:tc>
          <w:tcPr>
            <w:tcW w:w="1160" w:type="dxa"/>
            <w:gridSpan w:val="3"/>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2210201</w:t>
            </w:r>
          </w:p>
        </w:tc>
        <w:tc>
          <w:tcPr>
            <w:tcW w:w="5980"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住房公积金</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25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bl>
    <w:p>
      <w:pPr>
        <w:widowControl/>
        <w:ind w:firstLine="220" w:firstLineChars="100"/>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注：本表反映部门本年度一般公共预算财政拨款支出情况。</w:t>
      </w:r>
    </w:p>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p>
      <w:pPr>
        <w:widowControl/>
        <w:jc w:val="center"/>
        <w:rPr>
          <w:rFonts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一般公共预算财政拨款基本支出决算明细表</w:t>
      </w:r>
    </w:p>
    <w:p>
      <w:pPr>
        <w:widowControl/>
        <w:tabs>
          <w:tab w:val="left" w:pos="830"/>
          <w:tab w:val="left" w:pos="4527"/>
          <w:tab w:val="left" w:pos="5733"/>
          <w:tab w:val="left" w:pos="6499"/>
          <w:tab w:val="left" w:pos="8946"/>
          <w:tab w:val="left" w:pos="10080"/>
          <w:tab w:val="left" w:pos="13580"/>
        </w:tabs>
        <w:jc w:val="left"/>
        <w:rPr>
          <w:rFonts w:ascii="Times New Roman" w:hAnsi="Times New Roman" w:cs="Times New Roman"/>
          <w:color w:val="000000"/>
          <w:kern w:val="0"/>
          <w:sz w:val="22"/>
        </w:rPr>
      </w:pP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hint="eastAsia" w:ascii="Times New Roman" w:hAnsi="Times New Roman" w:cs="Times New Roman"/>
          <w:color w:val="000000"/>
          <w:kern w:val="0"/>
          <w:sz w:val="22"/>
        </w:rPr>
        <w:t>公开</w:t>
      </w:r>
      <w:r>
        <w:rPr>
          <w:rFonts w:ascii="Times New Roman" w:hAnsi="Times New Roman" w:cs="Times New Roman"/>
          <w:color w:val="000000"/>
          <w:kern w:val="0"/>
          <w:sz w:val="22"/>
        </w:rPr>
        <w:t>06</w:t>
      </w:r>
      <w:r>
        <w:rPr>
          <w:rFonts w:hint="eastAsia" w:ascii="Times New Roman" w:hAnsi="Times New Roman" w:cs="Times New Roman"/>
          <w:color w:val="000000"/>
          <w:kern w:val="0"/>
          <w:sz w:val="22"/>
        </w:rPr>
        <w:t>表</w:t>
      </w:r>
    </w:p>
    <w:p>
      <w:pPr>
        <w:widowControl/>
        <w:tabs>
          <w:tab w:val="left" w:pos="4527"/>
          <w:tab w:val="left" w:pos="5733"/>
          <w:tab w:val="left" w:pos="6499"/>
          <w:tab w:val="left" w:pos="8946"/>
          <w:tab w:val="left" w:pos="10080"/>
          <w:tab w:val="left" w:pos="13475"/>
        </w:tabs>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部门：湖南省价格成本调查队</w:t>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hint="eastAsia" w:ascii="Times New Roman" w:hAnsi="Times New Roman" w:cs="Times New Roman"/>
          <w:color w:val="000000"/>
          <w:kern w:val="0"/>
          <w:sz w:val="22"/>
        </w:rPr>
        <w:t>单位：万元</w:t>
      </w:r>
    </w:p>
    <w:tbl>
      <w:tblPr>
        <w:tblStyle w:val="15"/>
        <w:tblW w:w="15041" w:type="dxa"/>
        <w:jc w:val="center"/>
        <w:tblInd w:w="0" w:type="dxa"/>
        <w:tblLayout w:type="fixed"/>
        <w:tblCellMar>
          <w:top w:w="0" w:type="dxa"/>
          <w:left w:w="108" w:type="dxa"/>
          <w:bottom w:w="0" w:type="dxa"/>
          <w:right w:w="108" w:type="dxa"/>
        </w:tblCellMar>
      </w:tblPr>
      <w:tblGrid>
        <w:gridCol w:w="830"/>
        <w:gridCol w:w="3697"/>
        <w:gridCol w:w="1206"/>
        <w:gridCol w:w="766"/>
        <w:gridCol w:w="2447"/>
        <w:gridCol w:w="1134"/>
        <w:gridCol w:w="766"/>
        <w:gridCol w:w="2967"/>
        <w:gridCol w:w="1228"/>
      </w:tblGrid>
      <w:tr>
        <w:tblPrEx>
          <w:tblLayout w:type="fixed"/>
          <w:tblCellMar>
            <w:top w:w="0" w:type="dxa"/>
            <w:left w:w="108" w:type="dxa"/>
            <w:bottom w:w="0" w:type="dxa"/>
            <w:right w:w="108" w:type="dxa"/>
          </w:tblCellMar>
        </w:tblPrEx>
        <w:trPr>
          <w:trHeight w:val="425" w:hRule="atLeast"/>
          <w:tblHeader/>
          <w:jc w:val="center"/>
        </w:trPr>
        <w:tc>
          <w:tcPr>
            <w:tcW w:w="452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人员经费</w:t>
            </w:r>
          </w:p>
        </w:tc>
        <w:tc>
          <w:tcPr>
            <w:tcW w:w="120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　</w:t>
            </w:r>
          </w:p>
        </w:tc>
        <w:tc>
          <w:tcPr>
            <w:tcW w:w="9308" w:type="dxa"/>
            <w:gridSpan w:val="6"/>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公用经费</w:t>
            </w:r>
          </w:p>
        </w:tc>
      </w:tr>
      <w:tr>
        <w:tblPrEx>
          <w:tblLayout w:type="fixed"/>
          <w:tblCellMar>
            <w:top w:w="0" w:type="dxa"/>
            <w:left w:w="108" w:type="dxa"/>
            <w:bottom w:w="0" w:type="dxa"/>
            <w:right w:w="108" w:type="dxa"/>
          </w:tblCellMar>
        </w:tblPrEx>
        <w:trPr>
          <w:trHeight w:val="312" w:hRule="atLeast"/>
          <w:tblHeader/>
          <w:jc w:val="center"/>
        </w:trPr>
        <w:tc>
          <w:tcPr>
            <w:tcW w:w="830"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rPr>
              <w:t>科目代码</w:t>
            </w:r>
          </w:p>
        </w:tc>
        <w:tc>
          <w:tcPr>
            <w:tcW w:w="3697"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科目名称</w:t>
            </w:r>
          </w:p>
        </w:tc>
        <w:tc>
          <w:tcPr>
            <w:tcW w:w="1206"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决算数</w:t>
            </w:r>
          </w:p>
        </w:tc>
        <w:tc>
          <w:tcPr>
            <w:tcW w:w="766"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科目代码</w:t>
            </w:r>
          </w:p>
        </w:tc>
        <w:tc>
          <w:tcPr>
            <w:tcW w:w="2447"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科目名称</w:t>
            </w:r>
          </w:p>
        </w:tc>
        <w:tc>
          <w:tcPr>
            <w:tcW w:w="1134"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决算数</w:t>
            </w:r>
          </w:p>
        </w:tc>
        <w:tc>
          <w:tcPr>
            <w:tcW w:w="766"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科目代码</w:t>
            </w:r>
          </w:p>
        </w:tc>
        <w:tc>
          <w:tcPr>
            <w:tcW w:w="2967"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科目名称</w:t>
            </w:r>
          </w:p>
        </w:tc>
        <w:tc>
          <w:tcPr>
            <w:tcW w:w="1228"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决算数</w:t>
            </w:r>
          </w:p>
        </w:tc>
      </w:tr>
      <w:tr>
        <w:tblPrEx>
          <w:tblLayout w:type="fixed"/>
          <w:tblCellMar>
            <w:top w:w="0" w:type="dxa"/>
            <w:left w:w="108" w:type="dxa"/>
            <w:bottom w:w="0" w:type="dxa"/>
            <w:right w:w="108" w:type="dxa"/>
          </w:tblCellMar>
        </w:tblPrEx>
        <w:trPr>
          <w:trHeight w:val="312" w:hRule="atLeast"/>
          <w:tblHeader/>
          <w:jc w:val="center"/>
        </w:trPr>
        <w:tc>
          <w:tcPr>
            <w:tcW w:w="83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369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206"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766"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244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766"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296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22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工资福利支出</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173.31</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商品和服务支出</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60.68</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307</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债务利息及费用支出</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30101</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基本工资</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47.00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30201</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办公费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4.69</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30701</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国内债务付息</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30102</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津贴补贴</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35.53</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30202</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印刷费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6.23</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30702</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国外债务付息</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30103</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奖金</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28.16</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30203</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咨询费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资本性支出</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30106</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伙食补助费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6.24</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30204</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手续费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31001</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房屋建筑物购建</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30107</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绩效工资</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30205</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水费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31002</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办公设备购置</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30108</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机关事业单位基本养老保险缴费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14.00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30206</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电费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31003</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专用设备购置</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30109</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职业年金缴费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30207</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邮电费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0.04</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31005</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基础设施建设</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30110</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职工基本医疗保险缴费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22.59</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30208</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取暖费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31006</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大型修缮</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30111</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公务员医疗补助缴费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30209</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物业管理费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0.80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31007</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信息网络及软件购置更新</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30112</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其他社会保障缴费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1.73</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30211</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差旅费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8.59</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31008</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物资储备</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30113</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住房公积金</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15.30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30212</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因公出国（境）费用</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31009</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土地补偿</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30114</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医疗费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30213</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维修（护）费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0.17</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31010</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安置补助</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30199</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其他工资福利支出</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2.77</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30214</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租赁费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31011</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地上附着物和青苗补偿</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对个人和家庭的补助</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7.72</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30215</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会议费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7.80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31012</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拆迁补偿</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30301</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离休费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30216</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培训费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31013</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公务用车购置</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30302</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退休费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30217</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公务接待费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0.34</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31019</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其他交通工具购置</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30303</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退职（役）费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30218</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专用材料费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31021</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文物和陈列品购置</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30304</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抚恤金</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30224</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被装购置费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31022</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无形资产购置</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30305</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生活补助</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30225</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专用燃料费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31099</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其他资本性支出</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30306</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救济费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30226</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劳务费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8.29</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399</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其他支出</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30307</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医疗费补助</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30227</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委托业务费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39907</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国家赔偿费用支出</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30308</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助学金</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30228</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工会经费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2.34</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39908</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对民间非营利组织和群众性自治组织补贴</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30309</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奖励金</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30229</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福利费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0.69</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39909</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经常性赠与</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30310</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个人农业生产补贴</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30231</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公务用车运行维护费</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4.14</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39910</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资本性赠与</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30311</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代缴社会保险费</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30239</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其他交通费用</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8.03</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39999</w:t>
            </w:r>
          </w:p>
        </w:tc>
        <w:tc>
          <w:tcPr>
            <w:tcW w:w="296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其他支出</w:t>
            </w:r>
          </w:p>
        </w:tc>
        <w:tc>
          <w:tcPr>
            <w:tcW w:w="122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30399</w:t>
            </w:r>
          </w:p>
        </w:tc>
        <w:tc>
          <w:tcPr>
            <w:tcW w:w="369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其他对个人和家庭的补助</w:t>
            </w:r>
          </w:p>
        </w:tc>
        <w:tc>
          <w:tcPr>
            <w:tcW w:w="1206"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7.72</w:t>
            </w: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30240</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税金及附加费用</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766" w:type="dxa"/>
            <w:tcBorders>
              <w:top w:val="nil"/>
              <w:left w:val="nil"/>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2967" w:type="dxa"/>
            <w:tcBorders>
              <w:top w:val="nil"/>
              <w:left w:val="nil"/>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1228"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rPr>
          <w:trHeight w:val="425" w:hRule="atLeast"/>
          <w:jc w:val="center"/>
        </w:trPr>
        <w:tc>
          <w:tcPr>
            <w:tcW w:w="830" w:type="dxa"/>
            <w:tcBorders>
              <w:top w:val="nil"/>
              <w:left w:val="single" w:color="auto" w:sz="4" w:space="0"/>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3697" w:type="dxa"/>
            <w:tcBorders>
              <w:top w:val="nil"/>
              <w:left w:val="nil"/>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1206"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c>
          <w:tcPr>
            <w:tcW w:w="766"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30299</w:t>
            </w:r>
          </w:p>
        </w:tc>
        <w:tc>
          <w:tcPr>
            <w:tcW w:w="2447" w:type="dxa"/>
            <w:tcBorders>
              <w:top w:val="nil"/>
              <w:left w:val="nil"/>
              <w:bottom w:val="single" w:color="auto" w:sz="4" w:space="0"/>
              <w:right w:val="single" w:color="auto" w:sz="4" w:space="0"/>
            </w:tcBorders>
            <w:vAlign w:val="center"/>
          </w:tcPr>
          <w:p>
            <w:pPr>
              <w:widowControl/>
              <w:jc w:val="lef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 xml:space="preserve">  </w:t>
            </w:r>
            <w:r>
              <w:rPr>
                <w:rFonts w:hint="eastAsia" w:ascii="Times New Roman" w:hAnsi="Times New Roman" w:eastAsia="宋体" w:cs="Times New Roman"/>
                <w:color w:val="000000"/>
                <w:kern w:val="0"/>
                <w:sz w:val="22"/>
                <w:lang w:bidi="ar"/>
              </w:rPr>
              <w:t>其他商品和服务支出</w:t>
            </w:r>
          </w:p>
        </w:tc>
        <w:tc>
          <w:tcPr>
            <w:tcW w:w="1134"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8.53</w:t>
            </w:r>
          </w:p>
        </w:tc>
        <w:tc>
          <w:tcPr>
            <w:tcW w:w="766" w:type="dxa"/>
            <w:tcBorders>
              <w:top w:val="nil"/>
              <w:left w:val="nil"/>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2967" w:type="dxa"/>
            <w:tcBorders>
              <w:top w:val="nil"/>
              <w:left w:val="nil"/>
              <w:bottom w:val="single" w:color="auto" w:sz="4" w:space="0"/>
              <w:right w:val="single" w:color="auto" w:sz="4" w:space="0"/>
            </w:tcBorders>
            <w:vAlign w:val="center"/>
          </w:tcPr>
          <w:p>
            <w:pPr>
              <w:jc w:val="left"/>
              <w:rPr>
                <w:rFonts w:ascii="Times New Roman" w:hAnsi="Times New Roman" w:cs="Times New Roman"/>
                <w:color w:val="000000"/>
                <w:kern w:val="0"/>
                <w:sz w:val="22"/>
              </w:rPr>
            </w:pPr>
          </w:p>
        </w:tc>
        <w:tc>
          <w:tcPr>
            <w:tcW w:w="1228" w:type="dxa"/>
            <w:tcBorders>
              <w:top w:val="nil"/>
              <w:left w:val="nil"/>
              <w:bottom w:val="single" w:color="auto" w:sz="4" w:space="0"/>
              <w:right w:val="single" w:color="auto" w:sz="4" w:space="0"/>
            </w:tcBorders>
            <w:vAlign w:val="center"/>
          </w:tcPr>
          <w:p>
            <w:pPr>
              <w:jc w:val="right"/>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rPr>
          <w:trHeight w:val="425" w:hRule="atLeast"/>
          <w:jc w:val="center"/>
        </w:trPr>
        <w:tc>
          <w:tcPr>
            <w:tcW w:w="4527"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人员经费合计</w:t>
            </w:r>
          </w:p>
        </w:tc>
        <w:tc>
          <w:tcPr>
            <w:tcW w:w="1206" w:type="dxa"/>
            <w:tcBorders>
              <w:top w:val="single" w:color="auto" w:sz="4" w:space="0"/>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181.03</w:t>
            </w:r>
          </w:p>
        </w:tc>
        <w:tc>
          <w:tcPr>
            <w:tcW w:w="8080"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Times New Roman" w:hAnsi="Times New Roman" w:cs="Times New Roman"/>
                <w:color w:val="000000"/>
                <w:kern w:val="0"/>
                <w:sz w:val="22"/>
              </w:rPr>
            </w:pPr>
            <w:r>
              <w:rPr>
                <w:rFonts w:hint="eastAsia" w:ascii="Times New Roman" w:hAnsi="Times New Roman" w:eastAsia="宋体" w:cs="Times New Roman"/>
                <w:color w:val="000000"/>
                <w:kern w:val="0"/>
                <w:sz w:val="22"/>
                <w:lang w:bidi="ar"/>
              </w:rPr>
              <w:t>公用经费合计</w:t>
            </w:r>
          </w:p>
        </w:tc>
        <w:tc>
          <w:tcPr>
            <w:tcW w:w="1228" w:type="dxa"/>
            <w:tcBorders>
              <w:top w:val="single" w:color="auto" w:sz="4" w:space="0"/>
              <w:left w:val="nil"/>
              <w:bottom w:val="single" w:color="auto" w:sz="4" w:space="0"/>
              <w:right w:val="single" w:color="auto" w:sz="4" w:space="0"/>
            </w:tcBorders>
            <w:vAlign w:val="center"/>
          </w:tcPr>
          <w:p>
            <w:pPr>
              <w:widowControl/>
              <w:jc w:val="right"/>
              <w:textAlignment w:val="center"/>
              <w:rPr>
                <w:rFonts w:ascii="Times New Roman" w:hAnsi="Times New Roman" w:cs="Times New Roman"/>
                <w:b/>
                <w:bCs/>
                <w:color w:val="000000"/>
                <w:kern w:val="0"/>
                <w:sz w:val="22"/>
              </w:rPr>
            </w:pPr>
            <w:r>
              <w:rPr>
                <w:rFonts w:ascii="Times New Roman" w:hAnsi="Times New Roman" w:eastAsia="宋体" w:cs="Times New Roman"/>
                <w:color w:val="000000"/>
                <w:kern w:val="0"/>
                <w:sz w:val="22"/>
                <w:lang w:bidi="ar"/>
              </w:rPr>
              <w:t>60.68</w:t>
            </w:r>
          </w:p>
        </w:tc>
      </w:tr>
    </w:tbl>
    <w:p>
      <w:pPr>
        <w:widowControl/>
        <w:ind w:firstLine="200" w:firstLineChars="100"/>
        <w:jc w:val="left"/>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注：本表反映部门本年度一般公共预算财政拨款基本支出明细情况。</w:t>
      </w:r>
    </w:p>
    <w:p>
      <w:pPr>
        <w:pStyle w:val="2"/>
        <w:rPr>
          <w:rFonts w:hint="default" w:ascii="Times New Roman" w:hAnsi="Times New Roman"/>
        </w:rPr>
      </w:pPr>
    </w:p>
    <w:p>
      <w:pPr>
        <w:rPr>
          <w:rFonts w:ascii="Times New Roman" w:hAnsi="Times New Roman" w:eastAsia="方正小标宋_GBK" w:cs="Times New Roman"/>
          <w:color w:val="000000"/>
          <w:kern w:val="0"/>
          <w:sz w:val="36"/>
          <w:szCs w:val="36"/>
        </w:rPr>
      </w:pPr>
      <w:r>
        <w:rPr>
          <w:rFonts w:ascii="Times New Roman" w:hAnsi="Times New Roman" w:eastAsia="方正小标宋_GBK" w:cs="Times New Roman"/>
          <w:color w:val="000000"/>
          <w:kern w:val="0"/>
          <w:sz w:val="36"/>
          <w:szCs w:val="36"/>
        </w:rPr>
        <w:br w:type="page"/>
      </w:r>
    </w:p>
    <w:p>
      <w:pPr>
        <w:pStyle w:val="2"/>
        <w:jc w:val="center"/>
        <w:rPr>
          <w:rFonts w:hint="default" w:ascii="Times New Roman" w:hAnsi="Times New Roman" w:eastAsia="方正小标宋简体"/>
          <w:sz w:val="36"/>
          <w:szCs w:val="36"/>
        </w:rPr>
      </w:pPr>
      <w:r>
        <w:rPr>
          <w:rFonts w:ascii="Times New Roman" w:hAnsi="Times New Roman" w:eastAsia="方正小标宋简体"/>
          <w:sz w:val="36"/>
          <w:szCs w:val="36"/>
        </w:rPr>
        <w:t>政府性基金预算财政拨款收入支出决算表</w:t>
      </w:r>
    </w:p>
    <w:p>
      <w:pPr>
        <w:widowControl/>
        <w:tabs>
          <w:tab w:val="left" w:pos="767"/>
          <w:tab w:val="left" w:pos="4527"/>
          <w:tab w:val="left" w:pos="5733"/>
          <w:tab w:val="left" w:pos="6499"/>
          <w:tab w:val="left" w:pos="8946"/>
          <w:tab w:val="left" w:pos="10080"/>
          <w:tab w:val="left" w:pos="10846"/>
        </w:tabs>
        <w:jc w:val="center"/>
        <w:rPr>
          <w:rFonts w:ascii="Times New Roman" w:hAnsi="Times New Roman" w:cs="Times New Roman"/>
          <w:color w:val="000000"/>
          <w:kern w:val="0"/>
          <w:sz w:val="22"/>
        </w:rPr>
      </w:pPr>
      <w:r>
        <w:rPr>
          <w:rFonts w:ascii="Times New Roman" w:hAnsi="Times New Roman" w:cs="Times New Roman"/>
          <w:color w:val="000000"/>
          <w:kern w:val="0"/>
          <w:sz w:val="22"/>
        </w:rPr>
        <w:t xml:space="preserve">                                                                                                                    </w:t>
      </w:r>
      <w:r>
        <w:rPr>
          <w:rFonts w:hint="eastAsia" w:ascii="Times New Roman" w:hAnsi="Times New Roman" w:cs="Times New Roman"/>
          <w:color w:val="000000"/>
          <w:kern w:val="0"/>
          <w:sz w:val="22"/>
        </w:rPr>
        <w:t>公开</w:t>
      </w:r>
      <w:r>
        <w:rPr>
          <w:rFonts w:ascii="Times New Roman" w:hAnsi="Times New Roman" w:cs="Times New Roman"/>
          <w:color w:val="000000"/>
          <w:kern w:val="0"/>
          <w:sz w:val="22"/>
        </w:rPr>
        <w:t>07</w:t>
      </w:r>
      <w:r>
        <w:rPr>
          <w:rFonts w:hint="eastAsia" w:ascii="Times New Roman" w:hAnsi="Times New Roman" w:cs="Times New Roman"/>
          <w:color w:val="000000"/>
          <w:kern w:val="0"/>
          <w:sz w:val="22"/>
        </w:rPr>
        <w:t>表</w:t>
      </w:r>
    </w:p>
    <w:p>
      <w:pPr>
        <w:widowControl/>
        <w:tabs>
          <w:tab w:val="left" w:pos="4527"/>
          <w:tab w:val="left" w:pos="5733"/>
          <w:tab w:val="left" w:pos="6499"/>
          <w:tab w:val="left" w:pos="8946"/>
          <w:tab w:val="left" w:pos="10080"/>
          <w:tab w:val="left" w:pos="13475"/>
        </w:tabs>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部门：湖南省发展和改革委员会</w:t>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hint="eastAsia" w:ascii="Times New Roman" w:hAnsi="Times New Roman" w:cs="Times New Roman"/>
          <w:color w:val="000000"/>
          <w:kern w:val="0"/>
          <w:sz w:val="22"/>
        </w:rPr>
        <w:t>单位：万元</w:t>
      </w:r>
    </w:p>
    <w:tbl>
      <w:tblPr>
        <w:tblStyle w:val="15"/>
        <w:tblW w:w="14621" w:type="dxa"/>
        <w:tblInd w:w="93" w:type="dxa"/>
        <w:shd w:val="clear" w:color="auto" w:fill="FFFFFF"/>
        <w:tblLayout w:type="fixed"/>
        <w:tblCellMar>
          <w:top w:w="0" w:type="dxa"/>
          <w:left w:w="108" w:type="dxa"/>
          <w:bottom w:w="0" w:type="dxa"/>
          <w:right w:w="108" w:type="dxa"/>
        </w:tblCellMar>
      </w:tblPr>
      <w:tblGrid>
        <w:gridCol w:w="1440"/>
        <w:gridCol w:w="2261"/>
        <w:gridCol w:w="2000"/>
        <w:gridCol w:w="1680"/>
        <w:gridCol w:w="1680"/>
        <w:gridCol w:w="1680"/>
        <w:gridCol w:w="1680"/>
        <w:gridCol w:w="2200"/>
      </w:tblGrid>
      <w:tr>
        <w:tblPrEx>
          <w:shd w:val="clear" w:color="auto" w:fill="FFFFFF"/>
          <w:tblLayout w:type="fixed"/>
          <w:tblCellMar>
            <w:top w:w="0" w:type="dxa"/>
            <w:left w:w="108" w:type="dxa"/>
            <w:bottom w:w="0" w:type="dxa"/>
            <w:right w:w="108" w:type="dxa"/>
          </w:tblCellMar>
        </w:tblPrEx>
        <w:tc>
          <w:tcPr>
            <w:tcW w:w="3701"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w:t>
            </w:r>
          </w:p>
        </w:tc>
        <w:tc>
          <w:tcPr>
            <w:tcW w:w="200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年初结转和结余</w:t>
            </w:r>
          </w:p>
        </w:tc>
        <w:tc>
          <w:tcPr>
            <w:tcW w:w="168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本年收入</w:t>
            </w:r>
          </w:p>
        </w:tc>
        <w:tc>
          <w:tcPr>
            <w:tcW w:w="5040" w:type="dxa"/>
            <w:gridSpan w:val="3"/>
            <w:tcBorders>
              <w:top w:val="single" w:color="auto" w:sz="4" w:space="0"/>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本年支出</w:t>
            </w:r>
          </w:p>
        </w:tc>
        <w:tc>
          <w:tcPr>
            <w:tcW w:w="220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年末结转和结余</w:t>
            </w:r>
          </w:p>
        </w:tc>
      </w:tr>
      <w:tr>
        <w:tblPrEx>
          <w:tblLayout w:type="fixed"/>
          <w:tblCellMar>
            <w:top w:w="0" w:type="dxa"/>
            <w:left w:w="108" w:type="dxa"/>
            <w:bottom w:w="0" w:type="dxa"/>
            <w:right w:w="108" w:type="dxa"/>
          </w:tblCellMar>
        </w:tblPrEx>
        <w:tc>
          <w:tcPr>
            <w:tcW w:w="144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科目代码</w:t>
            </w:r>
          </w:p>
        </w:tc>
        <w:tc>
          <w:tcPr>
            <w:tcW w:w="2261"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科目名称</w:t>
            </w:r>
          </w:p>
        </w:tc>
        <w:tc>
          <w:tcPr>
            <w:tcW w:w="200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p>
        </w:tc>
        <w:tc>
          <w:tcPr>
            <w:tcW w:w="168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小计</w:t>
            </w: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基本支出</w:t>
            </w: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项目支出</w:t>
            </w:r>
          </w:p>
        </w:tc>
        <w:tc>
          <w:tcPr>
            <w:tcW w:w="220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c>
          <w:tcPr>
            <w:tcW w:w="3701"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栏次</w:t>
            </w:r>
          </w:p>
        </w:tc>
        <w:tc>
          <w:tcPr>
            <w:tcW w:w="200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w:t>
            </w: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w:t>
            </w: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3</w:t>
            </w: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4</w:t>
            </w: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5</w:t>
            </w:r>
          </w:p>
        </w:tc>
        <w:tc>
          <w:tcPr>
            <w:tcW w:w="220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6</w:t>
            </w:r>
          </w:p>
        </w:tc>
      </w:tr>
      <w:tr>
        <w:tblPrEx>
          <w:tblLayout w:type="fixed"/>
          <w:tblCellMar>
            <w:top w:w="0" w:type="dxa"/>
            <w:left w:w="108" w:type="dxa"/>
            <w:bottom w:w="0" w:type="dxa"/>
            <w:right w:w="108" w:type="dxa"/>
          </w:tblCellMar>
        </w:tblPrEx>
        <w:tc>
          <w:tcPr>
            <w:tcW w:w="3701"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合计</w:t>
            </w:r>
          </w:p>
        </w:tc>
        <w:tc>
          <w:tcPr>
            <w:tcW w:w="200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b/>
                <w:bCs/>
                <w:color w:val="000000"/>
                <w:kern w:val="0"/>
                <w:sz w:val="22"/>
              </w:rPr>
            </w:pP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b/>
                <w:bCs/>
                <w:color w:val="000000"/>
                <w:kern w:val="0"/>
                <w:sz w:val="22"/>
              </w:rPr>
            </w:pP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b/>
                <w:bCs/>
                <w:color w:val="000000"/>
                <w:kern w:val="0"/>
                <w:sz w:val="22"/>
              </w:rPr>
            </w:pP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b/>
                <w:bCs/>
                <w:color w:val="000000"/>
                <w:kern w:val="0"/>
                <w:sz w:val="22"/>
              </w:rPr>
            </w:pPr>
          </w:p>
        </w:tc>
        <w:tc>
          <w:tcPr>
            <w:tcW w:w="168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b/>
                <w:bCs/>
                <w:color w:val="000000"/>
                <w:kern w:val="0"/>
                <w:sz w:val="22"/>
              </w:rPr>
            </w:pPr>
          </w:p>
        </w:tc>
        <w:tc>
          <w:tcPr>
            <w:tcW w:w="2200" w:type="dxa"/>
            <w:tcBorders>
              <w:top w:val="nil"/>
              <w:left w:val="nil"/>
              <w:bottom w:val="single" w:color="auto" w:sz="4" w:space="0"/>
              <w:right w:val="single" w:color="auto" w:sz="4" w:space="0"/>
            </w:tcBorders>
            <w:shd w:val="clear" w:color="auto" w:fill="FFFFFF"/>
            <w:vAlign w:val="center"/>
          </w:tcPr>
          <w:p>
            <w:pPr>
              <w:widowControl/>
              <w:jc w:val="center"/>
              <w:rPr>
                <w:rFonts w:ascii="Times New Roman" w:hAnsi="Times New Roman" w:cs="Times New Roman"/>
                <w:b/>
                <w:bCs/>
                <w:color w:val="000000"/>
                <w:kern w:val="0"/>
                <w:sz w:val="22"/>
              </w:rPr>
            </w:pPr>
          </w:p>
        </w:tc>
      </w:tr>
    </w:tbl>
    <w:p>
      <w:pPr>
        <w:widowControl/>
        <w:jc w:val="left"/>
        <w:textAlignment w:val="center"/>
        <w:rPr>
          <w:rFonts w:ascii="Times New Roman" w:hAnsi="Times New Roman" w:eastAsia="宋体" w:cs="Times New Roman"/>
          <w:color w:val="000000"/>
          <w:kern w:val="0"/>
          <w:sz w:val="24"/>
          <w:szCs w:val="24"/>
          <w:lang w:bidi="ar"/>
        </w:rPr>
      </w:pPr>
      <w:r>
        <w:rPr>
          <w:rFonts w:hint="eastAsia" w:ascii="Times New Roman" w:hAnsi="Times New Roman" w:cs="Times New Roman"/>
          <w:color w:val="000000"/>
          <w:kern w:val="0"/>
          <w:sz w:val="22"/>
        </w:rPr>
        <w:t>注：本表反映部门本年度政府性基金预算财政拨款收入、支出及结转和结余情况。</w:t>
      </w:r>
    </w:p>
    <w:p>
      <w:pPr>
        <w:widowControl/>
        <w:jc w:val="left"/>
        <w:textAlignment w:val="center"/>
        <w:rPr>
          <w:rFonts w:ascii="Times New Roman" w:hAnsi="Times New Roman" w:eastAsia="宋体" w:cs="Times New Roman"/>
          <w:color w:val="000000"/>
          <w:kern w:val="0"/>
          <w:sz w:val="24"/>
          <w:szCs w:val="24"/>
          <w:lang w:bidi="ar"/>
        </w:rPr>
      </w:pPr>
    </w:p>
    <w:p>
      <w:pPr>
        <w:pStyle w:val="2"/>
        <w:rPr>
          <w:rFonts w:hint="default" w:ascii="Times New Roman" w:hAnsi="Times New Roman"/>
        </w:rPr>
      </w:pPr>
      <w:r>
        <w:rPr>
          <w:rFonts w:hint="default" w:ascii="Times New Roman" w:hAnsi="Times New Roman" w:eastAsia="楷体"/>
          <w:b/>
          <w:bCs/>
          <w:lang w:bidi="ar"/>
        </w:rPr>
        <w:t>说明：我单位没有政府性基金收入，也没有使用政府性基金安排的支出，故本表无数据。</w:t>
      </w:r>
    </w:p>
    <w:p>
      <w:pPr>
        <w:pStyle w:val="3"/>
        <w:rPr>
          <w:rFonts w:ascii="Times New Roman" w:hAnsi="Times New Roman" w:cs="Times New Roman"/>
          <w:color w:val="000000"/>
          <w:kern w:val="0"/>
          <w:sz w:val="22"/>
        </w:rPr>
      </w:pPr>
    </w:p>
    <w:p>
      <w:pPr>
        <w:jc w:val="center"/>
        <w:rPr>
          <w:rFonts w:ascii="Times New Roman" w:hAnsi="Times New Roman" w:cs="Times New Roman"/>
          <w:color w:val="000000"/>
          <w:kern w:val="0"/>
          <w:sz w:val="22"/>
        </w:rPr>
      </w:pPr>
      <w:r>
        <w:rPr>
          <w:rFonts w:ascii="Times New Roman" w:hAnsi="Times New Roman" w:cs="Times New Roman"/>
          <w:color w:val="000000"/>
          <w:kern w:val="0"/>
          <w:sz w:val="22"/>
        </w:rPr>
        <w:br w:type="page"/>
      </w:r>
    </w:p>
    <w:p>
      <w:pPr>
        <w:jc w:val="center"/>
        <w:rPr>
          <w:rFonts w:ascii="Times New Roman" w:hAnsi="Times New Roman" w:eastAsia="方正小标宋简体" w:cs="Times New Roman"/>
          <w:sz w:val="36"/>
          <w:szCs w:val="36"/>
        </w:rPr>
      </w:pPr>
      <w:r>
        <w:rPr>
          <w:rFonts w:hint="eastAsia" w:ascii="Times New Roman" w:hAnsi="Times New Roman" w:eastAsia="华文中宋" w:cs="Times New Roman"/>
          <w:color w:val="000000"/>
          <w:kern w:val="0"/>
          <w:sz w:val="32"/>
          <w:szCs w:val="32"/>
          <w:lang w:bidi="ar"/>
        </w:rPr>
        <w:t>国有资本经营预算财政拨款支出决算表</w:t>
      </w:r>
    </w:p>
    <w:p>
      <w:pPr>
        <w:widowControl/>
        <w:tabs>
          <w:tab w:val="left" w:pos="767"/>
          <w:tab w:val="left" w:pos="4527"/>
          <w:tab w:val="left" w:pos="5733"/>
          <w:tab w:val="left" w:pos="6499"/>
          <w:tab w:val="left" w:pos="8946"/>
          <w:tab w:val="left" w:pos="10080"/>
          <w:tab w:val="left" w:pos="10846"/>
        </w:tabs>
        <w:jc w:val="center"/>
        <w:rPr>
          <w:rFonts w:ascii="Times New Roman" w:hAnsi="Times New Roman" w:cs="Times New Roman"/>
          <w:color w:val="000000"/>
          <w:kern w:val="0"/>
          <w:sz w:val="22"/>
        </w:rPr>
      </w:pPr>
      <w:r>
        <w:rPr>
          <w:rFonts w:ascii="Times New Roman" w:hAnsi="Times New Roman" w:cs="Times New Roman"/>
          <w:color w:val="000000"/>
          <w:kern w:val="0"/>
          <w:sz w:val="22"/>
        </w:rPr>
        <w:t xml:space="preserve">                                                                                                                    </w:t>
      </w:r>
      <w:r>
        <w:rPr>
          <w:rFonts w:hint="eastAsia" w:ascii="Times New Roman" w:hAnsi="Times New Roman" w:cs="Times New Roman"/>
          <w:color w:val="000000"/>
          <w:kern w:val="0"/>
          <w:sz w:val="22"/>
        </w:rPr>
        <w:t>公开</w:t>
      </w:r>
      <w:r>
        <w:rPr>
          <w:rFonts w:ascii="Times New Roman" w:hAnsi="Times New Roman" w:cs="Times New Roman"/>
          <w:color w:val="000000"/>
          <w:kern w:val="0"/>
          <w:sz w:val="22"/>
        </w:rPr>
        <w:t>08</w:t>
      </w:r>
      <w:r>
        <w:rPr>
          <w:rFonts w:hint="eastAsia" w:ascii="Times New Roman" w:hAnsi="Times New Roman" w:cs="Times New Roman"/>
          <w:color w:val="000000"/>
          <w:kern w:val="0"/>
          <w:sz w:val="22"/>
        </w:rPr>
        <w:t>表</w:t>
      </w:r>
    </w:p>
    <w:p>
      <w:pPr>
        <w:widowControl/>
        <w:tabs>
          <w:tab w:val="left" w:pos="4527"/>
          <w:tab w:val="left" w:pos="5733"/>
          <w:tab w:val="left" w:pos="6499"/>
          <w:tab w:val="left" w:pos="8946"/>
          <w:tab w:val="left" w:pos="10080"/>
          <w:tab w:val="left" w:pos="13475"/>
        </w:tabs>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部门：湖南省发展和改革委员会</w:t>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ascii="Times New Roman" w:hAnsi="Times New Roman" w:cs="Times New Roman"/>
          <w:color w:val="000000"/>
          <w:kern w:val="0"/>
          <w:sz w:val="22"/>
        </w:rPr>
        <w:tab/>
      </w:r>
      <w:r>
        <w:rPr>
          <w:rFonts w:hint="eastAsia" w:ascii="Times New Roman" w:hAnsi="Times New Roman" w:cs="Times New Roman"/>
          <w:color w:val="000000"/>
          <w:kern w:val="0"/>
          <w:sz w:val="22"/>
        </w:rPr>
        <w:t>单位：万元</w:t>
      </w:r>
    </w:p>
    <w:tbl>
      <w:tblPr>
        <w:tblStyle w:val="15"/>
        <w:tblW w:w="14700" w:type="dxa"/>
        <w:tblInd w:w="93" w:type="dxa"/>
        <w:tblLayout w:type="fixed"/>
        <w:tblCellMar>
          <w:top w:w="0" w:type="dxa"/>
          <w:left w:w="108" w:type="dxa"/>
          <w:bottom w:w="0" w:type="dxa"/>
          <w:right w:w="108" w:type="dxa"/>
        </w:tblCellMar>
      </w:tblPr>
      <w:tblGrid>
        <w:gridCol w:w="1240"/>
        <w:gridCol w:w="7280"/>
        <w:gridCol w:w="2060"/>
        <w:gridCol w:w="2060"/>
        <w:gridCol w:w="2060"/>
      </w:tblGrid>
      <w:tr>
        <w:tblPrEx>
          <w:tblLayout w:type="fixed"/>
          <w:tblCellMar>
            <w:top w:w="0" w:type="dxa"/>
            <w:left w:w="108" w:type="dxa"/>
            <w:bottom w:w="0" w:type="dxa"/>
            <w:right w:w="108" w:type="dxa"/>
          </w:tblCellMar>
        </w:tblPrEx>
        <w:tc>
          <w:tcPr>
            <w:tcW w:w="852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w:t>
            </w:r>
          </w:p>
        </w:tc>
        <w:tc>
          <w:tcPr>
            <w:tcW w:w="6180" w:type="dxa"/>
            <w:gridSpan w:val="3"/>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本年支出</w:t>
            </w:r>
          </w:p>
        </w:tc>
      </w:tr>
      <w:tr>
        <w:tblPrEx>
          <w:tblLayout w:type="fixed"/>
          <w:tblCellMar>
            <w:top w:w="0" w:type="dxa"/>
            <w:left w:w="108" w:type="dxa"/>
            <w:bottom w:w="0" w:type="dxa"/>
            <w:right w:w="108" w:type="dxa"/>
          </w:tblCellMar>
        </w:tblPrEx>
        <w:tc>
          <w:tcPr>
            <w:tcW w:w="12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科目代码</w:t>
            </w:r>
          </w:p>
        </w:tc>
        <w:tc>
          <w:tcPr>
            <w:tcW w:w="72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科目名称</w:t>
            </w:r>
          </w:p>
        </w:tc>
        <w:tc>
          <w:tcPr>
            <w:tcW w:w="20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合计</w:t>
            </w:r>
          </w:p>
        </w:tc>
        <w:tc>
          <w:tcPr>
            <w:tcW w:w="20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基本支出</w:t>
            </w:r>
          </w:p>
        </w:tc>
        <w:tc>
          <w:tcPr>
            <w:tcW w:w="20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项目支出</w:t>
            </w:r>
          </w:p>
        </w:tc>
      </w:tr>
      <w:tr>
        <w:tblPrEx>
          <w:tblLayout w:type="fixed"/>
          <w:tblCellMar>
            <w:top w:w="0" w:type="dxa"/>
            <w:left w:w="108" w:type="dxa"/>
            <w:bottom w:w="0" w:type="dxa"/>
            <w:right w:w="108" w:type="dxa"/>
          </w:tblCellMar>
        </w:tblPrEx>
        <w:tc>
          <w:tcPr>
            <w:tcW w:w="852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栏次</w:t>
            </w:r>
          </w:p>
        </w:tc>
        <w:tc>
          <w:tcPr>
            <w:tcW w:w="20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w:t>
            </w:r>
          </w:p>
        </w:tc>
        <w:tc>
          <w:tcPr>
            <w:tcW w:w="20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w:t>
            </w:r>
          </w:p>
        </w:tc>
        <w:tc>
          <w:tcPr>
            <w:tcW w:w="20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3</w:t>
            </w:r>
          </w:p>
        </w:tc>
      </w:tr>
      <w:tr>
        <w:tblPrEx>
          <w:tblLayout w:type="fixed"/>
          <w:tblCellMar>
            <w:top w:w="0" w:type="dxa"/>
            <w:left w:w="108" w:type="dxa"/>
            <w:bottom w:w="0" w:type="dxa"/>
            <w:right w:w="108" w:type="dxa"/>
          </w:tblCellMar>
        </w:tblPrEx>
        <w:tc>
          <w:tcPr>
            <w:tcW w:w="852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合计</w:t>
            </w:r>
          </w:p>
        </w:tc>
        <w:tc>
          <w:tcPr>
            <w:tcW w:w="20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b/>
                <w:bCs/>
                <w:color w:val="000000"/>
                <w:kern w:val="0"/>
                <w:sz w:val="22"/>
              </w:rPr>
            </w:pPr>
          </w:p>
        </w:tc>
        <w:tc>
          <w:tcPr>
            <w:tcW w:w="20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b/>
                <w:bCs/>
                <w:color w:val="000000"/>
                <w:kern w:val="0"/>
                <w:sz w:val="22"/>
              </w:rPr>
            </w:pPr>
            <w:r>
              <w:rPr>
                <w:rFonts w:ascii="Times New Roman" w:hAnsi="Times New Roman" w:cs="Times New Roman"/>
                <w:b/>
                <w:bCs/>
                <w:color w:val="000000"/>
                <w:kern w:val="0"/>
                <w:sz w:val="22"/>
              </w:rPr>
              <w:t>0.00</w:t>
            </w:r>
          </w:p>
        </w:tc>
        <w:tc>
          <w:tcPr>
            <w:tcW w:w="206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b/>
                <w:bCs/>
                <w:color w:val="000000"/>
                <w:kern w:val="0"/>
                <w:sz w:val="22"/>
              </w:rPr>
            </w:pPr>
          </w:p>
        </w:tc>
      </w:tr>
      <w:tr>
        <w:tblPrEx>
          <w:tblLayout w:type="fixed"/>
          <w:tblCellMar>
            <w:top w:w="0" w:type="dxa"/>
            <w:left w:w="108" w:type="dxa"/>
            <w:bottom w:w="0" w:type="dxa"/>
            <w:right w:w="108" w:type="dxa"/>
          </w:tblCellMar>
        </w:tblPrEx>
        <w:tc>
          <w:tcPr>
            <w:tcW w:w="14700" w:type="dxa"/>
            <w:gridSpan w:val="5"/>
            <w:tcBorders>
              <w:top w:val="nil"/>
              <w:left w:val="nil"/>
              <w:bottom w:val="nil"/>
              <w:right w:val="nil"/>
            </w:tcBorders>
            <w:vAlign w:val="center"/>
          </w:tcPr>
          <w:p>
            <w:pPr>
              <w:widowControl/>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注：本表反映部门本年度国有资本经营预算财政拨款支出情况。</w:t>
            </w:r>
          </w:p>
          <w:p>
            <w:pPr>
              <w:widowControl/>
              <w:jc w:val="left"/>
              <w:rPr>
                <w:rFonts w:ascii="Times New Roman" w:hAnsi="Times New Roman" w:cs="Times New Roman"/>
                <w:color w:val="000000"/>
                <w:kern w:val="0"/>
                <w:sz w:val="22"/>
              </w:rPr>
            </w:pPr>
          </w:p>
          <w:p>
            <w:pPr>
              <w:widowControl/>
              <w:jc w:val="left"/>
              <w:rPr>
                <w:rFonts w:ascii="Times New Roman" w:hAnsi="Times New Roman" w:cs="Times New Roman"/>
                <w:color w:val="000000"/>
                <w:kern w:val="0"/>
                <w:sz w:val="22"/>
              </w:rPr>
            </w:pPr>
            <w:r>
              <w:rPr>
                <w:rFonts w:hint="eastAsia" w:ascii="Times New Roman" w:hAnsi="Times New Roman" w:eastAsia="楷体" w:cs="Times New Roman"/>
                <w:b/>
                <w:bCs/>
                <w:kern w:val="0"/>
                <w:sz w:val="24"/>
                <w:szCs w:val="24"/>
                <w:lang w:bidi="ar"/>
              </w:rPr>
              <w:t>说明：我单位没有使用国有资本经营预算安排的支出，故本表无数据。</w:t>
            </w:r>
          </w:p>
        </w:tc>
      </w:tr>
    </w:tbl>
    <w:p>
      <w:pPr>
        <w:pStyle w:val="2"/>
        <w:rPr>
          <w:rFonts w:hint="default" w:ascii="Times New Roman" w:hAnsi="Times New Roman"/>
        </w:rPr>
      </w:pPr>
    </w:p>
    <w:p>
      <w:pPr>
        <w:pStyle w:val="2"/>
        <w:rPr>
          <w:rFonts w:hint="default" w:ascii="Times New Roman" w:hAnsi="Times New Roman"/>
        </w:rPr>
      </w:pPr>
    </w:p>
    <w:p>
      <w:pPr>
        <w:rPr>
          <w:rFonts w:ascii="Times New Roman" w:hAnsi="Times New Roman" w:eastAsia="方正小标宋_GBK" w:cs="Times New Roman"/>
          <w:color w:val="000000"/>
          <w:kern w:val="0"/>
          <w:sz w:val="36"/>
          <w:szCs w:val="36"/>
        </w:rPr>
      </w:pPr>
      <w:r>
        <w:rPr>
          <w:rFonts w:ascii="Times New Roman" w:hAnsi="Times New Roman" w:eastAsia="方正小标宋_GBK" w:cs="Times New Roman"/>
          <w:color w:val="000000"/>
          <w:kern w:val="0"/>
          <w:sz w:val="36"/>
          <w:szCs w:val="36"/>
        </w:rPr>
        <w:br w:type="page"/>
      </w:r>
    </w:p>
    <w:p>
      <w:pPr>
        <w:pStyle w:val="2"/>
        <w:jc w:val="center"/>
        <w:rPr>
          <w:rFonts w:hint="default" w:ascii="Times New Roman" w:hAnsi="Times New Roman"/>
        </w:rPr>
      </w:pPr>
      <w:r>
        <w:rPr>
          <w:rFonts w:ascii="Times New Roman" w:hAnsi="Times New Roman" w:eastAsia="方正小标宋简体"/>
          <w:sz w:val="36"/>
          <w:szCs w:val="36"/>
        </w:rPr>
        <w:t>财政拨款</w:t>
      </w:r>
      <w:r>
        <w:rPr>
          <w:rFonts w:hint="default" w:ascii="Times New Roman" w:hAnsi="Times New Roman" w:eastAsia="方正小标宋简体"/>
          <w:sz w:val="36"/>
          <w:szCs w:val="36"/>
        </w:rPr>
        <w:t>“</w:t>
      </w:r>
      <w:r>
        <w:rPr>
          <w:rFonts w:ascii="Times New Roman" w:hAnsi="Times New Roman" w:eastAsia="方正小标宋简体"/>
          <w:sz w:val="36"/>
          <w:szCs w:val="36"/>
        </w:rPr>
        <w:t>三公</w:t>
      </w:r>
      <w:r>
        <w:rPr>
          <w:rFonts w:hint="default" w:ascii="Times New Roman" w:hAnsi="Times New Roman" w:eastAsia="方正小标宋简体"/>
          <w:sz w:val="36"/>
          <w:szCs w:val="36"/>
        </w:rPr>
        <w:t>”</w:t>
      </w:r>
      <w:r>
        <w:rPr>
          <w:rFonts w:ascii="Times New Roman" w:hAnsi="Times New Roman" w:eastAsia="方正小标宋简体"/>
          <w:sz w:val="36"/>
          <w:szCs w:val="36"/>
        </w:rPr>
        <w:t>经费支出决算表</w:t>
      </w:r>
    </w:p>
    <w:tbl>
      <w:tblPr>
        <w:tblStyle w:val="15"/>
        <w:tblW w:w="14616" w:type="dxa"/>
        <w:jc w:val="center"/>
        <w:tblInd w:w="0" w:type="dxa"/>
        <w:tblLayout w:type="fixed"/>
        <w:tblCellMar>
          <w:top w:w="0" w:type="dxa"/>
          <w:left w:w="108" w:type="dxa"/>
          <w:bottom w:w="0" w:type="dxa"/>
          <w:right w:w="108" w:type="dxa"/>
        </w:tblCellMar>
      </w:tblPr>
      <w:tblGrid>
        <w:gridCol w:w="1149"/>
        <w:gridCol w:w="992"/>
        <w:gridCol w:w="1131"/>
        <w:gridCol w:w="1138"/>
        <w:gridCol w:w="1417"/>
        <w:gridCol w:w="1420"/>
        <w:gridCol w:w="1083"/>
        <w:gridCol w:w="1180"/>
        <w:gridCol w:w="1131"/>
        <w:gridCol w:w="1420"/>
        <w:gridCol w:w="1420"/>
        <w:gridCol w:w="1135"/>
      </w:tblGrid>
      <w:tr>
        <w:tblPrEx>
          <w:tblLayout w:type="fixed"/>
          <w:tblCellMar>
            <w:top w:w="0" w:type="dxa"/>
            <w:left w:w="108" w:type="dxa"/>
            <w:bottom w:w="0" w:type="dxa"/>
            <w:right w:w="108" w:type="dxa"/>
          </w:tblCellMar>
        </w:tblPrEx>
        <w:trPr>
          <w:jc w:val="center"/>
        </w:trPr>
        <w:tc>
          <w:tcPr>
            <w:tcW w:w="1149"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992"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131"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138"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17"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2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083"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1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131"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2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2555" w:type="dxa"/>
            <w:gridSpan w:val="2"/>
            <w:tcBorders>
              <w:top w:val="nil"/>
              <w:left w:val="nil"/>
              <w:bottom w:val="nil"/>
              <w:right w:val="nil"/>
            </w:tcBorders>
            <w:vAlign w:val="center"/>
          </w:tcPr>
          <w:p>
            <w:pPr>
              <w:widowControl/>
              <w:jc w:val="right"/>
              <w:rPr>
                <w:rFonts w:ascii="Times New Roman" w:hAnsi="Times New Roman" w:cs="Times New Roman"/>
                <w:color w:val="000000"/>
                <w:kern w:val="0"/>
                <w:sz w:val="22"/>
              </w:rPr>
            </w:pPr>
            <w:r>
              <w:rPr>
                <w:rFonts w:hint="eastAsia" w:ascii="Times New Roman" w:hAnsi="Times New Roman" w:cs="Times New Roman"/>
                <w:color w:val="000000"/>
                <w:kern w:val="0"/>
                <w:sz w:val="22"/>
              </w:rPr>
              <w:t>公开</w:t>
            </w:r>
            <w:r>
              <w:rPr>
                <w:rFonts w:ascii="Times New Roman" w:hAnsi="Times New Roman" w:cs="Times New Roman"/>
                <w:color w:val="000000"/>
                <w:kern w:val="0"/>
                <w:sz w:val="22"/>
              </w:rPr>
              <w:t>09</w:t>
            </w:r>
            <w:r>
              <w:rPr>
                <w:rFonts w:hint="eastAsia" w:ascii="Times New Roman" w:hAnsi="Times New Roman" w:cs="Times New Roman"/>
                <w:color w:val="000000"/>
                <w:kern w:val="0"/>
                <w:sz w:val="22"/>
              </w:rPr>
              <w:t>表</w:t>
            </w:r>
          </w:p>
        </w:tc>
      </w:tr>
      <w:tr>
        <w:tblPrEx>
          <w:tblLayout w:type="fixed"/>
          <w:tblCellMar>
            <w:top w:w="0" w:type="dxa"/>
            <w:left w:w="108" w:type="dxa"/>
            <w:bottom w:w="0" w:type="dxa"/>
            <w:right w:w="108" w:type="dxa"/>
          </w:tblCellMar>
        </w:tblPrEx>
        <w:trPr>
          <w:jc w:val="center"/>
        </w:trPr>
        <w:tc>
          <w:tcPr>
            <w:tcW w:w="4410" w:type="dxa"/>
            <w:gridSpan w:val="4"/>
            <w:tcBorders>
              <w:top w:val="nil"/>
              <w:left w:val="nil"/>
              <w:bottom w:val="single" w:color="auto" w:sz="4" w:space="0"/>
              <w:right w:val="nil"/>
            </w:tcBorders>
            <w:vAlign w:val="center"/>
          </w:tcPr>
          <w:p>
            <w:pPr>
              <w:widowControl/>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部门：湖南省发展和改革委员会</w:t>
            </w:r>
          </w:p>
        </w:tc>
        <w:tc>
          <w:tcPr>
            <w:tcW w:w="1417"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2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083"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18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131"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1420" w:type="dxa"/>
            <w:tcBorders>
              <w:top w:val="nil"/>
              <w:left w:val="nil"/>
              <w:bottom w:val="nil"/>
              <w:right w:val="nil"/>
            </w:tcBorders>
            <w:vAlign w:val="center"/>
          </w:tcPr>
          <w:p>
            <w:pPr>
              <w:widowControl/>
              <w:jc w:val="left"/>
              <w:rPr>
                <w:rFonts w:ascii="Times New Roman" w:hAnsi="Times New Roman" w:cs="Times New Roman"/>
                <w:color w:val="000000"/>
                <w:kern w:val="0"/>
                <w:sz w:val="22"/>
              </w:rPr>
            </w:pPr>
          </w:p>
        </w:tc>
        <w:tc>
          <w:tcPr>
            <w:tcW w:w="2555" w:type="dxa"/>
            <w:gridSpan w:val="2"/>
            <w:tcBorders>
              <w:top w:val="nil"/>
              <w:left w:val="nil"/>
              <w:bottom w:val="single" w:color="auto" w:sz="4" w:space="0"/>
              <w:right w:val="nil"/>
            </w:tcBorders>
            <w:vAlign w:val="center"/>
          </w:tcPr>
          <w:p>
            <w:pPr>
              <w:widowControl/>
              <w:jc w:val="right"/>
              <w:rPr>
                <w:rFonts w:ascii="Times New Roman" w:hAnsi="Times New Roman" w:cs="Times New Roman"/>
                <w:color w:val="000000"/>
                <w:kern w:val="0"/>
                <w:sz w:val="22"/>
              </w:rPr>
            </w:pPr>
            <w:r>
              <w:rPr>
                <w:rFonts w:hint="eastAsia" w:ascii="Times New Roman" w:hAnsi="Times New Roman" w:cs="Times New Roman"/>
                <w:color w:val="000000"/>
                <w:kern w:val="0"/>
                <w:sz w:val="22"/>
              </w:rPr>
              <w:t>单位：万元</w:t>
            </w:r>
          </w:p>
        </w:tc>
      </w:tr>
      <w:tr>
        <w:tblPrEx>
          <w:tblLayout w:type="fixed"/>
          <w:tblCellMar>
            <w:top w:w="0" w:type="dxa"/>
            <w:left w:w="108" w:type="dxa"/>
            <w:bottom w:w="0" w:type="dxa"/>
            <w:right w:w="108" w:type="dxa"/>
          </w:tblCellMar>
        </w:tblPrEx>
        <w:trPr>
          <w:jc w:val="center"/>
        </w:trPr>
        <w:tc>
          <w:tcPr>
            <w:tcW w:w="7247"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预算数</w:t>
            </w:r>
          </w:p>
        </w:tc>
        <w:tc>
          <w:tcPr>
            <w:tcW w:w="7369" w:type="dxa"/>
            <w:gridSpan w:val="6"/>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决算数</w:t>
            </w:r>
          </w:p>
        </w:tc>
      </w:tr>
      <w:tr>
        <w:tblPrEx>
          <w:tblLayout w:type="fixed"/>
          <w:tblCellMar>
            <w:top w:w="0" w:type="dxa"/>
            <w:left w:w="108" w:type="dxa"/>
            <w:bottom w:w="0" w:type="dxa"/>
            <w:right w:w="108" w:type="dxa"/>
          </w:tblCellMar>
        </w:tblPrEx>
        <w:trPr>
          <w:jc w:val="center"/>
        </w:trPr>
        <w:tc>
          <w:tcPr>
            <w:tcW w:w="1149"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合计</w:t>
            </w:r>
          </w:p>
        </w:tc>
        <w:tc>
          <w:tcPr>
            <w:tcW w:w="992"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因公出国（境）费</w:t>
            </w:r>
          </w:p>
        </w:tc>
        <w:tc>
          <w:tcPr>
            <w:tcW w:w="3686" w:type="dxa"/>
            <w:gridSpan w:val="3"/>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公务用车购置及运行维护费</w:t>
            </w:r>
          </w:p>
        </w:tc>
        <w:tc>
          <w:tcPr>
            <w:tcW w:w="1420"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公务接待费</w:t>
            </w:r>
          </w:p>
        </w:tc>
        <w:tc>
          <w:tcPr>
            <w:tcW w:w="1083"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合计</w:t>
            </w:r>
          </w:p>
        </w:tc>
        <w:tc>
          <w:tcPr>
            <w:tcW w:w="1180"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因公出国（境）费</w:t>
            </w:r>
          </w:p>
        </w:tc>
        <w:tc>
          <w:tcPr>
            <w:tcW w:w="3971" w:type="dxa"/>
            <w:gridSpan w:val="3"/>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公务用车购置及运行维护费</w:t>
            </w:r>
          </w:p>
        </w:tc>
        <w:tc>
          <w:tcPr>
            <w:tcW w:w="1135"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公务</w:t>
            </w:r>
          </w:p>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接待费</w:t>
            </w:r>
          </w:p>
        </w:tc>
      </w:tr>
      <w:tr>
        <w:tblPrEx>
          <w:tblLayout w:type="fixed"/>
          <w:tblCellMar>
            <w:top w:w="0" w:type="dxa"/>
            <w:left w:w="108" w:type="dxa"/>
            <w:bottom w:w="0" w:type="dxa"/>
            <w:right w:w="108" w:type="dxa"/>
          </w:tblCellMar>
        </w:tblPrEx>
        <w:trPr>
          <w:jc w:val="center"/>
        </w:trPr>
        <w:tc>
          <w:tcPr>
            <w:tcW w:w="114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131"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小计</w:t>
            </w:r>
          </w:p>
        </w:tc>
        <w:tc>
          <w:tcPr>
            <w:tcW w:w="1138"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公务用车购置费</w:t>
            </w:r>
          </w:p>
        </w:tc>
        <w:tc>
          <w:tcPr>
            <w:tcW w:w="1417"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公务用车运行维护费</w:t>
            </w:r>
          </w:p>
        </w:tc>
        <w:tc>
          <w:tcPr>
            <w:tcW w:w="14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083"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c>
          <w:tcPr>
            <w:tcW w:w="1131"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小计</w:t>
            </w:r>
          </w:p>
        </w:tc>
        <w:tc>
          <w:tcPr>
            <w:tcW w:w="142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公务用车购置费</w:t>
            </w:r>
          </w:p>
        </w:tc>
        <w:tc>
          <w:tcPr>
            <w:tcW w:w="142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公务用车运行维护费</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kern w:val="0"/>
                <w:sz w:val="22"/>
              </w:rPr>
            </w:pPr>
          </w:p>
        </w:tc>
      </w:tr>
      <w:tr>
        <w:tblPrEx>
          <w:tblLayout w:type="fixed"/>
          <w:tblCellMar>
            <w:top w:w="0" w:type="dxa"/>
            <w:left w:w="108" w:type="dxa"/>
            <w:bottom w:w="0" w:type="dxa"/>
            <w:right w:w="108" w:type="dxa"/>
          </w:tblCellMar>
        </w:tblPrEx>
        <w:trPr>
          <w:jc w:val="center"/>
        </w:trPr>
        <w:tc>
          <w:tcPr>
            <w:tcW w:w="1149"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w:t>
            </w:r>
          </w:p>
        </w:tc>
        <w:tc>
          <w:tcPr>
            <w:tcW w:w="992"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w:t>
            </w:r>
          </w:p>
        </w:tc>
        <w:tc>
          <w:tcPr>
            <w:tcW w:w="1131"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3</w:t>
            </w:r>
          </w:p>
        </w:tc>
        <w:tc>
          <w:tcPr>
            <w:tcW w:w="1138"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4</w:t>
            </w:r>
          </w:p>
        </w:tc>
        <w:tc>
          <w:tcPr>
            <w:tcW w:w="1417"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5</w:t>
            </w:r>
          </w:p>
        </w:tc>
        <w:tc>
          <w:tcPr>
            <w:tcW w:w="142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6</w:t>
            </w:r>
          </w:p>
        </w:tc>
        <w:tc>
          <w:tcPr>
            <w:tcW w:w="1083"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7</w:t>
            </w:r>
          </w:p>
        </w:tc>
        <w:tc>
          <w:tcPr>
            <w:tcW w:w="118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8</w:t>
            </w:r>
          </w:p>
        </w:tc>
        <w:tc>
          <w:tcPr>
            <w:tcW w:w="1131"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9</w:t>
            </w:r>
          </w:p>
        </w:tc>
        <w:tc>
          <w:tcPr>
            <w:tcW w:w="142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10</w:t>
            </w:r>
          </w:p>
        </w:tc>
        <w:tc>
          <w:tcPr>
            <w:tcW w:w="142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11</w:t>
            </w:r>
          </w:p>
        </w:tc>
        <w:tc>
          <w:tcPr>
            <w:tcW w:w="1135"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12</w:t>
            </w:r>
          </w:p>
        </w:tc>
      </w:tr>
      <w:tr>
        <w:tblPrEx>
          <w:tblLayout w:type="fixed"/>
          <w:tblCellMar>
            <w:top w:w="0" w:type="dxa"/>
            <w:left w:w="108" w:type="dxa"/>
            <w:bottom w:w="0" w:type="dxa"/>
            <w:right w:w="108" w:type="dxa"/>
          </w:tblCellMar>
        </w:tblPrEx>
        <w:trPr>
          <w:jc w:val="center"/>
        </w:trPr>
        <w:tc>
          <w:tcPr>
            <w:tcW w:w="1149" w:type="dxa"/>
            <w:tcBorders>
              <w:top w:val="nil"/>
              <w:left w:val="single" w:color="auto" w:sz="4" w:space="0"/>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5.08</w:t>
            </w:r>
          </w:p>
        </w:tc>
        <w:tc>
          <w:tcPr>
            <w:tcW w:w="992"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13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4.55</w:t>
            </w:r>
          </w:p>
        </w:tc>
        <w:tc>
          <w:tcPr>
            <w:tcW w:w="1138"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17"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4.55</w:t>
            </w:r>
          </w:p>
        </w:tc>
        <w:tc>
          <w:tcPr>
            <w:tcW w:w="142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0.53</w:t>
            </w:r>
          </w:p>
        </w:tc>
        <w:tc>
          <w:tcPr>
            <w:tcW w:w="1083"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4.49</w:t>
            </w:r>
          </w:p>
        </w:tc>
        <w:tc>
          <w:tcPr>
            <w:tcW w:w="118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131"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4.14</w:t>
            </w:r>
          </w:p>
        </w:tc>
        <w:tc>
          <w:tcPr>
            <w:tcW w:w="142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0.00</w:t>
            </w:r>
          </w:p>
        </w:tc>
        <w:tc>
          <w:tcPr>
            <w:tcW w:w="1420"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4.14</w:t>
            </w:r>
          </w:p>
        </w:tc>
        <w:tc>
          <w:tcPr>
            <w:tcW w:w="1135" w:type="dxa"/>
            <w:tcBorders>
              <w:top w:val="nil"/>
              <w:left w:val="nil"/>
              <w:bottom w:val="single" w:color="auto" w:sz="4" w:space="0"/>
              <w:right w:val="single" w:color="auto" w:sz="4" w:space="0"/>
            </w:tcBorders>
            <w:vAlign w:val="center"/>
          </w:tcPr>
          <w:p>
            <w:pPr>
              <w:widowControl/>
              <w:jc w:val="right"/>
              <w:textAlignment w:val="center"/>
              <w:rPr>
                <w:rFonts w:ascii="Times New Roman" w:hAnsi="Times New Roman" w:cs="Times New Roman"/>
                <w:color w:val="000000"/>
                <w:kern w:val="0"/>
                <w:sz w:val="22"/>
              </w:rPr>
            </w:pPr>
            <w:r>
              <w:rPr>
                <w:rFonts w:ascii="Times New Roman" w:hAnsi="Times New Roman" w:eastAsia="宋体" w:cs="Times New Roman"/>
                <w:color w:val="000000"/>
                <w:kern w:val="0"/>
                <w:sz w:val="22"/>
                <w:lang w:bidi="ar"/>
              </w:rPr>
              <w:t>0.34</w:t>
            </w:r>
          </w:p>
        </w:tc>
      </w:tr>
    </w:tbl>
    <w:p>
      <w:pPr>
        <w:widowControl/>
        <w:ind w:left="437" w:leftChars="208"/>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注：本表反映部门本年度财政拨款“三公”经费支出预决算情况。其中，预算数为“三公”经费全年预算数，反映按规定程序调整后的预算数；决算数是包括当年财政拨款和以前年度结转资金安排的实际支出。</w:t>
      </w:r>
    </w:p>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widowControl/>
        <w:rPr>
          <w:rFonts w:ascii="Times New Roman" w:hAnsi="Times New Roman" w:cs="Times New Roman"/>
          <w:sz w:val="72"/>
          <w:szCs w:val="72"/>
        </w:rPr>
        <w:sectPr>
          <w:footerReference r:id="rId5" w:type="default"/>
          <w:footerReference r:id="rId6" w:type="even"/>
          <w:pgSz w:w="16838" w:h="11906" w:orient="landscape"/>
          <w:pgMar w:top="1418" w:right="1134" w:bottom="1418" w:left="1134" w:header="851" w:footer="1021" w:gutter="0"/>
          <w:pgNumType w:start="2"/>
          <w:cols w:space="425" w:num="1"/>
          <w:docGrid w:type="lines" w:linePitch="312" w:charSpace="0"/>
        </w:sectPr>
      </w:pPr>
      <w:r>
        <w:rPr>
          <w:rFonts w:ascii="Times New Roman" w:hAnsi="Times New Roman" w:eastAsia="黑体" w:cs="Times New Roman"/>
          <w:szCs w:val="21"/>
        </w:rPr>
        <w:br w:type="page"/>
      </w:r>
    </w:p>
    <w:p>
      <w:pPr>
        <w:pStyle w:val="18"/>
        <w:spacing w:line="600" w:lineRule="exact"/>
        <w:rPr>
          <w:rFonts w:ascii="Times New Roman" w:hAnsi="Times New Roman" w:cs="Times New Roman"/>
          <w:sz w:val="72"/>
          <w:szCs w:val="72"/>
        </w:rPr>
      </w:pPr>
    </w:p>
    <w:p>
      <w:pPr>
        <w:pStyle w:val="18"/>
        <w:spacing w:line="600" w:lineRule="exact"/>
        <w:rPr>
          <w:rFonts w:ascii="Times New Roman" w:hAnsi="Times New Roman" w:cs="Times New Roman"/>
          <w:sz w:val="72"/>
          <w:szCs w:val="72"/>
        </w:rPr>
      </w:pPr>
    </w:p>
    <w:p>
      <w:pPr>
        <w:pStyle w:val="18"/>
        <w:spacing w:line="600" w:lineRule="exact"/>
        <w:jc w:val="center"/>
        <w:rPr>
          <w:rFonts w:ascii="Times New Roman" w:hAnsi="Times New Roman" w:eastAsia="方正小标宋_GBK" w:cs="Times New Roman"/>
          <w:sz w:val="72"/>
          <w:szCs w:val="72"/>
        </w:rPr>
      </w:pPr>
    </w:p>
    <w:p>
      <w:pPr>
        <w:pStyle w:val="18"/>
        <w:spacing w:line="600" w:lineRule="exact"/>
        <w:jc w:val="center"/>
        <w:rPr>
          <w:rFonts w:ascii="Times New Roman" w:hAnsi="Times New Roman" w:eastAsia="方正小标宋_GBK" w:cs="Times New Roman"/>
          <w:sz w:val="72"/>
          <w:szCs w:val="72"/>
        </w:rPr>
      </w:pPr>
    </w:p>
    <w:p>
      <w:pPr>
        <w:pStyle w:val="18"/>
        <w:jc w:val="center"/>
        <w:rPr>
          <w:rFonts w:ascii="Times New Roman" w:hAnsi="Times New Roman" w:eastAsia="方正小标宋_GBK" w:cs="Times New Roman"/>
          <w:sz w:val="52"/>
          <w:szCs w:val="52"/>
        </w:rPr>
      </w:pPr>
      <w:r>
        <w:rPr>
          <w:rFonts w:hint="eastAsia" w:ascii="Times New Roman" w:hAnsi="Times New Roman" w:eastAsia="方正小标宋_GBK" w:cs="Times New Roman"/>
          <w:sz w:val="52"/>
          <w:szCs w:val="52"/>
        </w:rPr>
        <w:t>第三部分</w:t>
      </w:r>
    </w:p>
    <w:p>
      <w:pPr>
        <w:pStyle w:val="18"/>
        <w:jc w:val="center"/>
        <w:rPr>
          <w:rFonts w:ascii="Times New Roman" w:hAnsi="Times New Roman" w:eastAsia="方正小标宋_GBK" w:cs="Times New Roman"/>
          <w:sz w:val="52"/>
          <w:szCs w:val="52"/>
        </w:rPr>
      </w:pPr>
    </w:p>
    <w:p>
      <w:pPr>
        <w:pStyle w:val="18"/>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2023</w:t>
      </w:r>
      <w:r>
        <w:rPr>
          <w:rFonts w:hint="eastAsia" w:ascii="Times New Roman" w:hAnsi="Times New Roman" w:eastAsia="方正小标宋_GBK" w:cs="Times New Roman"/>
          <w:sz w:val="52"/>
          <w:szCs w:val="52"/>
        </w:rPr>
        <w:t>年度部门决算情况说明</w:t>
      </w:r>
    </w:p>
    <w:p>
      <w:pPr>
        <w:widowControl/>
        <w:jc w:val="left"/>
        <w:rPr>
          <w:rFonts w:ascii="Times New Roman" w:hAnsi="Times New Roman" w:eastAsia="方正小标宋_GBK" w:cs="Times New Roman"/>
          <w:sz w:val="70"/>
          <w:szCs w:val="70"/>
        </w:rPr>
        <w:sectPr>
          <w:pgSz w:w="11906" w:h="16838"/>
          <w:pgMar w:top="1871" w:right="1531" w:bottom="1531" w:left="1588" w:header="851" w:footer="1304" w:gutter="0"/>
          <w:pgNumType w:start="1"/>
          <w:cols w:space="425" w:num="1"/>
          <w:titlePg/>
          <w:docGrid w:type="linesAndChars" w:linePitch="312" w:charSpace="0"/>
        </w:sectPr>
      </w:pPr>
      <w:r>
        <w:rPr>
          <w:rFonts w:ascii="Times New Roman" w:hAnsi="Times New Roman" w:eastAsia="方正小标宋_GBK" w:cs="Times New Roman"/>
          <w:sz w:val="70"/>
          <w:szCs w:val="70"/>
        </w:rPr>
        <w:br w:type="page"/>
      </w:r>
    </w:p>
    <w:p>
      <w:pPr>
        <w:pStyle w:val="18"/>
        <w:overflowPunct w:val="0"/>
        <w:spacing w:line="596" w:lineRule="exact"/>
        <w:ind w:firstLine="640" w:firstLineChars="200"/>
        <w:jc w:val="both"/>
        <w:rPr>
          <w:rFonts w:ascii="Times New Roman" w:hAnsi="Times New Roman" w:cs="Times New Roman"/>
          <w:bCs/>
          <w:sz w:val="32"/>
          <w:szCs w:val="32"/>
        </w:rPr>
      </w:pPr>
      <w:r>
        <w:rPr>
          <w:rFonts w:hint="eastAsia" w:ascii="Times New Roman" w:hAnsi="Times New Roman" w:cs="Times New Roman"/>
          <w:bCs/>
          <w:sz w:val="32"/>
          <w:szCs w:val="32"/>
        </w:rPr>
        <w:t>一、收入支出决算总体情况说明</w:t>
      </w:r>
    </w:p>
    <w:p>
      <w:pPr>
        <w:pStyle w:val="18"/>
        <w:overflowPunct w:val="0"/>
        <w:spacing w:line="596" w:lineRule="exact"/>
        <w:ind w:firstLine="640" w:firstLineChars="200"/>
        <w:jc w:val="both"/>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年度收、支总计均为</w:t>
      </w:r>
      <w:r>
        <w:rPr>
          <w:rFonts w:ascii="Times New Roman" w:hAnsi="Times New Roman" w:eastAsia="仿宋_GB2312" w:cs="Times New Roman"/>
          <w:sz w:val="32"/>
          <w:szCs w:val="32"/>
        </w:rPr>
        <w:t>491.90</w:t>
      </w:r>
      <w:r>
        <w:rPr>
          <w:rFonts w:hint="eastAsia" w:ascii="Times New Roman" w:hAnsi="Times New Roman" w:eastAsia="仿宋_GB2312" w:cs="Times New Roman"/>
          <w:sz w:val="32"/>
          <w:szCs w:val="32"/>
        </w:rPr>
        <w:t>万元。与上年相比，增加</w:t>
      </w:r>
      <w:r>
        <w:rPr>
          <w:rFonts w:ascii="Times New Roman" w:hAnsi="Times New Roman" w:eastAsia="仿宋_GB2312" w:cs="Times New Roman"/>
          <w:sz w:val="32"/>
          <w:szCs w:val="32"/>
        </w:rPr>
        <w:t>6.15</w:t>
      </w:r>
      <w:r>
        <w:rPr>
          <w:rFonts w:hint="eastAsia" w:ascii="Times New Roman" w:hAnsi="Times New Roman" w:eastAsia="仿宋_GB2312" w:cs="Times New Roman"/>
          <w:sz w:val="32"/>
          <w:szCs w:val="32"/>
        </w:rPr>
        <w:t>万元，增加</w:t>
      </w:r>
      <w:r>
        <w:rPr>
          <w:rFonts w:ascii="Times New Roman" w:hAnsi="Times New Roman" w:eastAsia="仿宋_GB2312" w:cs="Times New Roman"/>
          <w:sz w:val="32"/>
          <w:szCs w:val="32"/>
        </w:rPr>
        <w:t>1.27%</w:t>
      </w:r>
      <w:r>
        <w:rPr>
          <w:rFonts w:hint="eastAsia" w:ascii="Times New Roman" w:hAnsi="Times New Roman" w:eastAsia="仿宋_GB2312" w:cs="Times New Roman"/>
          <w:sz w:val="32"/>
          <w:szCs w:val="32"/>
        </w:rPr>
        <w:t>，主要原因是：本年度增加了项目工作经费。</w:t>
      </w:r>
    </w:p>
    <w:p>
      <w:pPr>
        <w:pStyle w:val="18"/>
        <w:overflowPunct w:val="0"/>
        <w:spacing w:line="596" w:lineRule="exact"/>
        <w:ind w:firstLine="640" w:firstLineChars="200"/>
        <w:jc w:val="both"/>
        <w:rPr>
          <w:rFonts w:ascii="Times New Roman" w:hAnsi="Times New Roman" w:cs="Times New Roman"/>
          <w:bCs/>
          <w:sz w:val="32"/>
          <w:szCs w:val="32"/>
        </w:rPr>
      </w:pPr>
      <w:r>
        <w:rPr>
          <w:rFonts w:hint="eastAsia" w:ascii="Times New Roman" w:hAnsi="Times New Roman" w:cs="Times New Roman"/>
          <w:bCs/>
          <w:sz w:val="32"/>
          <w:szCs w:val="32"/>
        </w:rPr>
        <w:t>二、收入决算情况说明</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年度收入合计</w:t>
      </w:r>
      <w:r>
        <w:rPr>
          <w:rFonts w:ascii="Times New Roman" w:hAnsi="Times New Roman" w:eastAsia="仿宋_GB2312" w:cs="Times New Roman"/>
          <w:sz w:val="32"/>
          <w:szCs w:val="32"/>
        </w:rPr>
        <w:t>480.43</w:t>
      </w:r>
      <w:r>
        <w:rPr>
          <w:rFonts w:hint="eastAsia" w:ascii="Times New Roman" w:hAnsi="Times New Roman" w:eastAsia="仿宋_GB2312" w:cs="Times New Roman"/>
          <w:sz w:val="32"/>
          <w:szCs w:val="32"/>
        </w:rPr>
        <w:t>万元，其中：财政拨款收入</w:t>
      </w:r>
      <w:r>
        <w:rPr>
          <w:rFonts w:ascii="Times New Roman" w:hAnsi="Times New Roman" w:eastAsia="仿宋_GB2312" w:cs="Times New Roman"/>
          <w:sz w:val="32"/>
          <w:szCs w:val="32"/>
        </w:rPr>
        <w:t>480.43</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100%</w:t>
      </w:r>
      <w:r>
        <w:rPr>
          <w:rFonts w:hint="eastAsia" w:ascii="Times New Roman" w:hAnsi="Times New Roman" w:eastAsia="仿宋_GB2312" w:cs="Times New Roman"/>
          <w:sz w:val="32"/>
          <w:szCs w:val="32"/>
        </w:rPr>
        <w:t>；上级补助收入</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；事业收入</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；经营收入</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；附属单位上缴收入</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；其他收入</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w:t>
      </w:r>
    </w:p>
    <w:p>
      <w:pPr>
        <w:pStyle w:val="18"/>
        <w:overflowPunct w:val="0"/>
        <w:spacing w:line="596" w:lineRule="exact"/>
        <w:ind w:firstLine="640" w:firstLineChars="200"/>
        <w:jc w:val="both"/>
        <w:rPr>
          <w:rFonts w:ascii="Times New Roman" w:hAnsi="Times New Roman" w:cs="Times New Roman"/>
          <w:bCs/>
          <w:sz w:val="32"/>
          <w:szCs w:val="32"/>
        </w:rPr>
      </w:pPr>
      <w:r>
        <w:rPr>
          <w:rFonts w:hint="eastAsia" w:ascii="Times New Roman" w:hAnsi="Times New Roman" w:cs="Times New Roman"/>
          <w:bCs/>
          <w:sz w:val="32"/>
          <w:szCs w:val="32"/>
        </w:rPr>
        <w:t>三、支出决算情况说明</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年度支出合计</w:t>
      </w:r>
      <w:r>
        <w:rPr>
          <w:rFonts w:ascii="Times New Roman" w:hAnsi="Times New Roman" w:eastAsia="仿宋_GB2312" w:cs="Times New Roman"/>
          <w:sz w:val="32"/>
          <w:szCs w:val="32"/>
        </w:rPr>
        <w:t>355.02</w:t>
      </w:r>
      <w:r>
        <w:rPr>
          <w:rFonts w:hint="eastAsia" w:ascii="Times New Roman" w:hAnsi="Times New Roman" w:eastAsia="仿宋_GB2312" w:cs="Times New Roman"/>
          <w:sz w:val="32"/>
          <w:szCs w:val="32"/>
        </w:rPr>
        <w:t>万元，其中：基本支出</w:t>
      </w:r>
      <w:r>
        <w:rPr>
          <w:rFonts w:ascii="Times New Roman" w:hAnsi="Times New Roman" w:eastAsia="仿宋_GB2312" w:cs="Times New Roman"/>
          <w:sz w:val="32"/>
          <w:szCs w:val="32"/>
        </w:rPr>
        <w:t>241.71</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68.08%</w:t>
      </w:r>
      <w:r>
        <w:rPr>
          <w:rFonts w:hint="eastAsia" w:ascii="Times New Roman" w:hAnsi="Times New Roman" w:eastAsia="仿宋_GB2312" w:cs="Times New Roman"/>
          <w:sz w:val="32"/>
          <w:szCs w:val="32"/>
        </w:rPr>
        <w:t>；项目支出</w:t>
      </w:r>
      <w:r>
        <w:rPr>
          <w:rFonts w:ascii="Times New Roman" w:hAnsi="Times New Roman" w:eastAsia="仿宋_GB2312" w:cs="Times New Roman"/>
          <w:sz w:val="32"/>
          <w:szCs w:val="32"/>
        </w:rPr>
        <w:t>113.31</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31.92%</w:t>
      </w:r>
      <w:r>
        <w:rPr>
          <w:rFonts w:hint="eastAsia" w:ascii="Times New Roman" w:hAnsi="Times New Roman" w:eastAsia="仿宋_GB2312" w:cs="Times New Roman"/>
          <w:sz w:val="32"/>
          <w:szCs w:val="32"/>
        </w:rPr>
        <w:t>；上缴上级支出</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；经营支出</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；对附属单位补助支出</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w:t>
      </w:r>
    </w:p>
    <w:p>
      <w:pPr>
        <w:pStyle w:val="18"/>
        <w:overflowPunct w:val="0"/>
        <w:spacing w:line="596" w:lineRule="exact"/>
        <w:ind w:firstLine="640" w:firstLineChars="200"/>
        <w:jc w:val="both"/>
        <w:rPr>
          <w:rFonts w:ascii="Times New Roman" w:hAnsi="Times New Roman" w:cs="Times New Roman"/>
          <w:bCs/>
          <w:sz w:val="32"/>
          <w:szCs w:val="32"/>
        </w:rPr>
      </w:pPr>
      <w:r>
        <w:rPr>
          <w:rFonts w:hint="eastAsia" w:ascii="Times New Roman" w:hAnsi="Times New Roman" w:cs="Times New Roman"/>
          <w:bCs/>
          <w:sz w:val="32"/>
          <w:szCs w:val="32"/>
        </w:rPr>
        <w:t>四、财政拨款收入支出决算总体情况说明</w:t>
      </w:r>
    </w:p>
    <w:p>
      <w:pPr>
        <w:pStyle w:val="18"/>
        <w:overflowPunct w:val="0"/>
        <w:spacing w:line="596" w:lineRule="exact"/>
        <w:ind w:firstLine="640" w:firstLineChars="200"/>
        <w:jc w:val="both"/>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 xml:space="preserve">    2023</w:t>
      </w:r>
      <w:r>
        <w:rPr>
          <w:rFonts w:hint="eastAsia" w:ascii="Times New Roman" w:hAnsi="Times New Roman" w:eastAsia="仿宋_GB2312" w:cs="Times New Roman"/>
          <w:sz w:val="32"/>
          <w:szCs w:val="32"/>
        </w:rPr>
        <w:t>年度财政拨款收、支总计</w:t>
      </w:r>
      <w:r>
        <w:rPr>
          <w:rFonts w:ascii="Times New Roman" w:hAnsi="Times New Roman" w:eastAsia="仿宋_GB2312" w:cs="Times New Roman"/>
          <w:sz w:val="32"/>
          <w:szCs w:val="32"/>
        </w:rPr>
        <w:t>491.66</w:t>
      </w:r>
      <w:r>
        <w:rPr>
          <w:rFonts w:hint="eastAsia" w:ascii="Times New Roman" w:hAnsi="Times New Roman" w:eastAsia="仿宋_GB2312" w:cs="Times New Roman"/>
          <w:sz w:val="32"/>
          <w:szCs w:val="32"/>
        </w:rPr>
        <w:t>万元，与上年相比，增加</w:t>
      </w:r>
      <w:r>
        <w:rPr>
          <w:rFonts w:ascii="Times New Roman" w:hAnsi="Times New Roman" w:eastAsia="仿宋_GB2312" w:cs="Times New Roman"/>
          <w:sz w:val="32"/>
          <w:szCs w:val="32"/>
        </w:rPr>
        <w:t>11.74</w:t>
      </w:r>
      <w:r>
        <w:rPr>
          <w:rFonts w:hint="eastAsia" w:ascii="Times New Roman" w:hAnsi="Times New Roman" w:eastAsia="仿宋_GB2312" w:cs="Times New Roman"/>
          <w:sz w:val="32"/>
          <w:szCs w:val="32"/>
        </w:rPr>
        <w:t>万元，增加</w:t>
      </w:r>
      <w:r>
        <w:rPr>
          <w:rFonts w:ascii="Times New Roman" w:hAnsi="Times New Roman" w:eastAsia="仿宋_GB2312" w:cs="Times New Roman"/>
          <w:sz w:val="32"/>
          <w:szCs w:val="32"/>
        </w:rPr>
        <w:t>2.45%</w:t>
      </w:r>
      <w:r>
        <w:rPr>
          <w:rFonts w:hint="eastAsia" w:ascii="Times New Roman" w:hAnsi="Times New Roman" w:eastAsia="仿宋_GB2312" w:cs="Times New Roman"/>
          <w:sz w:val="32"/>
          <w:szCs w:val="32"/>
        </w:rPr>
        <w:t>，主要是因为本年度增加了项目工作经费。</w:t>
      </w:r>
    </w:p>
    <w:p>
      <w:pPr>
        <w:pStyle w:val="18"/>
        <w:overflowPunct w:val="0"/>
        <w:spacing w:line="596" w:lineRule="exact"/>
        <w:ind w:firstLine="640" w:firstLineChars="200"/>
        <w:jc w:val="both"/>
        <w:rPr>
          <w:rFonts w:ascii="Times New Roman" w:hAnsi="Times New Roman" w:cs="Times New Roman"/>
          <w:bCs/>
          <w:sz w:val="32"/>
          <w:szCs w:val="32"/>
        </w:rPr>
      </w:pPr>
      <w:r>
        <w:rPr>
          <w:rFonts w:hint="eastAsia" w:ascii="Times New Roman" w:hAnsi="Times New Roman" w:cs="Times New Roman"/>
          <w:bCs/>
          <w:sz w:val="32"/>
          <w:szCs w:val="32"/>
        </w:rPr>
        <w:t>五、一般公共预算财政拨款支出决算情况说明</w:t>
      </w:r>
    </w:p>
    <w:p>
      <w:pPr>
        <w:pStyle w:val="18"/>
        <w:overflowPunct w:val="0"/>
        <w:spacing w:line="596" w:lineRule="exact"/>
        <w:ind w:firstLine="640" w:firstLineChars="200"/>
        <w:jc w:val="both"/>
        <w:rPr>
          <w:rFonts w:ascii="Times New Roman" w:hAnsi="Times New Roman" w:eastAsia="楷体" w:cs="Times New Roman"/>
          <w:bCs/>
          <w:sz w:val="32"/>
          <w:szCs w:val="32"/>
        </w:rPr>
      </w:pPr>
      <w:r>
        <w:rPr>
          <w:rFonts w:hint="eastAsia" w:ascii="Times New Roman" w:hAnsi="Times New Roman" w:eastAsia="楷体" w:cs="Times New Roman"/>
          <w:bCs/>
          <w:sz w:val="32"/>
          <w:szCs w:val="32"/>
        </w:rPr>
        <w:t>（一）一般公共预算财政拨款支出决算总体情况</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年度财政拨款支出</w:t>
      </w:r>
      <w:r>
        <w:rPr>
          <w:rFonts w:ascii="Times New Roman" w:hAnsi="Times New Roman" w:eastAsia="仿宋_GB2312" w:cs="Times New Roman"/>
          <w:sz w:val="32"/>
          <w:szCs w:val="32"/>
        </w:rPr>
        <w:t>355.02</w:t>
      </w:r>
      <w:r>
        <w:rPr>
          <w:rFonts w:hint="eastAsia" w:ascii="Times New Roman" w:hAnsi="Times New Roman" w:eastAsia="仿宋_GB2312" w:cs="Times New Roman"/>
          <w:sz w:val="32"/>
          <w:szCs w:val="32"/>
        </w:rPr>
        <w:t>万元，占本年支出合计的</w:t>
      </w:r>
      <w:r>
        <w:rPr>
          <w:rFonts w:ascii="Times New Roman" w:hAnsi="Times New Roman" w:eastAsia="仿宋_GB2312" w:cs="Times New Roman"/>
          <w:sz w:val="32"/>
          <w:szCs w:val="32"/>
        </w:rPr>
        <w:t>100%</w:t>
      </w:r>
      <w:r>
        <w:rPr>
          <w:rFonts w:hint="eastAsia" w:ascii="Times New Roman" w:hAnsi="Times New Roman" w:eastAsia="仿宋_GB2312" w:cs="Times New Roman"/>
          <w:sz w:val="32"/>
          <w:szCs w:val="32"/>
        </w:rPr>
        <w:t>，与上年相比，财政拨款支出减少</w:t>
      </w:r>
      <w:r>
        <w:rPr>
          <w:rFonts w:ascii="Times New Roman" w:hAnsi="Times New Roman" w:eastAsia="仿宋_GB2312" w:cs="Times New Roman"/>
          <w:sz w:val="32"/>
          <w:szCs w:val="32"/>
        </w:rPr>
        <w:t>93.28</w:t>
      </w:r>
      <w:r>
        <w:rPr>
          <w:rFonts w:hint="eastAsia" w:ascii="Times New Roman" w:hAnsi="Times New Roman" w:eastAsia="仿宋_GB2312" w:cs="Times New Roman"/>
          <w:sz w:val="32"/>
          <w:szCs w:val="32"/>
        </w:rPr>
        <w:t>万元，减少</w:t>
      </w:r>
      <w:r>
        <w:rPr>
          <w:rFonts w:ascii="Times New Roman" w:hAnsi="Times New Roman" w:eastAsia="仿宋_GB2312" w:cs="Times New Roman"/>
          <w:sz w:val="32"/>
          <w:szCs w:val="32"/>
        </w:rPr>
        <w:t>20.81%</w:t>
      </w:r>
      <w:r>
        <w:rPr>
          <w:rFonts w:hint="eastAsia" w:ascii="Times New Roman" w:hAnsi="Times New Roman" w:eastAsia="仿宋_GB2312" w:cs="Times New Roman"/>
          <w:sz w:val="32"/>
          <w:szCs w:val="32"/>
        </w:rPr>
        <w:t>，主要是因为：一是部分会议培训于年底发生，未能及时结算；</w:t>
      </w:r>
      <w:r>
        <w:rPr>
          <w:rFonts w:hint="eastAsia" w:ascii="Times New Roman" w:hAnsi="Times New Roman" w:eastAsia="仿宋_GB2312" w:cs="Times New Roman"/>
          <w:bCs/>
          <w:color w:val="000000" w:themeColor="text1"/>
          <w:kern w:val="2"/>
          <w:sz w:val="32"/>
          <w:szCs w:val="32"/>
          <w14:textFill>
            <w14:solidFill>
              <w14:schemeClr w14:val="tx1"/>
            </w14:solidFill>
          </w14:textFill>
        </w:rPr>
        <w:t>二是档案整理专项工作因持续时间较长，</w:t>
      </w:r>
      <w:r>
        <w:rPr>
          <w:rFonts w:ascii="Times New Roman" w:hAnsi="Times New Roman" w:eastAsia="仿宋_GB2312" w:cs="Times New Roman"/>
          <w:bCs/>
          <w:color w:val="000000" w:themeColor="text1"/>
          <w:kern w:val="2"/>
          <w:sz w:val="32"/>
          <w:szCs w:val="32"/>
          <w14:textFill>
            <w14:solidFill>
              <w14:schemeClr w14:val="tx1"/>
            </w14:solidFill>
          </w14:textFill>
        </w:rPr>
        <w:t>2023</w:t>
      </w:r>
      <w:r>
        <w:rPr>
          <w:rFonts w:hint="eastAsia" w:ascii="Times New Roman" w:hAnsi="Times New Roman" w:eastAsia="仿宋_GB2312" w:cs="Times New Roman"/>
          <w:bCs/>
          <w:color w:val="000000" w:themeColor="text1"/>
          <w:kern w:val="2"/>
          <w:sz w:val="32"/>
          <w:szCs w:val="32"/>
          <w14:textFill>
            <w14:solidFill>
              <w14:schemeClr w14:val="tx1"/>
            </w14:solidFill>
          </w14:textFill>
        </w:rPr>
        <w:t>年仅支付了</w:t>
      </w:r>
      <w:r>
        <w:rPr>
          <w:rFonts w:ascii="Times New Roman" w:hAnsi="Times New Roman" w:eastAsia="仿宋_GB2312" w:cs="Times New Roman"/>
          <w:bCs/>
          <w:color w:val="000000" w:themeColor="text1"/>
          <w:kern w:val="2"/>
          <w:sz w:val="32"/>
          <w:szCs w:val="32"/>
          <w14:textFill>
            <w14:solidFill>
              <w14:schemeClr w14:val="tx1"/>
            </w14:solidFill>
          </w14:textFill>
        </w:rPr>
        <w:t>30%</w:t>
      </w:r>
      <w:r>
        <w:rPr>
          <w:rFonts w:hint="eastAsia" w:ascii="Times New Roman" w:hAnsi="Times New Roman" w:eastAsia="仿宋_GB2312" w:cs="Times New Roman"/>
          <w:bCs/>
          <w:color w:val="000000" w:themeColor="text1"/>
          <w:kern w:val="2"/>
          <w:sz w:val="32"/>
          <w:szCs w:val="32"/>
          <w14:textFill>
            <w14:solidFill>
              <w14:schemeClr w14:val="tx1"/>
            </w14:solidFill>
          </w14:textFill>
        </w:rPr>
        <w:t>的费用，其他费用待工作完成后支付；三是国家</w:t>
      </w:r>
      <w:r>
        <w:rPr>
          <w:rFonts w:ascii="Times New Roman" w:hAnsi="Times New Roman" w:eastAsia="仿宋_GB2312" w:cs="Times New Roman"/>
          <w:bCs/>
          <w:color w:val="000000" w:themeColor="text1"/>
          <w:kern w:val="2"/>
          <w:sz w:val="32"/>
          <w:szCs w:val="32"/>
          <w14:textFill>
            <w14:solidFill>
              <w14:schemeClr w14:val="tx1"/>
            </w14:solidFill>
          </w14:textFill>
        </w:rPr>
        <w:t>2023</w:t>
      </w:r>
      <w:r>
        <w:rPr>
          <w:rFonts w:hint="eastAsia" w:ascii="Times New Roman" w:hAnsi="Times New Roman" w:eastAsia="仿宋_GB2312" w:cs="Times New Roman"/>
          <w:bCs/>
          <w:color w:val="000000" w:themeColor="text1"/>
          <w:kern w:val="2"/>
          <w:sz w:val="32"/>
          <w:szCs w:val="32"/>
          <w14:textFill>
            <w14:solidFill>
              <w14:schemeClr w14:val="tx1"/>
            </w14:solidFill>
          </w14:textFill>
        </w:rPr>
        <w:t>年启动第三方购买服务专项办法起草工作，我队第三方购买服务暂停，待国家出台后，再依据办法开展相关工作</w:t>
      </w:r>
      <w:r>
        <w:rPr>
          <w:rFonts w:hint="eastAsia" w:ascii="Times New Roman" w:hAnsi="Times New Roman" w:eastAsia="仿宋_GB2312" w:cs="Times New Roman"/>
          <w:color w:val="auto"/>
          <w:sz w:val="32"/>
          <w:szCs w:val="32"/>
        </w:rPr>
        <w:t>。</w:t>
      </w:r>
    </w:p>
    <w:p>
      <w:pPr>
        <w:pStyle w:val="18"/>
        <w:overflowPunct w:val="0"/>
        <w:spacing w:line="596" w:lineRule="exact"/>
        <w:ind w:firstLine="640" w:firstLineChars="200"/>
        <w:jc w:val="both"/>
        <w:rPr>
          <w:rFonts w:ascii="Times New Roman" w:hAnsi="Times New Roman" w:eastAsia="楷体" w:cs="Times New Roman"/>
          <w:bCs/>
          <w:sz w:val="32"/>
          <w:szCs w:val="32"/>
        </w:rPr>
      </w:pPr>
      <w:r>
        <w:rPr>
          <w:rFonts w:hint="eastAsia" w:ascii="Times New Roman" w:hAnsi="Times New Roman" w:eastAsia="楷体" w:cs="Times New Roman"/>
          <w:bCs/>
          <w:sz w:val="32"/>
          <w:szCs w:val="32"/>
        </w:rPr>
        <w:t>（二）一般公共预算财政拨款支出决算结构情况</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年度财政拨款支出</w:t>
      </w:r>
      <w:r>
        <w:rPr>
          <w:rFonts w:ascii="Times New Roman" w:hAnsi="Times New Roman" w:eastAsia="仿宋_GB2312" w:cs="Times New Roman"/>
          <w:sz w:val="32"/>
          <w:szCs w:val="32"/>
        </w:rPr>
        <w:t>355.02</w:t>
      </w:r>
      <w:r>
        <w:rPr>
          <w:rFonts w:hint="eastAsia" w:ascii="Times New Roman" w:hAnsi="Times New Roman" w:eastAsia="仿宋_GB2312" w:cs="Times New Roman"/>
          <w:sz w:val="32"/>
          <w:szCs w:val="32"/>
        </w:rPr>
        <w:t>万元，主要用于以下方面：一般公共服务（类）支出</w:t>
      </w:r>
      <w:r>
        <w:rPr>
          <w:rFonts w:ascii="Times New Roman" w:hAnsi="Times New Roman" w:eastAsia="仿宋_GB2312" w:cs="Times New Roman"/>
          <w:sz w:val="32"/>
          <w:szCs w:val="32"/>
        </w:rPr>
        <w:t>293.68</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82.72%</w:t>
      </w:r>
      <w:r>
        <w:rPr>
          <w:rFonts w:hint="eastAsia" w:ascii="Times New Roman" w:hAnsi="Times New Roman" w:eastAsia="仿宋_GB2312" w:cs="Times New Roman"/>
          <w:sz w:val="32"/>
          <w:szCs w:val="32"/>
        </w:rPr>
        <w:t>；社会保障和就业支出</w:t>
      </w:r>
      <w:r>
        <w:rPr>
          <w:rFonts w:ascii="Times New Roman" w:hAnsi="Times New Roman" w:eastAsia="仿宋_GB2312" w:cs="Times New Roman"/>
          <w:sz w:val="32"/>
          <w:szCs w:val="32"/>
        </w:rPr>
        <w:t>46.04</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12.97%</w:t>
      </w:r>
      <w:r>
        <w:rPr>
          <w:rFonts w:hint="eastAsia" w:ascii="Times New Roman" w:hAnsi="Times New Roman" w:eastAsia="仿宋_GB2312" w:cs="Times New Roman"/>
          <w:sz w:val="32"/>
          <w:szCs w:val="32"/>
        </w:rPr>
        <w:t>；住房保障支出</w:t>
      </w:r>
      <w:r>
        <w:rPr>
          <w:rFonts w:ascii="Times New Roman" w:hAnsi="Times New Roman" w:eastAsia="仿宋_GB2312" w:cs="Times New Roman"/>
          <w:sz w:val="32"/>
          <w:szCs w:val="32"/>
        </w:rPr>
        <w:t>15.30</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4.31%</w:t>
      </w:r>
      <w:r>
        <w:rPr>
          <w:rFonts w:hint="eastAsia" w:ascii="Times New Roman" w:hAnsi="Times New Roman" w:eastAsia="仿宋_GB2312" w:cs="Times New Roman"/>
          <w:sz w:val="32"/>
          <w:szCs w:val="32"/>
        </w:rPr>
        <w:t>。</w:t>
      </w:r>
    </w:p>
    <w:p>
      <w:pPr>
        <w:pStyle w:val="18"/>
        <w:overflowPunct w:val="0"/>
        <w:spacing w:line="596" w:lineRule="exact"/>
        <w:ind w:firstLine="640" w:firstLineChars="200"/>
        <w:jc w:val="both"/>
        <w:rPr>
          <w:rFonts w:ascii="Times New Roman" w:hAnsi="Times New Roman" w:eastAsia="楷体" w:cs="Times New Roman"/>
          <w:bCs/>
          <w:sz w:val="32"/>
          <w:szCs w:val="32"/>
        </w:rPr>
      </w:pPr>
      <w:r>
        <w:rPr>
          <w:rFonts w:hint="eastAsia" w:ascii="Times New Roman" w:hAnsi="Times New Roman" w:eastAsia="楷体" w:cs="Times New Roman"/>
          <w:bCs/>
          <w:sz w:val="32"/>
          <w:szCs w:val="32"/>
        </w:rPr>
        <w:t>（三）一般公共预算财政拨款支出决算具体情况</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年度财政拨款支出年初预算数为</w:t>
      </w:r>
      <w:r>
        <w:rPr>
          <w:rFonts w:ascii="Times New Roman" w:hAnsi="Times New Roman" w:eastAsia="仿宋_GB2312" w:cs="Times New Roman"/>
          <w:sz w:val="32"/>
          <w:szCs w:val="32"/>
        </w:rPr>
        <w:t>478.46</w:t>
      </w:r>
      <w:r>
        <w:rPr>
          <w:rFonts w:hint="eastAsia" w:ascii="Times New Roman" w:hAnsi="Times New Roman" w:eastAsia="仿宋_GB2312" w:cs="Times New Roman"/>
          <w:sz w:val="32"/>
          <w:szCs w:val="32"/>
        </w:rPr>
        <w:t>万元，支出决算数为</w:t>
      </w:r>
      <w:r>
        <w:rPr>
          <w:rFonts w:ascii="Times New Roman" w:hAnsi="Times New Roman" w:eastAsia="仿宋_GB2312" w:cs="Times New Roman"/>
          <w:sz w:val="32"/>
          <w:szCs w:val="32"/>
        </w:rPr>
        <w:t>355.02</w:t>
      </w:r>
      <w:r>
        <w:rPr>
          <w:rFonts w:hint="eastAsia" w:ascii="Times New Roman" w:hAnsi="Times New Roman" w:eastAsia="仿宋_GB2312" w:cs="Times New Roman"/>
          <w:sz w:val="32"/>
          <w:szCs w:val="32"/>
        </w:rPr>
        <w:t>万元，完成年初预算的</w:t>
      </w:r>
      <w:r>
        <w:rPr>
          <w:rFonts w:ascii="Times New Roman" w:hAnsi="Times New Roman" w:eastAsia="仿宋_GB2312" w:cs="Times New Roman"/>
          <w:sz w:val="32"/>
          <w:szCs w:val="32"/>
        </w:rPr>
        <w:t>74.20%</w:t>
      </w:r>
      <w:r>
        <w:rPr>
          <w:rFonts w:hint="eastAsia" w:ascii="Times New Roman" w:hAnsi="Times New Roman" w:eastAsia="仿宋_GB2312" w:cs="Times New Roman"/>
          <w:sz w:val="32"/>
          <w:szCs w:val="32"/>
        </w:rPr>
        <w:t>，其中：</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、一般公共服务（类）发展与改革事务（款）行政运行（项）。</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年初预算为</w:t>
      </w:r>
      <w:r>
        <w:rPr>
          <w:rFonts w:ascii="Times New Roman" w:hAnsi="Times New Roman" w:eastAsia="仿宋_GB2312" w:cs="Times New Roman"/>
          <w:sz w:val="32"/>
          <w:szCs w:val="32"/>
        </w:rPr>
        <w:t>232.75</w:t>
      </w:r>
      <w:r>
        <w:rPr>
          <w:rFonts w:hint="eastAsia" w:ascii="Times New Roman" w:hAnsi="Times New Roman" w:eastAsia="仿宋_GB2312" w:cs="Times New Roman"/>
          <w:sz w:val="32"/>
          <w:szCs w:val="32"/>
        </w:rPr>
        <w:t>万元，支出决算为</w:t>
      </w:r>
      <w:r>
        <w:rPr>
          <w:rFonts w:ascii="Times New Roman" w:hAnsi="Times New Roman" w:eastAsia="仿宋_GB2312" w:cs="Times New Roman"/>
          <w:sz w:val="32"/>
          <w:szCs w:val="32"/>
        </w:rPr>
        <w:t>180.38</w:t>
      </w:r>
      <w:r>
        <w:rPr>
          <w:rFonts w:hint="eastAsia" w:ascii="Times New Roman" w:hAnsi="Times New Roman" w:eastAsia="仿宋_GB2312" w:cs="Times New Roman"/>
          <w:sz w:val="32"/>
          <w:szCs w:val="32"/>
        </w:rPr>
        <w:t>万元，完成年初</w:t>
      </w:r>
      <w:r>
        <w:rPr>
          <w:rFonts w:hint="eastAsia" w:ascii="Times New Roman" w:hAnsi="Times New Roman" w:eastAsia="仿宋_GB2312" w:cs="Times New Roman"/>
          <w:spacing w:val="-4"/>
          <w:sz w:val="32"/>
          <w:szCs w:val="32"/>
        </w:rPr>
        <w:t>预算的</w:t>
      </w:r>
      <w:r>
        <w:rPr>
          <w:rFonts w:ascii="Times New Roman" w:hAnsi="Times New Roman" w:eastAsia="仿宋_GB2312" w:cs="Times New Roman"/>
          <w:spacing w:val="-4"/>
          <w:sz w:val="32"/>
          <w:szCs w:val="32"/>
        </w:rPr>
        <w:t>77.50%</w:t>
      </w:r>
      <w:r>
        <w:rPr>
          <w:rFonts w:hint="eastAsia" w:ascii="Times New Roman" w:hAnsi="Times New Roman" w:eastAsia="仿宋_GB2312" w:cs="Times New Roman"/>
          <w:spacing w:val="-4"/>
          <w:sz w:val="32"/>
          <w:szCs w:val="32"/>
        </w:rPr>
        <w:t>，决算数小于年初预算数的主要原因是：</w:t>
      </w:r>
      <w:del w:id="21" w:author="龙伟鸾" w:date="2024-09-05T08:40:00Z">
        <w:r>
          <w:rPr>
            <w:rFonts w:hint="eastAsia" w:ascii="Times New Roman" w:hAnsi="Times New Roman" w:eastAsia="仿宋_GB2312" w:cs="Times New Roman"/>
            <w:spacing w:val="-4"/>
            <w:sz w:val="32"/>
            <w:szCs w:val="32"/>
          </w:rPr>
          <w:delText>我队</w:delText>
        </w:r>
      </w:del>
      <w:r>
        <w:rPr>
          <w:rFonts w:hint="eastAsia" w:ascii="Times New Roman" w:hAnsi="Times New Roman" w:eastAsia="仿宋_GB2312" w:cs="Times New Roman"/>
          <w:spacing w:val="-4"/>
          <w:sz w:val="32"/>
          <w:szCs w:val="32"/>
        </w:rPr>
        <w:t>正常人员流动，上年度实际在编人数</w:t>
      </w:r>
      <w:r>
        <w:rPr>
          <w:rFonts w:ascii="Times New Roman" w:hAnsi="Times New Roman" w:eastAsia="仿宋_GB2312" w:cs="Times New Roman"/>
          <w:spacing w:val="-4"/>
          <w:sz w:val="32"/>
          <w:szCs w:val="32"/>
        </w:rPr>
        <w:t>8</w:t>
      </w:r>
      <w:r>
        <w:rPr>
          <w:rFonts w:hint="eastAsia" w:ascii="Times New Roman" w:hAnsi="Times New Roman" w:eastAsia="仿宋_GB2312" w:cs="Times New Roman"/>
          <w:spacing w:val="-4"/>
          <w:sz w:val="32"/>
          <w:szCs w:val="32"/>
        </w:rPr>
        <w:t>人，本年度实际在编人数</w:t>
      </w:r>
      <w:r>
        <w:rPr>
          <w:rFonts w:ascii="Times New Roman" w:hAnsi="Times New Roman" w:eastAsia="仿宋_GB2312" w:cs="Times New Roman"/>
          <w:spacing w:val="-4"/>
          <w:sz w:val="32"/>
          <w:szCs w:val="32"/>
        </w:rPr>
        <w:t>5</w:t>
      </w:r>
      <w:r>
        <w:rPr>
          <w:rFonts w:hint="eastAsia" w:ascii="Times New Roman" w:hAnsi="Times New Roman" w:eastAsia="仿宋_GB2312" w:cs="Times New Roman"/>
          <w:spacing w:val="-4"/>
          <w:sz w:val="32"/>
          <w:szCs w:val="32"/>
        </w:rPr>
        <w:t>人。</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、一般公共服务（类）发展与改革事务（款）其他发展与改革事务支出（项）。</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年初预算为</w:t>
      </w:r>
      <w:r>
        <w:rPr>
          <w:rFonts w:ascii="Times New Roman" w:hAnsi="Times New Roman" w:eastAsia="仿宋_GB2312" w:cs="Times New Roman"/>
          <w:sz w:val="32"/>
          <w:szCs w:val="32"/>
        </w:rPr>
        <w:t>171.23</w:t>
      </w:r>
      <w:r>
        <w:rPr>
          <w:rFonts w:hint="eastAsia" w:ascii="Times New Roman" w:hAnsi="Times New Roman" w:eastAsia="仿宋_GB2312" w:cs="Times New Roman"/>
          <w:sz w:val="32"/>
          <w:szCs w:val="32"/>
        </w:rPr>
        <w:t>万元，支出决算为</w:t>
      </w:r>
      <w:r>
        <w:rPr>
          <w:rFonts w:ascii="Times New Roman" w:hAnsi="Times New Roman" w:eastAsia="仿宋_GB2312" w:cs="Times New Roman"/>
          <w:sz w:val="32"/>
          <w:szCs w:val="32"/>
        </w:rPr>
        <w:t>113.31</w:t>
      </w:r>
      <w:r>
        <w:rPr>
          <w:rFonts w:hint="eastAsia" w:ascii="Times New Roman" w:hAnsi="Times New Roman" w:eastAsia="仿宋_GB2312" w:cs="Times New Roman"/>
          <w:sz w:val="32"/>
          <w:szCs w:val="32"/>
        </w:rPr>
        <w:t>万元，完成年初预算的</w:t>
      </w:r>
      <w:r>
        <w:rPr>
          <w:rFonts w:ascii="Times New Roman" w:hAnsi="Times New Roman" w:eastAsia="仿宋_GB2312" w:cs="Times New Roman"/>
          <w:sz w:val="32"/>
          <w:szCs w:val="32"/>
        </w:rPr>
        <w:t>66.17%</w:t>
      </w:r>
      <w:r>
        <w:rPr>
          <w:rFonts w:hint="eastAsia" w:ascii="Times New Roman" w:hAnsi="Times New Roman" w:eastAsia="仿宋_GB2312" w:cs="Times New Roman"/>
          <w:sz w:val="32"/>
          <w:szCs w:val="32"/>
        </w:rPr>
        <w:t>，决算数小于年初预算数的主要原因是：项目经费预算执行率偏低。一是</w:t>
      </w:r>
      <w:r>
        <w:rPr>
          <w:rFonts w:hint="eastAsia" w:ascii="Times New Roman" w:hAnsi="Times New Roman" w:eastAsia="仿宋_GB2312" w:cs="Times New Roman"/>
          <w:color w:val="auto"/>
          <w:sz w:val="32"/>
          <w:szCs w:val="32"/>
        </w:rPr>
        <w:t>部分会议在</w:t>
      </w:r>
      <w:r>
        <w:rPr>
          <w:rFonts w:ascii="Times New Roman" w:hAnsi="Times New Roman" w:eastAsia="仿宋_GB2312" w:cs="Times New Roman"/>
          <w:color w:val="auto"/>
          <w:sz w:val="32"/>
          <w:szCs w:val="32"/>
        </w:rPr>
        <w:t>2023</w:t>
      </w:r>
      <w:r>
        <w:rPr>
          <w:rFonts w:hint="eastAsia" w:ascii="Times New Roman" w:hAnsi="Times New Roman" w:eastAsia="仿宋_GB2312" w:cs="Times New Roman"/>
          <w:color w:val="auto"/>
          <w:sz w:val="32"/>
          <w:szCs w:val="32"/>
        </w:rPr>
        <w:t>年年底举行</w:t>
      </w:r>
      <w:r>
        <w:rPr>
          <w:rFonts w:hint="eastAsia" w:ascii="Times New Roman" w:hAnsi="Times New Roman" w:eastAsia="仿宋_GB2312" w:cs="Times New Roman"/>
          <w:sz w:val="32"/>
          <w:szCs w:val="32"/>
        </w:rPr>
        <w:t>，未能及时结算</w:t>
      </w:r>
      <w:r>
        <w:rPr>
          <w:rFonts w:hint="eastAsia" w:ascii="Times New Roman" w:hAnsi="Times New Roman" w:eastAsia="仿宋_GB2312" w:cs="Times New Roman"/>
          <w:bCs/>
          <w:color w:val="000000" w:themeColor="text1"/>
          <w:kern w:val="2"/>
          <w:sz w:val="32"/>
          <w:szCs w:val="32"/>
          <w14:textFill>
            <w14:solidFill>
              <w14:schemeClr w14:val="tx1"/>
            </w14:solidFill>
          </w14:textFill>
        </w:rPr>
        <w:t>；二是档案整理专项工作因项目持续时间较长，</w:t>
      </w:r>
      <w:r>
        <w:rPr>
          <w:rFonts w:hint="eastAsia" w:ascii="Times New Roman" w:hAnsi="Times New Roman" w:eastAsia="仿宋_GB2312" w:cs="Times New Roman"/>
          <w:color w:val="auto"/>
          <w:sz w:val="32"/>
          <w:szCs w:val="32"/>
        </w:rPr>
        <w:t>需项目结束验收后</w:t>
      </w:r>
      <w:r>
        <w:rPr>
          <w:rFonts w:hint="eastAsia" w:ascii="Times New Roman" w:hAnsi="Times New Roman" w:eastAsia="仿宋_GB2312" w:cs="Times New Roman"/>
          <w:bCs/>
          <w:color w:val="000000" w:themeColor="text1"/>
          <w:kern w:val="2"/>
          <w:sz w:val="32"/>
          <w:szCs w:val="32"/>
          <w14:textFill>
            <w14:solidFill>
              <w14:schemeClr w14:val="tx1"/>
            </w14:solidFill>
          </w14:textFill>
        </w:rPr>
        <w:t>，</w:t>
      </w:r>
      <w:r>
        <w:rPr>
          <w:rFonts w:hint="eastAsia" w:ascii="Times New Roman" w:hAnsi="Times New Roman" w:eastAsia="仿宋_GB2312" w:cs="Times New Roman"/>
          <w:color w:val="auto"/>
          <w:sz w:val="32"/>
          <w:szCs w:val="32"/>
        </w:rPr>
        <w:t>才能结清合同款项；</w:t>
      </w:r>
      <w:r>
        <w:rPr>
          <w:rFonts w:hint="eastAsia" w:ascii="Times New Roman" w:hAnsi="Times New Roman" w:eastAsia="仿宋_GB2312" w:cs="Times New Roman"/>
          <w:bCs/>
          <w:color w:val="000000" w:themeColor="text1"/>
          <w:kern w:val="2"/>
          <w:sz w:val="32"/>
          <w:szCs w:val="32"/>
          <w14:textFill>
            <w14:solidFill>
              <w14:schemeClr w14:val="tx1"/>
            </w14:solidFill>
          </w14:textFill>
        </w:rPr>
        <w:t>三是国家</w:t>
      </w:r>
      <w:r>
        <w:rPr>
          <w:rFonts w:ascii="Times New Roman" w:hAnsi="Times New Roman" w:eastAsia="仿宋_GB2312" w:cs="Times New Roman"/>
          <w:bCs/>
          <w:color w:val="000000" w:themeColor="text1"/>
          <w:kern w:val="2"/>
          <w:sz w:val="32"/>
          <w:szCs w:val="32"/>
          <w14:textFill>
            <w14:solidFill>
              <w14:schemeClr w14:val="tx1"/>
            </w14:solidFill>
          </w14:textFill>
        </w:rPr>
        <w:t>2023</w:t>
      </w:r>
      <w:r>
        <w:rPr>
          <w:rFonts w:hint="eastAsia" w:ascii="Times New Roman" w:hAnsi="Times New Roman" w:eastAsia="仿宋_GB2312" w:cs="Times New Roman"/>
          <w:bCs/>
          <w:color w:val="000000" w:themeColor="text1"/>
          <w:kern w:val="2"/>
          <w:sz w:val="32"/>
          <w:szCs w:val="32"/>
          <w14:textFill>
            <w14:solidFill>
              <w14:schemeClr w14:val="tx1"/>
            </w14:solidFill>
          </w14:textFill>
        </w:rPr>
        <w:t>年已起草第三方购买服务专项办法，目前我队已暂停第三方购买服务，待国家出台后，再依据办法开展相关工作。</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、社会保障和就业支出（类）行政事业单位养老支出（款）行政单位离退休（项）。</w:t>
      </w:r>
    </w:p>
    <w:p>
      <w:pPr>
        <w:pStyle w:val="18"/>
        <w:overflowPunct w:val="0"/>
        <w:spacing w:line="596" w:lineRule="exact"/>
        <w:ind w:firstLine="640" w:firstLineChars="200"/>
        <w:jc w:val="both"/>
        <w:rPr>
          <w:rFonts w:ascii="Times New Roman" w:hAnsi="Times New Roman" w:eastAsia="仿宋_GB2312" w:cs="Times New Roman"/>
          <w:sz w:val="32"/>
          <w:szCs w:val="32"/>
          <w:highlight w:val="yellow"/>
        </w:rPr>
      </w:pPr>
      <w:r>
        <w:rPr>
          <w:rFonts w:hint="eastAsia" w:ascii="Times New Roman" w:hAnsi="Times New Roman" w:eastAsia="仿宋_GB2312" w:cs="Times New Roman"/>
          <w:sz w:val="32"/>
          <w:szCs w:val="32"/>
        </w:rPr>
        <w:t>年初预算为</w:t>
      </w:r>
      <w:r>
        <w:rPr>
          <w:rFonts w:ascii="Times New Roman" w:hAnsi="Times New Roman" w:eastAsia="仿宋_GB2312" w:cs="Times New Roman"/>
          <w:sz w:val="32"/>
          <w:szCs w:val="32"/>
        </w:rPr>
        <w:t>7.75</w:t>
      </w:r>
      <w:r>
        <w:rPr>
          <w:rFonts w:hint="eastAsia" w:ascii="Times New Roman" w:hAnsi="Times New Roman" w:eastAsia="仿宋_GB2312" w:cs="Times New Roman"/>
          <w:sz w:val="32"/>
          <w:szCs w:val="32"/>
        </w:rPr>
        <w:t>万元，支出决算为</w:t>
      </w:r>
      <w:r>
        <w:rPr>
          <w:rFonts w:ascii="Times New Roman" w:hAnsi="Times New Roman" w:eastAsia="仿宋_GB2312" w:cs="Times New Roman"/>
          <w:sz w:val="32"/>
          <w:szCs w:val="32"/>
        </w:rPr>
        <w:t>7.72</w:t>
      </w:r>
      <w:r>
        <w:rPr>
          <w:rFonts w:hint="eastAsia" w:ascii="Times New Roman" w:hAnsi="Times New Roman" w:eastAsia="仿宋_GB2312" w:cs="Times New Roman"/>
          <w:sz w:val="32"/>
          <w:szCs w:val="32"/>
        </w:rPr>
        <w:t>万元，完成年初预算的</w:t>
      </w:r>
      <w:r>
        <w:rPr>
          <w:rFonts w:ascii="Times New Roman" w:hAnsi="Times New Roman" w:eastAsia="仿宋_GB2312" w:cs="Times New Roman"/>
          <w:sz w:val="32"/>
          <w:szCs w:val="32"/>
        </w:rPr>
        <w:t>99.61%</w:t>
      </w:r>
      <w:r>
        <w:rPr>
          <w:rFonts w:hint="eastAsia" w:ascii="Times New Roman" w:hAnsi="Times New Roman" w:eastAsia="仿宋_GB2312" w:cs="Times New Roman"/>
          <w:sz w:val="32"/>
          <w:szCs w:val="32"/>
        </w:rPr>
        <w:t>。</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、社会保障和就业支出（类）行政事业单位养老支出（款）机关事业单位基本养老保险缴费支出（项）。</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年初预算为</w:t>
      </w:r>
      <w:r>
        <w:rPr>
          <w:rFonts w:ascii="Times New Roman" w:hAnsi="Times New Roman" w:eastAsia="仿宋_GB2312" w:cs="Times New Roman"/>
          <w:sz w:val="32"/>
          <w:szCs w:val="32"/>
        </w:rPr>
        <w:t>38.73</w:t>
      </w:r>
      <w:r>
        <w:rPr>
          <w:rFonts w:hint="eastAsia" w:ascii="Times New Roman" w:hAnsi="Times New Roman" w:eastAsia="仿宋_GB2312" w:cs="Times New Roman"/>
          <w:sz w:val="32"/>
          <w:szCs w:val="32"/>
        </w:rPr>
        <w:t>万元，支出决算为</w:t>
      </w:r>
      <w:r>
        <w:rPr>
          <w:rFonts w:ascii="Times New Roman" w:hAnsi="Times New Roman" w:eastAsia="仿宋_GB2312" w:cs="Times New Roman"/>
          <w:sz w:val="32"/>
          <w:szCs w:val="32"/>
        </w:rPr>
        <w:t>38.32</w:t>
      </w:r>
      <w:r>
        <w:rPr>
          <w:rFonts w:hint="eastAsia" w:ascii="Times New Roman" w:hAnsi="Times New Roman" w:eastAsia="仿宋_GB2312" w:cs="Times New Roman"/>
          <w:sz w:val="32"/>
          <w:szCs w:val="32"/>
        </w:rPr>
        <w:t>万元，完成年初预算的</w:t>
      </w:r>
      <w:r>
        <w:rPr>
          <w:rFonts w:ascii="Times New Roman" w:hAnsi="Times New Roman" w:eastAsia="仿宋_GB2312" w:cs="Times New Roman"/>
          <w:sz w:val="32"/>
          <w:szCs w:val="32"/>
        </w:rPr>
        <w:t>98.94%</w:t>
      </w:r>
      <w:r>
        <w:rPr>
          <w:rFonts w:hint="eastAsia" w:ascii="Times New Roman" w:hAnsi="Times New Roman" w:eastAsia="仿宋_GB2312" w:cs="Times New Roman"/>
          <w:sz w:val="32"/>
          <w:szCs w:val="32"/>
        </w:rPr>
        <w:t>。</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、住房保障支出（类）住房改革支出（款）住房公积金（项）。</w:t>
      </w:r>
    </w:p>
    <w:p>
      <w:pPr>
        <w:pStyle w:val="18"/>
        <w:overflowPunct w:val="0"/>
        <w:spacing w:line="596" w:lineRule="exact"/>
        <w:ind w:firstLine="640" w:firstLineChars="200"/>
        <w:jc w:val="both"/>
        <w:rPr>
          <w:rFonts w:ascii="Times New Roman" w:hAnsi="Times New Roman" w:eastAsia="仿宋_GB2312" w:cs="Times New Roman"/>
          <w:sz w:val="32"/>
          <w:szCs w:val="32"/>
          <w:highlight w:val="yellow"/>
        </w:rPr>
      </w:pPr>
      <w:r>
        <w:rPr>
          <w:rFonts w:hint="eastAsia" w:ascii="Times New Roman" w:hAnsi="Times New Roman" w:eastAsia="仿宋_GB2312" w:cs="Times New Roman"/>
          <w:sz w:val="32"/>
          <w:szCs w:val="32"/>
        </w:rPr>
        <w:t>年初预算为</w:t>
      </w:r>
      <w:r>
        <w:rPr>
          <w:rFonts w:ascii="Times New Roman" w:hAnsi="Times New Roman" w:eastAsia="仿宋_GB2312" w:cs="Times New Roman"/>
          <w:sz w:val="32"/>
          <w:szCs w:val="32"/>
        </w:rPr>
        <w:t>28</w:t>
      </w:r>
      <w:r>
        <w:rPr>
          <w:rFonts w:hint="eastAsia" w:ascii="Times New Roman" w:hAnsi="Times New Roman" w:eastAsia="仿宋_GB2312" w:cs="Times New Roman"/>
          <w:sz w:val="32"/>
          <w:szCs w:val="32"/>
        </w:rPr>
        <w:t>万元，支出决算为</w:t>
      </w:r>
      <w:r>
        <w:rPr>
          <w:rFonts w:ascii="Times New Roman" w:hAnsi="Times New Roman" w:eastAsia="仿宋_GB2312" w:cs="Times New Roman"/>
          <w:sz w:val="32"/>
          <w:szCs w:val="32"/>
        </w:rPr>
        <w:t>15.30</w:t>
      </w:r>
      <w:r>
        <w:rPr>
          <w:rFonts w:hint="eastAsia" w:ascii="Times New Roman" w:hAnsi="Times New Roman" w:eastAsia="仿宋_GB2312" w:cs="Times New Roman"/>
          <w:sz w:val="32"/>
          <w:szCs w:val="32"/>
        </w:rPr>
        <w:t>万元，完成年初预算的</w:t>
      </w:r>
      <w:r>
        <w:rPr>
          <w:rFonts w:ascii="Times New Roman" w:hAnsi="Times New Roman" w:eastAsia="仿宋_GB2312" w:cs="Times New Roman"/>
          <w:sz w:val="32"/>
          <w:szCs w:val="32"/>
        </w:rPr>
        <w:t>54.64%</w:t>
      </w:r>
      <w:r>
        <w:rPr>
          <w:rFonts w:hint="eastAsia" w:ascii="Times New Roman" w:hAnsi="Times New Roman" w:eastAsia="仿宋_GB2312" w:cs="Times New Roman"/>
          <w:sz w:val="32"/>
          <w:szCs w:val="32"/>
        </w:rPr>
        <w:t>，决算数小于年初预算数的主要原因是：我队正常人员流动，上年度实际在编人数</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人，本年度实际在编人数</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人。</w:t>
      </w:r>
    </w:p>
    <w:p>
      <w:pPr>
        <w:pStyle w:val="18"/>
        <w:overflowPunct w:val="0"/>
        <w:spacing w:line="596" w:lineRule="exact"/>
        <w:ind w:firstLine="640" w:firstLineChars="200"/>
        <w:jc w:val="both"/>
        <w:rPr>
          <w:rFonts w:ascii="Times New Roman" w:hAnsi="Times New Roman" w:cs="Times New Roman"/>
          <w:bCs/>
          <w:sz w:val="32"/>
          <w:szCs w:val="32"/>
        </w:rPr>
      </w:pPr>
      <w:r>
        <w:rPr>
          <w:rFonts w:hint="eastAsia" w:ascii="Times New Roman" w:hAnsi="Times New Roman" w:cs="Times New Roman"/>
          <w:bCs/>
          <w:sz w:val="32"/>
          <w:szCs w:val="32"/>
        </w:rPr>
        <w:t>六、一般公共预算财政拨款基本支出决算情况说明</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年度财政拨款基本支出</w:t>
      </w:r>
      <w:r>
        <w:rPr>
          <w:rFonts w:ascii="Times New Roman" w:hAnsi="Times New Roman" w:eastAsia="仿宋_GB2312" w:cs="Times New Roman"/>
          <w:sz w:val="32"/>
          <w:szCs w:val="32"/>
        </w:rPr>
        <w:t>241.71</w:t>
      </w:r>
      <w:r>
        <w:rPr>
          <w:rFonts w:hint="eastAsia" w:ascii="Times New Roman" w:hAnsi="Times New Roman" w:eastAsia="仿宋_GB2312" w:cs="Times New Roman"/>
          <w:sz w:val="32"/>
          <w:szCs w:val="32"/>
        </w:rPr>
        <w:t>万元，其中：</w:t>
      </w:r>
    </w:p>
    <w:p>
      <w:pPr>
        <w:pStyle w:val="18"/>
        <w:overflowPunct w:val="0"/>
        <w:spacing w:line="596" w:lineRule="exact"/>
        <w:ind w:firstLine="643"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人员经费</w:t>
      </w:r>
      <w:r>
        <w:rPr>
          <w:rFonts w:ascii="Times New Roman" w:hAnsi="Times New Roman" w:eastAsia="仿宋_GB2312" w:cs="Times New Roman"/>
          <w:b/>
          <w:bCs/>
          <w:sz w:val="32"/>
          <w:szCs w:val="32"/>
        </w:rPr>
        <w:t>181.03</w:t>
      </w:r>
      <w:r>
        <w:rPr>
          <w:rFonts w:hint="eastAsia" w:ascii="Times New Roman" w:hAnsi="Times New Roman" w:eastAsia="仿宋_GB2312" w:cs="Times New Roman"/>
          <w:sz w:val="32"/>
          <w:szCs w:val="32"/>
        </w:rPr>
        <w:t>万元，占基本支出的</w:t>
      </w:r>
      <w:r>
        <w:rPr>
          <w:rFonts w:ascii="Times New Roman" w:hAnsi="Times New Roman" w:eastAsia="仿宋_GB2312" w:cs="Times New Roman"/>
          <w:sz w:val="32"/>
          <w:szCs w:val="32"/>
        </w:rPr>
        <w:t>74.90%</w:t>
      </w:r>
      <w:r>
        <w:rPr>
          <w:rFonts w:hint="eastAsia" w:ascii="Times New Roman" w:hAnsi="Times New Roman" w:eastAsia="仿宋_GB2312" w:cs="Times New Roman"/>
          <w:sz w:val="32"/>
          <w:szCs w:val="32"/>
        </w:rPr>
        <w:t>，主要包括基本工资、津贴补贴、奖金、伙食补助费、住房公积金，养老保险，医疗保险、工伤保险、其他工资福利和其他对个人家庭补助支出等。</w:t>
      </w:r>
    </w:p>
    <w:p>
      <w:pPr>
        <w:pStyle w:val="18"/>
        <w:overflowPunct w:val="0"/>
        <w:spacing w:line="596" w:lineRule="exact"/>
        <w:ind w:firstLine="643" w:firstLineChars="200"/>
        <w:jc w:val="both"/>
        <w:rPr>
          <w:rFonts w:ascii="Times New Roman" w:hAnsi="Times New Roman" w:eastAsia="仿宋_GB2312" w:cs="Times New Roman"/>
          <w:b/>
          <w:sz w:val="32"/>
          <w:szCs w:val="32"/>
        </w:rPr>
      </w:pPr>
      <w:r>
        <w:rPr>
          <w:rFonts w:hint="eastAsia" w:ascii="Times New Roman" w:hAnsi="Times New Roman" w:eastAsia="仿宋_GB2312" w:cs="Times New Roman"/>
          <w:b/>
          <w:bCs/>
          <w:sz w:val="32"/>
          <w:szCs w:val="32"/>
        </w:rPr>
        <w:t>公用经费</w:t>
      </w:r>
      <w:r>
        <w:rPr>
          <w:rFonts w:ascii="Times New Roman" w:hAnsi="Times New Roman" w:eastAsia="仿宋_GB2312" w:cs="Times New Roman"/>
          <w:b/>
          <w:bCs/>
          <w:sz w:val="32"/>
          <w:szCs w:val="32"/>
        </w:rPr>
        <w:t>60.68</w:t>
      </w:r>
      <w:r>
        <w:rPr>
          <w:rFonts w:hint="eastAsia" w:ascii="Times New Roman" w:hAnsi="Times New Roman" w:eastAsia="仿宋_GB2312" w:cs="Times New Roman"/>
          <w:sz w:val="32"/>
          <w:szCs w:val="32"/>
        </w:rPr>
        <w:t>万元，占基本支出的</w:t>
      </w:r>
      <w:r>
        <w:rPr>
          <w:rFonts w:ascii="Times New Roman" w:hAnsi="Times New Roman" w:eastAsia="仿宋_GB2312" w:cs="Times New Roman"/>
          <w:sz w:val="32"/>
          <w:szCs w:val="32"/>
        </w:rPr>
        <w:t>25.10%</w:t>
      </w:r>
      <w:r>
        <w:rPr>
          <w:rFonts w:hint="eastAsia" w:ascii="Times New Roman" w:hAnsi="Times New Roman" w:eastAsia="仿宋_GB2312" w:cs="Times New Roman"/>
          <w:sz w:val="32"/>
          <w:szCs w:val="32"/>
        </w:rPr>
        <w:t>，主要包括办公费、印刷费、邮电费、物业管理费、差旅费、维修（护）费、会议费、公务接待费、劳务费、工会经费、福利费、公务用车运行维护费、其他交通费用、和其他商品服务支出等。</w:t>
      </w:r>
    </w:p>
    <w:p>
      <w:pPr>
        <w:pStyle w:val="18"/>
        <w:overflowPunct w:val="0"/>
        <w:spacing w:line="596" w:lineRule="exact"/>
        <w:ind w:firstLine="640" w:firstLineChars="200"/>
        <w:jc w:val="both"/>
        <w:rPr>
          <w:rFonts w:ascii="Times New Roman" w:hAnsi="Times New Roman" w:eastAsia="仿宋_GB2312" w:cs="Times New Roman"/>
          <w:b/>
          <w:sz w:val="32"/>
          <w:szCs w:val="32"/>
        </w:rPr>
      </w:pPr>
      <w:r>
        <w:rPr>
          <w:rFonts w:hint="eastAsia" w:ascii="Times New Roman" w:hAnsi="Times New Roman" w:cs="Times New Roman"/>
          <w:bCs/>
          <w:sz w:val="32"/>
          <w:szCs w:val="32"/>
        </w:rPr>
        <w:t>七、财政拨款三公经费支出决算情况说明</w:t>
      </w:r>
    </w:p>
    <w:p>
      <w:pPr>
        <w:pStyle w:val="18"/>
        <w:overflowPunct w:val="0"/>
        <w:spacing w:line="596" w:lineRule="exact"/>
        <w:ind w:firstLine="643" w:firstLineChars="200"/>
        <w:jc w:val="both"/>
        <w:rPr>
          <w:rFonts w:ascii="Times New Roman" w:hAnsi="Times New Roman" w:eastAsia="楷体" w:cs="Times New Roman"/>
          <w:b/>
          <w:sz w:val="32"/>
          <w:szCs w:val="32"/>
        </w:rPr>
      </w:pPr>
      <w:r>
        <w:rPr>
          <w:rFonts w:hint="eastAsia" w:ascii="Times New Roman" w:hAnsi="Times New Roman" w:eastAsia="楷体" w:cs="Times New Roman"/>
          <w:b/>
          <w:sz w:val="32"/>
          <w:szCs w:val="32"/>
        </w:rPr>
        <w:t>（一）“三公”经费财政拨款支出决算总体情况说明</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“三公”经费财政拨款支出预算为</w:t>
      </w:r>
      <w:r>
        <w:rPr>
          <w:rFonts w:ascii="Times New Roman" w:hAnsi="Times New Roman" w:eastAsia="仿宋_GB2312" w:cs="Times New Roman"/>
          <w:sz w:val="32"/>
          <w:szCs w:val="32"/>
        </w:rPr>
        <w:t>5.08</w:t>
      </w:r>
      <w:r>
        <w:rPr>
          <w:rFonts w:hint="eastAsia" w:ascii="Times New Roman" w:hAnsi="Times New Roman" w:eastAsia="仿宋_GB2312" w:cs="Times New Roman"/>
          <w:sz w:val="32"/>
          <w:szCs w:val="32"/>
        </w:rPr>
        <w:t>万元，支出决算为</w:t>
      </w:r>
      <w:r>
        <w:rPr>
          <w:rFonts w:ascii="Times New Roman" w:hAnsi="Times New Roman" w:eastAsia="仿宋_GB2312" w:cs="Times New Roman"/>
          <w:sz w:val="32"/>
          <w:szCs w:val="32"/>
        </w:rPr>
        <w:t>4.49</w:t>
      </w:r>
      <w:r>
        <w:rPr>
          <w:rFonts w:hint="eastAsia" w:ascii="Times New Roman" w:hAnsi="Times New Roman" w:eastAsia="仿宋_GB2312" w:cs="Times New Roman"/>
          <w:sz w:val="32"/>
          <w:szCs w:val="32"/>
        </w:rPr>
        <w:t>万元，完成预算的</w:t>
      </w:r>
      <w:r>
        <w:rPr>
          <w:rFonts w:ascii="Times New Roman" w:hAnsi="Times New Roman" w:eastAsia="仿宋_GB2312" w:cs="Times New Roman"/>
          <w:sz w:val="32"/>
          <w:szCs w:val="32"/>
        </w:rPr>
        <w:t>88.39%</w:t>
      </w:r>
      <w:r>
        <w:rPr>
          <w:rFonts w:hint="eastAsia" w:ascii="Times New Roman" w:hAnsi="Times New Roman" w:eastAsia="仿宋_GB2312" w:cs="Times New Roman"/>
          <w:sz w:val="32"/>
          <w:szCs w:val="32"/>
        </w:rPr>
        <w:t>，决算数小于预算数的主要原因是</w:t>
      </w:r>
      <w:r>
        <w:rPr>
          <w:rFonts w:hint="eastAsia" w:ascii="Times New Roman" w:hAnsi="Times New Roman" w:eastAsia="仿宋_GB2312" w:cs="Times New Roman"/>
          <w:color w:val="auto"/>
          <w:sz w:val="32"/>
          <w:szCs w:val="32"/>
        </w:rPr>
        <w:t>我队认真贯彻</w:t>
      </w:r>
      <w:del w:id="22" w:author="龙伟鸾" w:date="2024-09-05T08:41:00Z">
        <w:r>
          <w:rPr>
            <w:rFonts w:hint="eastAsia" w:ascii="Times New Roman" w:hAnsi="Times New Roman" w:eastAsia="仿宋_GB2312" w:cs="Times New Roman"/>
            <w:color w:val="auto"/>
            <w:sz w:val="32"/>
            <w:szCs w:val="32"/>
          </w:rPr>
          <w:delText>落实中央和省委省政府厉行节约的有关规定，严格</w:delText>
        </w:r>
      </w:del>
      <w:r>
        <w:rPr>
          <w:rFonts w:hint="eastAsia" w:ascii="Times New Roman" w:hAnsi="Times New Roman" w:eastAsia="仿宋_GB2312" w:cs="Times New Roman"/>
          <w:color w:val="auto"/>
          <w:sz w:val="32"/>
          <w:szCs w:val="32"/>
        </w:rPr>
        <w:t>执行《党政机关厉行节约反对浪费条例》和湖南省“三公经费”管理</w:t>
      </w:r>
      <w:ins w:id="23" w:author="龙伟鸾" w:date="2024-09-05T08:41:00Z">
        <w:r>
          <w:rPr>
            <w:rFonts w:hint="eastAsia" w:ascii="Times New Roman" w:hAnsi="Times New Roman" w:eastAsia="仿宋_GB2312" w:cs="Times New Roman"/>
            <w:color w:val="auto"/>
            <w:sz w:val="32"/>
            <w:szCs w:val="32"/>
          </w:rPr>
          <w:t>等</w:t>
        </w:r>
      </w:ins>
      <w:r>
        <w:rPr>
          <w:rFonts w:hint="eastAsia" w:ascii="Times New Roman" w:hAnsi="Times New Roman" w:eastAsia="仿宋_GB2312" w:cs="Times New Roman"/>
          <w:color w:val="auto"/>
          <w:sz w:val="32"/>
          <w:szCs w:val="32"/>
        </w:rPr>
        <w:t>相关规定，严控“三公”经费支出，压减公务用车购置及运行维护费及公务接待费。</w:t>
      </w:r>
      <w:r>
        <w:rPr>
          <w:rFonts w:hint="eastAsia" w:ascii="Times New Roman" w:hAnsi="Times New Roman" w:eastAsia="仿宋_GB2312" w:cs="Times New Roman"/>
          <w:sz w:val="32"/>
          <w:szCs w:val="32"/>
        </w:rPr>
        <w:t>与上年相比减少</w:t>
      </w:r>
      <w:r>
        <w:rPr>
          <w:rFonts w:ascii="Times New Roman" w:hAnsi="Times New Roman" w:eastAsia="仿宋_GB2312" w:cs="Times New Roman"/>
          <w:color w:val="auto"/>
          <w:sz w:val="32"/>
          <w:szCs w:val="32"/>
        </w:rPr>
        <w:t>27.95</w:t>
      </w:r>
      <w:r>
        <w:rPr>
          <w:rFonts w:hint="eastAsia" w:ascii="Times New Roman" w:hAnsi="Times New Roman" w:eastAsia="仿宋_GB2312" w:cs="Times New Roman"/>
          <w:sz w:val="32"/>
          <w:szCs w:val="32"/>
        </w:rPr>
        <w:t>万元，减少</w:t>
      </w:r>
      <w:r>
        <w:rPr>
          <w:rFonts w:ascii="Times New Roman" w:hAnsi="Times New Roman" w:eastAsia="仿宋_GB2312" w:cs="Times New Roman"/>
          <w:color w:val="auto"/>
          <w:sz w:val="32"/>
          <w:szCs w:val="32"/>
        </w:rPr>
        <w:t>86.16%</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sz w:val="32"/>
          <w:szCs w:val="32"/>
        </w:rPr>
        <w:t>减少的主要原因是</w:t>
      </w:r>
      <w:r>
        <w:rPr>
          <w:rFonts w:ascii="Times New Roman" w:hAnsi="Times New Roman" w:eastAsia="仿宋_GB2312" w:cs="Times New Roman"/>
          <w:color w:val="auto"/>
          <w:sz w:val="32"/>
          <w:szCs w:val="32"/>
        </w:rPr>
        <w:t>2022</w:t>
      </w:r>
      <w:r>
        <w:rPr>
          <w:rFonts w:hint="eastAsia" w:ascii="Times New Roman" w:hAnsi="Times New Roman" w:eastAsia="仿宋_GB2312" w:cs="Times New Roman"/>
          <w:color w:val="auto"/>
          <w:sz w:val="32"/>
          <w:szCs w:val="32"/>
        </w:rPr>
        <w:t>年度购置车辆一台，本年度未发生车辆购置费用</w:t>
      </w:r>
      <w:r>
        <w:rPr>
          <w:rFonts w:hint="eastAsia" w:ascii="Times New Roman" w:hAnsi="Times New Roman" w:eastAsia="仿宋_GB2312" w:cs="Times New Roman"/>
          <w:sz w:val="32"/>
          <w:szCs w:val="32"/>
        </w:rPr>
        <w:t>。其中：</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因公出国（境）费支出预算为</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万元，支出决算为</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万元，完成预算的</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公务接待费支出预算为</w:t>
      </w:r>
      <w:r>
        <w:rPr>
          <w:rFonts w:ascii="Times New Roman" w:hAnsi="Times New Roman" w:eastAsia="仿宋_GB2312" w:cs="Times New Roman"/>
          <w:sz w:val="32"/>
          <w:szCs w:val="32"/>
        </w:rPr>
        <w:t>0.53</w:t>
      </w:r>
      <w:r>
        <w:rPr>
          <w:rFonts w:hint="eastAsia" w:ascii="Times New Roman" w:hAnsi="Times New Roman" w:eastAsia="仿宋_GB2312" w:cs="Times New Roman"/>
          <w:sz w:val="32"/>
          <w:szCs w:val="32"/>
        </w:rPr>
        <w:t>万元，支出决算为</w:t>
      </w:r>
      <w:r>
        <w:rPr>
          <w:rFonts w:ascii="Times New Roman" w:hAnsi="Times New Roman" w:eastAsia="仿宋_GB2312" w:cs="Times New Roman"/>
          <w:sz w:val="32"/>
          <w:szCs w:val="32"/>
        </w:rPr>
        <w:t>0.34</w:t>
      </w:r>
      <w:r>
        <w:rPr>
          <w:rFonts w:hint="eastAsia" w:ascii="Times New Roman" w:hAnsi="Times New Roman" w:eastAsia="仿宋_GB2312" w:cs="Times New Roman"/>
          <w:sz w:val="32"/>
          <w:szCs w:val="32"/>
        </w:rPr>
        <w:t>万元，完成预算的</w:t>
      </w:r>
      <w:r>
        <w:rPr>
          <w:rFonts w:ascii="Times New Roman" w:hAnsi="Times New Roman" w:eastAsia="仿宋_GB2312" w:cs="Times New Roman"/>
          <w:sz w:val="32"/>
          <w:szCs w:val="32"/>
        </w:rPr>
        <w:t>64.15%</w:t>
      </w:r>
      <w:r>
        <w:rPr>
          <w:rFonts w:hint="eastAsia" w:ascii="Times New Roman" w:hAnsi="Times New Roman" w:eastAsia="仿宋_GB2312" w:cs="Times New Roman"/>
          <w:sz w:val="32"/>
          <w:szCs w:val="32"/>
        </w:rPr>
        <w:t>，决算数小于预算数的主要原因是按照厉行节约的原则，严格公务接待审批手续，严格按标准执行接待任务，压减公务接待费支出，与上年相比减少</w:t>
      </w:r>
      <w:r>
        <w:rPr>
          <w:rFonts w:ascii="Times New Roman" w:hAnsi="Times New Roman" w:eastAsia="仿宋_GB2312" w:cs="Times New Roman"/>
          <w:sz w:val="32"/>
          <w:szCs w:val="32"/>
        </w:rPr>
        <w:t>0.18</w:t>
      </w:r>
      <w:r>
        <w:rPr>
          <w:rFonts w:hint="eastAsia" w:ascii="Times New Roman" w:hAnsi="Times New Roman" w:eastAsia="仿宋_GB2312" w:cs="Times New Roman"/>
          <w:sz w:val="32"/>
          <w:szCs w:val="32"/>
        </w:rPr>
        <w:t>万元，减少</w:t>
      </w:r>
      <w:r>
        <w:rPr>
          <w:rFonts w:ascii="Times New Roman" w:hAnsi="Times New Roman" w:eastAsia="仿宋_GB2312" w:cs="Times New Roman"/>
          <w:sz w:val="32"/>
          <w:szCs w:val="32"/>
        </w:rPr>
        <w:t>34.62%</w:t>
      </w:r>
      <w:r>
        <w:rPr>
          <w:rFonts w:hint="eastAsia" w:ascii="Times New Roman" w:hAnsi="Times New Roman" w:eastAsia="仿宋_GB2312" w:cs="Times New Roman"/>
          <w:sz w:val="32"/>
          <w:szCs w:val="32"/>
        </w:rPr>
        <w:t>，减少的主要原因是</w:t>
      </w:r>
      <w:r>
        <w:rPr>
          <w:rFonts w:hint="eastAsia" w:ascii="Times New Roman" w:hAnsi="Times New Roman" w:eastAsia="仿宋_GB2312" w:cs="Times New Roman"/>
          <w:color w:val="auto"/>
          <w:sz w:val="32"/>
          <w:szCs w:val="32"/>
        </w:rPr>
        <w:t>按照省委省政府压减一般性支出的要求，厉行节约，降低公务接待费支出。</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公务用车购置费支出预算为</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万元，支出决算为</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万元，完成预算的</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，与上年相比减少</w:t>
      </w:r>
      <w:r>
        <w:rPr>
          <w:rFonts w:ascii="Times New Roman" w:hAnsi="Times New Roman" w:eastAsia="仿宋_GB2312" w:cs="Times New Roman"/>
          <w:sz w:val="32"/>
          <w:szCs w:val="32"/>
        </w:rPr>
        <w:t>27.81</w:t>
      </w:r>
      <w:r>
        <w:rPr>
          <w:rFonts w:hint="eastAsia" w:ascii="Times New Roman" w:hAnsi="Times New Roman" w:eastAsia="仿宋_GB2312" w:cs="Times New Roman"/>
          <w:sz w:val="32"/>
          <w:szCs w:val="32"/>
        </w:rPr>
        <w:t>万元，减少的主要原因是上年度</w:t>
      </w:r>
      <w:r>
        <w:rPr>
          <w:rFonts w:hint="eastAsia" w:ascii="Times New Roman" w:hAnsi="Times New Roman" w:eastAsia="仿宋_GB2312" w:cs="Times New Roman"/>
          <w:spacing w:val="-6"/>
          <w:sz w:val="32"/>
          <w:szCs w:val="32"/>
        </w:rPr>
        <w:t>购置公务用车</w:t>
      </w:r>
      <w:r>
        <w:rPr>
          <w:rFonts w:ascii="Times New Roman" w:hAnsi="Times New Roman" w:eastAsia="仿宋_GB2312" w:cs="Times New Roman"/>
          <w:spacing w:val="-6"/>
          <w:sz w:val="32"/>
          <w:szCs w:val="32"/>
        </w:rPr>
        <w:t>1</w:t>
      </w:r>
      <w:r>
        <w:rPr>
          <w:rFonts w:hint="eastAsia" w:ascii="Times New Roman" w:hAnsi="Times New Roman" w:eastAsia="仿宋_GB2312" w:cs="Times New Roman"/>
          <w:spacing w:val="-6"/>
          <w:sz w:val="32"/>
          <w:szCs w:val="32"/>
        </w:rPr>
        <w:t>台，</w:t>
      </w:r>
      <w:r>
        <w:rPr>
          <w:rFonts w:hint="eastAsia" w:ascii="Times New Roman" w:hAnsi="Times New Roman" w:eastAsia="仿宋_GB2312" w:cs="Times New Roman"/>
          <w:sz w:val="32"/>
          <w:szCs w:val="32"/>
        </w:rPr>
        <w:t>本年度未购置。</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公务用车运行维护费支出预算为</w:t>
      </w:r>
      <w:r>
        <w:rPr>
          <w:rFonts w:ascii="Times New Roman" w:hAnsi="Times New Roman" w:eastAsia="仿宋_GB2312" w:cs="Times New Roman"/>
          <w:sz w:val="32"/>
          <w:szCs w:val="32"/>
        </w:rPr>
        <w:t>4.55</w:t>
      </w:r>
      <w:r>
        <w:rPr>
          <w:rFonts w:hint="eastAsia" w:ascii="Times New Roman" w:hAnsi="Times New Roman" w:eastAsia="仿宋_GB2312" w:cs="Times New Roman"/>
          <w:sz w:val="32"/>
          <w:szCs w:val="32"/>
        </w:rPr>
        <w:t>万元，支出决算为</w:t>
      </w:r>
      <w:r>
        <w:rPr>
          <w:rFonts w:ascii="Times New Roman" w:hAnsi="Times New Roman" w:eastAsia="仿宋_GB2312" w:cs="Times New Roman"/>
          <w:sz w:val="32"/>
          <w:szCs w:val="32"/>
        </w:rPr>
        <w:t>4.14</w:t>
      </w:r>
      <w:r>
        <w:rPr>
          <w:rFonts w:hint="eastAsia" w:ascii="Times New Roman" w:hAnsi="Times New Roman" w:eastAsia="仿宋_GB2312" w:cs="Times New Roman"/>
          <w:sz w:val="32"/>
          <w:szCs w:val="32"/>
        </w:rPr>
        <w:t>万元，完成预算的</w:t>
      </w:r>
      <w:r>
        <w:rPr>
          <w:rFonts w:ascii="Times New Roman" w:hAnsi="Times New Roman" w:eastAsia="仿宋_GB2312" w:cs="Times New Roman"/>
          <w:sz w:val="32"/>
          <w:szCs w:val="32"/>
        </w:rPr>
        <w:t>90.99%</w:t>
      </w:r>
      <w:r>
        <w:rPr>
          <w:rFonts w:hint="eastAsia" w:ascii="Times New Roman" w:hAnsi="Times New Roman" w:eastAsia="仿宋_GB2312" w:cs="Times New Roman"/>
          <w:sz w:val="32"/>
          <w:szCs w:val="32"/>
        </w:rPr>
        <w:t>，决算数小于预算数的主要原因是</w:t>
      </w:r>
      <w:r>
        <w:rPr>
          <w:rFonts w:hint="eastAsia" w:ascii="Times New Roman" w:hAnsi="Times New Roman" w:eastAsia="仿宋_GB2312" w:cs="Times New Roman"/>
          <w:color w:val="auto"/>
          <w:sz w:val="32"/>
          <w:szCs w:val="32"/>
        </w:rPr>
        <w:t>按照省委省政府压减一般性支出的要求，厉行节约，降低</w:t>
      </w:r>
      <w:r>
        <w:rPr>
          <w:rFonts w:hint="eastAsia" w:ascii="Times New Roman" w:hAnsi="Times New Roman" w:eastAsia="仿宋_GB2312" w:cs="Times New Roman"/>
          <w:sz w:val="32"/>
          <w:szCs w:val="32"/>
        </w:rPr>
        <w:t>公务用车运行维护费</w:t>
      </w:r>
      <w:r>
        <w:rPr>
          <w:rFonts w:hint="eastAsia" w:ascii="Times New Roman" w:hAnsi="Times New Roman" w:eastAsia="仿宋_GB2312" w:cs="Times New Roman"/>
          <w:color w:val="auto"/>
          <w:sz w:val="32"/>
          <w:szCs w:val="32"/>
        </w:rPr>
        <w:t>支出</w:t>
      </w:r>
      <w:r>
        <w:rPr>
          <w:rFonts w:hint="eastAsia" w:ascii="Times New Roman" w:hAnsi="Times New Roman" w:eastAsia="仿宋_GB2312" w:cs="Times New Roman"/>
          <w:sz w:val="32"/>
          <w:szCs w:val="32"/>
        </w:rPr>
        <w:t>，与上年相比增加</w:t>
      </w:r>
      <w:r>
        <w:rPr>
          <w:rFonts w:ascii="Times New Roman" w:hAnsi="Times New Roman" w:eastAsia="仿宋_GB2312" w:cs="Times New Roman"/>
          <w:sz w:val="32"/>
          <w:szCs w:val="32"/>
        </w:rPr>
        <w:t>0.03</w:t>
      </w:r>
      <w:r>
        <w:rPr>
          <w:rFonts w:hint="eastAsia" w:ascii="Times New Roman" w:hAnsi="Times New Roman" w:eastAsia="仿宋_GB2312" w:cs="Times New Roman"/>
          <w:sz w:val="32"/>
          <w:szCs w:val="32"/>
        </w:rPr>
        <w:t>万元。增加的主要原因是</w:t>
      </w: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年疫情放开后，我队因公外出工作任务增加，公务用车运行维护费支出较上年少量增加。</w:t>
      </w:r>
    </w:p>
    <w:p>
      <w:pPr>
        <w:pStyle w:val="18"/>
        <w:overflowPunct w:val="0"/>
        <w:spacing w:line="596" w:lineRule="exact"/>
        <w:ind w:firstLine="643" w:firstLineChars="200"/>
        <w:jc w:val="both"/>
        <w:rPr>
          <w:rFonts w:ascii="Times New Roman" w:hAnsi="Times New Roman" w:eastAsia="楷体" w:cs="Times New Roman"/>
          <w:b/>
          <w:sz w:val="32"/>
          <w:szCs w:val="32"/>
        </w:rPr>
      </w:pPr>
      <w:r>
        <w:rPr>
          <w:rFonts w:hint="eastAsia" w:ascii="Times New Roman" w:hAnsi="Times New Roman" w:eastAsia="楷体" w:cs="Times New Roman"/>
          <w:b/>
          <w:sz w:val="32"/>
          <w:szCs w:val="32"/>
        </w:rPr>
        <w:t>（二）“三公”经费财政拨款支出决算具体情况说明</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年度“三公”经费财政拨款支出决算中，公务接待费支出决算</w:t>
      </w:r>
      <w:r>
        <w:rPr>
          <w:rFonts w:ascii="Times New Roman" w:hAnsi="Times New Roman" w:eastAsia="仿宋_GB2312" w:cs="Times New Roman"/>
          <w:color w:val="auto"/>
          <w:sz w:val="32"/>
          <w:szCs w:val="32"/>
        </w:rPr>
        <w:t>0.34</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7.57%</w:t>
      </w:r>
      <w:r>
        <w:rPr>
          <w:rFonts w:hint="eastAsia" w:ascii="Times New Roman" w:hAnsi="Times New Roman" w:eastAsia="仿宋_GB2312" w:cs="Times New Roman"/>
          <w:sz w:val="32"/>
          <w:szCs w:val="32"/>
        </w:rPr>
        <w:t>，因公出国（境）费支出决算</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，公务用车购置费及运行维护费支出决算</w:t>
      </w:r>
      <w:r>
        <w:rPr>
          <w:rFonts w:ascii="Times New Roman" w:hAnsi="Times New Roman" w:eastAsia="仿宋_GB2312" w:cs="Times New Roman"/>
          <w:color w:val="auto"/>
          <w:sz w:val="32"/>
          <w:szCs w:val="32"/>
        </w:rPr>
        <w:t>4.14</w:t>
      </w:r>
      <w:r>
        <w:rPr>
          <w:rFonts w:hint="eastAsia" w:ascii="Times New Roman" w:hAnsi="Times New Roman" w:eastAsia="仿宋_GB2312" w:cs="Times New Roman"/>
          <w:sz w:val="32"/>
          <w:szCs w:val="32"/>
        </w:rPr>
        <w:t>万元，占</w:t>
      </w:r>
      <w:r>
        <w:rPr>
          <w:rFonts w:ascii="Times New Roman" w:hAnsi="Times New Roman" w:eastAsia="仿宋_GB2312" w:cs="Times New Roman"/>
          <w:sz w:val="32"/>
          <w:szCs w:val="32"/>
        </w:rPr>
        <w:t>92.20%</w:t>
      </w:r>
      <w:r>
        <w:rPr>
          <w:rFonts w:hint="eastAsia" w:ascii="Times New Roman" w:hAnsi="Times New Roman" w:eastAsia="仿宋_GB2312" w:cs="Times New Roman"/>
          <w:sz w:val="32"/>
          <w:szCs w:val="32"/>
        </w:rPr>
        <w:t>。其中：</w:t>
      </w:r>
    </w:p>
    <w:p>
      <w:pPr>
        <w:pStyle w:val="18"/>
        <w:overflowPunct w:val="0"/>
        <w:spacing w:line="596" w:lineRule="exact"/>
        <w:ind w:firstLine="640" w:firstLineChars="200"/>
        <w:jc w:val="both"/>
        <w:rPr>
          <w:rFonts w:ascii="Times New Roman" w:hAnsi="Times New Roman" w:eastAsia="仿宋_GB2312" w:cs="Times New Roman"/>
          <w:b/>
          <w:bCs/>
          <w:i/>
          <w:color w:val="auto"/>
          <w:sz w:val="32"/>
          <w:szCs w:val="32"/>
          <w:highlight w:val="yellow"/>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、因公出国（境）费支出决算为</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w:t>
      </w:r>
    </w:p>
    <w:p>
      <w:pPr>
        <w:pStyle w:val="18"/>
        <w:overflowPunct w:val="0"/>
        <w:spacing w:line="596" w:lineRule="exact"/>
        <w:ind w:firstLine="640" w:firstLineChars="200"/>
        <w:jc w:val="both"/>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、公务接待费支出决算为</w:t>
      </w:r>
      <w:r>
        <w:rPr>
          <w:rFonts w:ascii="Times New Roman" w:hAnsi="Times New Roman" w:eastAsia="仿宋_GB2312" w:cs="Times New Roman"/>
          <w:color w:val="auto"/>
          <w:sz w:val="32"/>
          <w:szCs w:val="32"/>
        </w:rPr>
        <w:t>0.34</w:t>
      </w:r>
      <w:r>
        <w:rPr>
          <w:rFonts w:hint="eastAsia" w:ascii="Times New Roman" w:hAnsi="Times New Roman" w:eastAsia="仿宋_GB2312" w:cs="Times New Roman"/>
          <w:sz w:val="32"/>
          <w:szCs w:val="32"/>
        </w:rPr>
        <w:t>万元，全年共接待来访团组</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个、来宾</w:t>
      </w:r>
      <w:r>
        <w:rPr>
          <w:rFonts w:ascii="Times New Roman" w:hAnsi="Times New Roman" w:eastAsia="仿宋_GB2312" w:cs="Times New Roman"/>
          <w:sz w:val="32"/>
          <w:szCs w:val="32"/>
        </w:rPr>
        <w:t>29</w:t>
      </w:r>
      <w:r>
        <w:rPr>
          <w:rFonts w:hint="eastAsia" w:ascii="Times New Roman" w:hAnsi="Times New Roman" w:eastAsia="仿宋_GB2312" w:cs="Times New Roman"/>
          <w:sz w:val="32"/>
          <w:szCs w:val="32"/>
        </w:rPr>
        <w:t>人次，主要是成本监审、农调工作接待费、国家成本调查中心调研公务接待费等。</w:t>
      </w:r>
    </w:p>
    <w:p>
      <w:pPr>
        <w:overflowPunct w:val="0"/>
        <w:spacing w:line="596" w:lineRule="exact"/>
        <w:ind w:firstLine="640" w:firstLineChars="200"/>
        <w:rPr>
          <w:rFonts w:ascii="Times New Roman" w:hAnsi="Times New Roman" w:eastAsia="楷体" w:cs="Times New Roman"/>
          <w:b/>
          <w:bCs/>
          <w:i/>
          <w:kern w:val="0"/>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、公务用车购置费及运行维护费支出决算为</w:t>
      </w:r>
      <w:r>
        <w:rPr>
          <w:rFonts w:ascii="Times New Roman" w:hAnsi="Times New Roman" w:eastAsia="仿宋_GB2312" w:cs="Times New Roman"/>
          <w:sz w:val="32"/>
          <w:szCs w:val="32"/>
        </w:rPr>
        <w:t>4.14</w:t>
      </w:r>
      <w:r>
        <w:rPr>
          <w:rFonts w:hint="eastAsia" w:ascii="Times New Roman" w:hAnsi="Times New Roman" w:eastAsia="仿宋_GB2312" w:cs="Times New Roman"/>
          <w:sz w:val="32"/>
          <w:szCs w:val="32"/>
        </w:rPr>
        <w:t>万元，其中：公务用车购置费</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万元，公务用车运行维护费</w:t>
      </w:r>
      <w:r>
        <w:rPr>
          <w:rFonts w:ascii="Times New Roman" w:hAnsi="Times New Roman" w:eastAsia="仿宋_GB2312" w:cs="Times New Roman"/>
          <w:sz w:val="32"/>
          <w:szCs w:val="32"/>
        </w:rPr>
        <w:t>4.14</w:t>
      </w:r>
      <w:r>
        <w:rPr>
          <w:rFonts w:hint="eastAsia" w:ascii="Times New Roman" w:hAnsi="Times New Roman" w:eastAsia="仿宋_GB2312" w:cs="Times New Roman"/>
          <w:sz w:val="32"/>
          <w:szCs w:val="32"/>
        </w:rPr>
        <w:t>万元，主要是我队保有车辆日常运行维护费用支出，截止</w:t>
      </w: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31</w:t>
      </w:r>
      <w:r>
        <w:rPr>
          <w:rFonts w:hint="eastAsia" w:ascii="Times New Roman" w:hAnsi="Times New Roman" w:eastAsia="仿宋_GB2312" w:cs="Times New Roman"/>
          <w:sz w:val="32"/>
          <w:szCs w:val="32"/>
        </w:rPr>
        <w:t>日，我单位开支财政拨款的公务用车保有量为</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辆。</w:t>
      </w:r>
    </w:p>
    <w:p>
      <w:pPr>
        <w:pStyle w:val="18"/>
        <w:overflowPunct w:val="0"/>
        <w:spacing w:line="596" w:lineRule="exact"/>
        <w:ind w:firstLine="640" w:firstLineChars="200"/>
        <w:jc w:val="both"/>
        <w:rPr>
          <w:rFonts w:ascii="Times New Roman" w:hAnsi="Times New Roman" w:cs="Times New Roman"/>
          <w:bCs/>
          <w:sz w:val="32"/>
          <w:szCs w:val="32"/>
        </w:rPr>
      </w:pPr>
      <w:r>
        <w:rPr>
          <w:rFonts w:hint="eastAsia" w:ascii="Times New Roman" w:hAnsi="Times New Roman" w:cs="Times New Roman"/>
          <w:bCs/>
          <w:sz w:val="32"/>
          <w:szCs w:val="32"/>
        </w:rPr>
        <w:t>八、政府性基金预算收入支出决算情况</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年度无政府性基金预算收入支出情况。</w:t>
      </w:r>
    </w:p>
    <w:p>
      <w:pPr>
        <w:pStyle w:val="18"/>
        <w:overflowPunct w:val="0"/>
        <w:spacing w:line="596" w:lineRule="exact"/>
        <w:ind w:firstLine="643" w:firstLineChars="200"/>
        <w:jc w:val="both"/>
        <w:rPr>
          <w:rFonts w:ascii="Times New Roman" w:hAnsi="Times New Roman" w:eastAsia="仿宋_GB2312" w:cs="Times New Roman"/>
          <w:b/>
          <w:color w:val="auto"/>
          <w:sz w:val="32"/>
          <w:szCs w:val="32"/>
        </w:rPr>
      </w:pPr>
      <w:r>
        <w:rPr>
          <w:rFonts w:hint="eastAsia" w:ascii="Times New Roman" w:hAnsi="Times New Roman" w:eastAsia="仿宋_GB2312" w:cs="Times New Roman"/>
          <w:b/>
          <w:color w:val="auto"/>
          <w:sz w:val="32"/>
          <w:szCs w:val="32"/>
        </w:rPr>
        <w:t>九、关于机关运行经费支出说明</w:t>
      </w:r>
    </w:p>
    <w:p>
      <w:pPr>
        <w:pStyle w:val="18"/>
        <w:overflowPunct w:val="0"/>
        <w:spacing w:line="596"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本部门</w:t>
      </w: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年度机关运行经费支出</w:t>
      </w:r>
      <w:r>
        <w:rPr>
          <w:rFonts w:ascii="Times New Roman" w:hAnsi="Times New Roman" w:eastAsia="仿宋_GB2312" w:cs="Times New Roman"/>
          <w:sz w:val="32"/>
          <w:szCs w:val="32"/>
        </w:rPr>
        <w:t>60.68</w:t>
      </w:r>
      <w:r>
        <w:rPr>
          <w:rFonts w:hint="eastAsia" w:ascii="Times New Roman" w:hAnsi="Times New Roman" w:eastAsia="仿宋_GB2312" w:cs="Times New Roman"/>
          <w:sz w:val="32"/>
          <w:szCs w:val="32"/>
        </w:rPr>
        <w:t>万元，比上年决算数减少</w:t>
      </w:r>
      <w:r>
        <w:rPr>
          <w:rFonts w:ascii="Times New Roman" w:hAnsi="Times New Roman" w:eastAsia="仿宋_GB2312" w:cs="Times New Roman"/>
          <w:sz w:val="32"/>
          <w:szCs w:val="32"/>
        </w:rPr>
        <w:t>27.11</w:t>
      </w:r>
      <w:r>
        <w:rPr>
          <w:rFonts w:hint="eastAsia" w:ascii="Times New Roman" w:hAnsi="Times New Roman" w:eastAsia="仿宋_GB2312" w:cs="Times New Roman"/>
          <w:sz w:val="32"/>
          <w:szCs w:val="32"/>
        </w:rPr>
        <w:t>万元，降低</w:t>
      </w:r>
      <w:r>
        <w:rPr>
          <w:rFonts w:ascii="Times New Roman" w:hAnsi="Times New Roman" w:eastAsia="仿宋_GB2312" w:cs="Times New Roman"/>
          <w:sz w:val="32"/>
          <w:szCs w:val="32"/>
        </w:rPr>
        <w:t>30.88%</w:t>
      </w:r>
      <w:r>
        <w:rPr>
          <w:rFonts w:hint="eastAsia" w:ascii="Times New Roman" w:hAnsi="Times New Roman" w:eastAsia="仿宋_GB2312" w:cs="Times New Roman"/>
          <w:sz w:val="32"/>
          <w:szCs w:val="32"/>
        </w:rPr>
        <w:t>。主要原因是：物业管理费由委里统一支付，机关运行经费开支减少。</w:t>
      </w:r>
    </w:p>
    <w:p>
      <w:pPr>
        <w:pStyle w:val="18"/>
        <w:overflowPunct w:val="0"/>
        <w:spacing w:line="596" w:lineRule="exact"/>
        <w:ind w:firstLine="640" w:firstLineChars="200"/>
        <w:jc w:val="both"/>
        <w:rPr>
          <w:rFonts w:ascii="Times New Roman" w:hAnsi="Times New Roman" w:cs="Times New Roman"/>
          <w:bCs/>
          <w:sz w:val="32"/>
          <w:szCs w:val="32"/>
        </w:rPr>
      </w:pPr>
      <w:r>
        <w:rPr>
          <w:rFonts w:hint="eastAsia" w:ascii="Times New Roman" w:hAnsi="Times New Roman" w:cs="Times New Roman"/>
          <w:bCs/>
          <w:sz w:val="32"/>
          <w:szCs w:val="32"/>
        </w:rPr>
        <w:t>十、一般性支出情况说明</w:t>
      </w:r>
    </w:p>
    <w:p>
      <w:pPr>
        <w:pStyle w:val="18"/>
        <w:overflowPunct w:val="0"/>
        <w:autoSpaceDE/>
        <w:autoSpaceDN/>
        <w:spacing w:line="596" w:lineRule="exact"/>
        <w:ind w:firstLine="640" w:firstLineChars="200"/>
        <w:jc w:val="both"/>
        <w:rPr>
          <w:rFonts w:ascii="Times New Roman" w:hAnsi="Times New Roman" w:eastAsia="楷体" w:cs="Times New Roman"/>
          <w:b/>
          <w:bCs/>
          <w:i/>
          <w:color w:val="auto"/>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年本单位会议费预算</w:t>
      </w:r>
      <w:r>
        <w:rPr>
          <w:rFonts w:ascii="Times New Roman" w:hAnsi="Times New Roman" w:eastAsia="仿宋_GB2312" w:cs="Times New Roman"/>
          <w:sz w:val="32"/>
          <w:szCs w:val="32"/>
        </w:rPr>
        <w:t>7.80</w:t>
      </w:r>
      <w:r>
        <w:rPr>
          <w:rFonts w:hint="eastAsia" w:ascii="Times New Roman" w:hAnsi="Times New Roman" w:eastAsia="仿宋_GB2312" w:cs="Times New Roman"/>
          <w:sz w:val="32"/>
          <w:szCs w:val="32"/>
        </w:rPr>
        <w:t>万元，实际开支会议费</w:t>
      </w:r>
      <w:r>
        <w:rPr>
          <w:rFonts w:ascii="Times New Roman" w:hAnsi="Times New Roman" w:eastAsia="仿宋_GB2312" w:cs="Times New Roman"/>
          <w:sz w:val="32"/>
          <w:szCs w:val="32"/>
        </w:rPr>
        <w:t>7.80</w:t>
      </w:r>
      <w:r>
        <w:rPr>
          <w:rFonts w:hint="eastAsia" w:ascii="Times New Roman" w:hAnsi="Times New Roman" w:eastAsia="仿宋_GB2312" w:cs="Times New Roman"/>
          <w:sz w:val="32"/>
          <w:szCs w:val="32"/>
        </w:rPr>
        <w:t>万元，用于召开</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场三类会议，人数</w:t>
      </w:r>
      <w:r>
        <w:rPr>
          <w:rFonts w:ascii="Times New Roman" w:hAnsi="Times New Roman" w:eastAsia="仿宋_GB2312" w:cs="Times New Roman"/>
          <w:sz w:val="32"/>
          <w:szCs w:val="32"/>
        </w:rPr>
        <w:t>228</w:t>
      </w:r>
      <w:r>
        <w:rPr>
          <w:rFonts w:hint="eastAsia" w:ascii="Times New Roman" w:hAnsi="Times New Roman" w:eastAsia="仿宋_GB2312" w:cs="Times New Roman"/>
          <w:sz w:val="32"/>
          <w:szCs w:val="32"/>
        </w:rPr>
        <w:t>人，内容为“全省成本调查工作、全国成本工作及全省农调户先进表彰会”；培训费预算</w:t>
      </w:r>
      <w:r>
        <w:rPr>
          <w:rFonts w:ascii="Times New Roman" w:hAnsi="Times New Roman" w:eastAsia="仿宋_GB2312" w:cs="Times New Roman"/>
          <w:sz w:val="32"/>
          <w:szCs w:val="32"/>
        </w:rPr>
        <w:t>20.00</w:t>
      </w:r>
      <w:r>
        <w:rPr>
          <w:rFonts w:hint="eastAsia" w:ascii="Times New Roman" w:hAnsi="Times New Roman" w:eastAsia="仿宋_GB2312" w:cs="Times New Roman"/>
          <w:sz w:val="32"/>
          <w:szCs w:val="32"/>
        </w:rPr>
        <w:t>万元，实际开支培训费</w:t>
      </w:r>
      <w:r>
        <w:rPr>
          <w:rFonts w:ascii="Times New Roman" w:hAnsi="Times New Roman" w:eastAsia="仿宋_GB2312" w:cs="Times New Roman"/>
          <w:sz w:val="32"/>
          <w:szCs w:val="32"/>
        </w:rPr>
        <w:t>16.53</w:t>
      </w:r>
      <w:r>
        <w:rPr>
          <w:rFonts w:hint="eastAsia" w:ascii="Times New Roman" w:hAnsi="Times New Roman" w:eastAsia="仿宋_GB2312" w:cs="Times New Roman"/>
          <w:sz w:val="32"/>
          <w:szCs w:val="32"/>
        </w:rPr>
        <w:t>万元，用于开展</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场培训活动，人数</w:t>
      </w:r>
      <w:r>
        <w:rPr>
          <w:rFonts w:ascii="Times New Roman" w:hAnsi="Times New Roman" w:eastAsia="仿宋_GB2312" w:cs="Times New Roman"/>
          <w:sz w:val="32"/>
          <w:szCs w:val="32"/>
        </w:rPr>
        <w:t>274</w:t>
      </w:r>
      <w:r>
        <w:rPr>
          <w:rFonts w:hint="eastAsia" w:ascii="Times New Roman" w:hAnsi="Times New Roman" w:eastAsia="仿宋_GB2312" w:cs="Times New Roman"/>
          <w:sz w:val="32"/>
          <w:szCs w:val="32"/>
        </w:rPr>
        <w:t>人，内容为“成本监审业务培训会”、“</w:t>
      </w:r>
      <w:r>
        <w:rPr>
          <w:rFonts w:ascii="Times New Roman" w:hAnsi="Times New Roman" w:eastAsia="仿宋_GB2312" w:cs="Times New Roman"/>
          <w:sz w:val="32"/>
          <w:szCs w:val="32"/>
        </w:rPr>
        <w:t>2022</w:t>
      </w:r>
      <w:r>
        <w:rPr>
          <w:rFonts w:hint="eastAsia" w:ascii="Times New Roman" w:hAnsi="Times New Roman" w:eastAsia="仿宋_GB2312" w:cs="Times New Roman"/>
          <w:sz w:val="32"/>
          <w:szCs w:val="32"/>
        </w:rPr>
        <w:t>年农产品常规调查数据汇总审核培训”；</w:t>
      </w: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年全年无节庆、晚会、论坛、赛事等活动。</w:t>
      </w:r>
    </w:p>
    <w:p>
      <w:pPr>
        <w:pStyle w:val="18"/>
        <w:overflowPunct w:val="0"/>
        <w:spacing w:line="596" w:lineRule="exact"/>
        <w:ind w:firstLine="640" w:firstLineChars="200"/>
        <w:jc w:val="both"/>
        <w:rPr>
          <w:rFonts w:ascii="Times New Roman" w:hAnsi="Times New Roman" w:cs="Times New Roman"/>
          <w:bCs/>
          <w:sz w:val="32"/>
          <w:szCs w:val="32"/>
        </w:rPr>
      </w:pPr>
      <w:r>
        <w:rPr>
          <w:rFonts w:hint="eastAsia" w:ascii="Times New Roman" w:hAnsi="Times New Roman" w:cs="Times New Roman"/>
          <w:bCs/>
          <w:sz w:val="32"/>
          <w:szCs w:val="32"/>
        </w:rPr>
        <w:t>十一、关于政府采购支出说明</w:t>
      </w:r>
    </w:p>
    <w:p>
      <w:pPr>
        <w:pStyle w:val="18"/>
        <w:overflowPunct w:val="0"/>
        <w:spacing w:line="596" w:lineRule="exact"/>
        <w:ind w:firstLine="640" w:firstLineChars="200"/>
        <w:jc w:val="both"/>
        <w:rPr>
          <w:rFonts w:ascii="Times New Roman" w:hAnsi="Times New Roman" w:eastAsia="楷体" w:cs="Times New Roman"/>
          <w:b/>
          <w:bCs/>
          <w:i/>
          <w:color w:val="auto"/>
          <w:sz w:val="32"/>
          <w:szCs w:val="32"/>
        </w:rPr>
      </w:pPr>
      <w:r>
        <w:rPr>
          <w:rFonts w:hint="eastAsia" w:ascii="Times New Roman" w:hAnsi="Times New Roman" w:eastAsia="仿宋_GB2312" w:cs="Times New Roman"/>
          <w:sz w:val="32"/>
          <w:szCs w:val="32"/>
        </w:rPr>
        <w:t>本部门</w:t>
      </w: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年度政府采购支出总额</w:t>
      </w:r>
      <w:r>
        <w:rPr>
          <w:rFonts w:ascii="Times New Roman" w:hAnsi="Times New Roman" w:eastAsia="仿宋_GB2312" w:cs="Times New Roman"/>
          <w:sz w:val="32"/>
          <w:szCs w:val="32"/>
        </w:rPr>
        <w:t>52.95</w:t>
      </w:r>
      <w:r>
        <w:rPr>
          <w:rFonts w:hint="eastAsia" w:ascii="Times New Roman" w:hAnsi="Times New Roman" w:eastAsia="仿宋_GB2312" w:cs="Times New Roman"/>
          <w:sz w:val="32"/>
          <w:szCs w:val="32"/>
        </w:rPr>
        <w:t>万元，其中：政府采购货物支出</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万元、政府采购工程支出</w:t>
      </w:r>
      <w:r>
        <w:rPr>
          <w:rFonts w:ascii="Times New Roman" w:hAnsi="Times New Roman" w:eastAsia="仿宋_GB2312" w:cs="Times New Roman"/>
          <w:sz w:val="32"/>
          <w:szCs w:val="32"/>
        </w:rPr>
        <w:t>0.00</w:t>
      </w:r>
      <w:r>
        <w:rPr>
          <w:rFonts w:hint="eastAsia" w:ascii="Times New Roman" w:hAnsi="Times New Roman" w:eastAsia="仿宋_GB2312" w:cs="Times New Roman"/>
          <w:sz w:val="32"/>
          <w:szCs w:val="32"/>
        </w:rPr>
        <w:t>万元、政府采购服务支出</w:t>
      </w:r>
      <w:r>
        <w:rPr>
          <w:rFonts w:ascii="Times New Roman" w:hAnsi="Times New Roman" w:eastAsia="仿宋_GB2312" w:cs="Times New Roman"/>
          <w:sz w:val="32"/>
          <w:szCs w:val="32"/>
        </w:rPr>
        <w:t>52.95</w:t>
      </w:r>
      <w:r>
        <w:rPr>
          <w:rFonts w:hint="eastAsia" w:ascii="Times New Roman" w:hAnsi="Times New Roman" w:eastAsia="仿宋_GB2312" w:cs="Times New Roman"/>
          <w:sz w:val="32"/>
          <w:szCs w:val="32"/>
        </w:rPr>
        <w:t>万元。授予中小企业合同金额</w:t>
      </w:r>
      <w:r>
        <w:rPr>
          <w:rFonts w:ascii="Times New Roman" w:hAnsi="Times New Roman" w:eastAsia="仿宋_GB2312" w:cs="Times New Roman"/>
          <w:sz w:val="32"/>
          <w:szCs w:val="32"/>
        </w:rPr>
        <w:t>52.95</w:t>
      </w:r>
      <w:r>
        <w:rPr>
          <w:rFonts w:hint="eastAsia" w:ascii="Times New Roman" w:hAnsi="Times New Roman" w:eastAsia="仿宋_GB2312" w:cs="Times New Roman"/>
          <w:sz w:val="32"/>
          <w:szCs w:val="32"/>
        </w:rPr>
        <w:t>万元，占政府采购支出总额的</w:t>
      </w:r>
      <w:r>
        <w:rPr>
          <w:rFonts w:ascii="Times New Roman" w:hAnsi="Times New Roman" w:eastAsia="仿宋_GB2312" w:cs="Times New Roman"/>
          <w:sz w:val="32"/>
          <w:szCs w:val="32"/>
        </w:rPr>
        <w:t>100.00%</w:t>
      </w:r>
      <w:r>
        <w:rPr>
          <w:rFonts w:hint="eastAsia" w:ascii="Times New Roman" w:hAnsi="Times New Roman" w:eastAsia="仿宋_GB2312" w:cs="Times New Roman"/>
          <w:sz w:val="32"/>
          <w:szCs w:val="32"/>
        </w:rPr>
        <w:t>，其中：授予小微企业合同金额</w:t>
      </w:r>
      <w:r>
        <w:rPr>
          <w:rFonts w:ascii="Times New Roman" w:hAnsi="Times New Roman" w:eastAsia="仿宋_GB2312" w:cs="Times New Roman"/>
          <w:sz w:val="32"/>
          <w:szCs w:val="32"/>
        </w:rPr>
        <w:t>52.95</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color w:val="auto"/>
          <w:sz w:val="32"/>
          <w:szCs w:val="32"/>
        </w:rPr>
        <w:t>占授予中小企业合同金额的</w:t>
      </w:r>
      <w:r>
        <w:rPr>
          <w:rFonts w:ascii="Times New Roman" w:hAnsi="Times New Roman" w:eastAsia="仿宋_GB2312" w:cs="Times New Roman"/>
          <w:sz w:val="32"/>
          <w:szCs w:val="32"/>
        </w:rPr>
        <w:t>100.00</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rPr>
        <w:t>。货物采购授予中小企业合同金额占货物支出金额的</w:t>
      </w:r>
      <w:r>
        <w:rPr>
          <w:rFonts w:ascii="Times New Roman" w:hAnsi="Times New Roman" w:eastAsia="仿宋_GB2312" w:cs="Times New Roman"/>
          <w:sz w:val="32"/>
          <w:szCs w:val="32"/>
        </w:rPr>
        <w:t>100.00</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rPr>
        <w:t>，工程采购授予中小企业合同金额占工程支出金额的</w:t>
      </w:r>
      <w:r>
        <w:rPr>
          <w:rFonts w:ascii="Times New Roman" w:hAnsi="Times New Roman" w:eastAsia="仿宋_GB2312" w:cs="Times New Roman"/>
          <w:sz w:val="32"/>
          <w:szCs w:val="32"/>
        </w:rPr>
        <w:t>100.00</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rPr>
        <w:t>，服务采购授予中小企业合同金额占服务支出金额的</w:t>
      </w:r>
      <w:r>
        <w:rPr>
          <w:rFonts w:ascii="Times New Roman" w:hAnsi="Times New Roman" w:eastAsia="仿宋_GB2312" w:cs="Times New Roman"/>
          <w:color w:val="auto"/>
          <w:sz w:val="32"/>
          <w:szCs w:val="32"/>
        </w:rPr>
        <w:t>100.00%</w:t>
      </w:r>
      <w:r>
        <w:rPr>
          <w:rFonts w:hint="eastAsia" w:ascii="Times New Roman" w:hAnsi="Times New Roman" w:eastAsia="仿宋_GB2312" w:cs="Times New Roman"/>
          <w:color w:val="auto"/>
          <w:sz w:val="32"/>
          <w:szCs w:val="32"/>
        </w:rPr>
        <w:t>。</w:t>
      </w:r>
    </w:p>
    <w:p>
      <w:pPr>
        <w:pStyle w:val="18"/>
        <w:overflowPunct w:val="0"/>
        <w:spacing w:line="596" w:lineRule="exact"/>
        <w:ind w:firstLine="640" w:firstLineChars="200"/>
        <w:jc w:val="both"/>
        <w:rPr>
          <w:rFonts w:ascii="Times New Roman" w:hAnsi="Times New Roman" w:cs="Times New Roman"/>
          <w:bCs/>
          <w:color w:val="auto"/>
          <w:sz w:val="32"/>
          <w:szCs w:val="32"/>
        </w:rPr>
      </w:pPr>
      <w:r>
        <w:rPr>
          <w:rFonts w:hint="eastAsia" w:ascii="Times New Roman" w:hAnsi="Times New Roman" w:cs="Times New Roman"/>
          <w:bCs/>
          <w:color w:val="auto"/>
          <w:sz w:val="32"/>
          <w:szCs w:val="32"/>
        </w:rPr>
        <w:t>十二、关于国有资产占用情况说明</w:t>
      </w:r>
    </w:p>
    <w:p>
      <w:pPr>
        <w:pStyle w:val="18"/>
        <w:overflowPunct w:val="0"/>
        <w:spacing w:line="596" w:lineRule="exact"/>
        <w:ind w:firstLine="640" w:firstLineChars="200"/>
        <w:jc w:val="both"/>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截至</w:t>
      </w:r>
      <w:r>
        <w:rPr>
          <w:rFonts w:ascii="Times New Roman" w:hAnsi="Times New Roman" w:eastAsia="仿宋_GB2312" w:cs="Times New Roman"/>
          <w:color w:val="auto"/>
          <w:sz w:val="32"/>
          <w:szCs w:val="32"/>
        </w:rPr>
        <w:t>2023</w:t>
      </w:r>
      <w:r>
        <w:rPr>
          <w:rFonts w:hint="eastAsia" w:ascii="Times New Roman" w:hAnsi="Times New Roman" w:eastAsia="仿宋_GB2312" w:cs="Times New Roman"/>
          <w:color w:val="auto"/>
          <w:sz w:val="32"/>
          <w:szCs w:val="32"/>
        </w:rPr>
        <w:t>年</w:t>
      </w:r>
      <w:r>
        <w:rPr>
          <w:rFonts w:ascii="Times New Roman" w:hAnsi="Times New Roman" w:eastAsia="仿宋_GB2312" w:cs="Times New Roman"/>
          <w:color w:val="auto"/>
          <w:sz w:val="32"/>
          <w:szCs w:val="32"/>
        </w:rPr>
        <w:t>12</w:t>
      </w:r>
      <w:r>
        <w:rPr>
          <w:rFonts w:hint="eastAsia" w:ascii="Times New Roman" w:hAnsi="Times New Roman" w:eastAsia="仿宋_GB2312" w:cs="Times New Roman"/>
          <w:color w:val="auto"/>
          <w:sz w:val="32"/>
          <w:szCs w:val="32"/>
        </w:rPr>
        <w:t>月</w:t>
      </w:r>
      <w:r>
        <w:rPr>
          <w:rFonts w:ascii="Times New Roman" w:hAnsi="Times New Roman" w:eastAsia="仿宋_GB2312" w:cs="Times New Roman"/>
          <w:color w:val="auto"/>
          <w:sz w:val="32"/>
          <w:szCs w:val="32"/>
        </w:rPr>
        <w:t>31</w:t>
      </w:r>
      <w:r>
        <w:rPr>
          <w:rFonts w:hint="eastAsia" w:ascii="Times New Roman" w:hAnsi="Times New Roman" w:eastAsia="仿宋_GB2312" w:cs="Times New Roman"/>
          <w:color w:val="auto"/>
          <w:sz w:val="32"/>
          <w:szCs w:val="32"/>
        </w:rPr>
        <w:t>日，部门（单位）共有车辆</w:t>
      </w:r>
      <w:r>
        <w:rPr>
          <w:rFonts w:ascii="Times New Roman" w:hAnsi="Times New Roman" w:eastAsia="仿宋_GB2312" w:cs="Times New Roman"/>
          <w:color w:val="auto"/>
          <w:sz w:val="32"/>
          <w:szCs w:val="32"/>
        </w:rPr>
        <w:t>1</w:t>
      </w:r>
      <w:r>
        <w:rPr>
          <w:rFonts w:hint="eastAsia" w:ascii="Times New Roman" w:hAnsi="Times New Roman" w:eastAsia="仿宋_GB2312" w:cs="Times New Roman"/>
          <w:color w:val="auto"/>
          <w:sz w:val="32"/>
          <w:szCs w:val="32"/>
        </w:rPr>
        <w:t>辆，其中，副部（省）级及以上领导用车</w:t>
      </w:r>
      <w:r>
        <w:rPr>
          <w:rFonts w:ascii="Times New Roman" w:hAnsi="Times New Roman" w:eastAsia="仿宋_GB2312" w:cs="Times New Roman"/>
          <w:color w:val="auto"/>
          <w:sz w:val="32"/>
          <w:szCs w:val="32"/>
        </w:rPr>
        <w:t>0</w:t>
      </w:r>
      <w:r>
        <w:rPr>
          <w:rFonts w:hint="eastAsia" w:ascii="Times New Roman" w:hAnsi="Times New Roman" w:eastAsia="仿宋_GB2312" w:cs="Times New Roman"/>
          <w:color w:val="auto"/>
          <w:sz w:val="32"/>
          <w:szCs w:val="32"/>
        </w:rPr>
        <w:t>辆、主要负责人用车</w:t>
      </w:r>
      <w:r>
        <w:rPr>
          <w:rFonts w:ascii="Times New Roman" w:hAnsi="Times New Roman" w:eastAsia="仿宋_GB2312" w:cs="Times New Roman"/>
          <w:color w:val="auto"/>
          <w:sz w:val="32"/>
          <w:szCs w:val="32"/>
        </w:rPr>
        <w:t>0</w:t>
      </w:r>
      <w:r>
        <w:rPr>
          <w:rFonts w:hint="eastAsia" w:ascii="Times New Roman" w:hAnsi="Times New Roman" w:eastAsia="仿宋_GB2312" w:cs="Times New Roman"/>
          <w:color w:val="auto"/>
          <w:sz w:val="32"/>
          <w:szCs w:val="32"/>
        </w:rPr>
        <w:t>辆、机要通信用车</w:t>
      </w:r>
      <w:r>
        <w:rPr>
          <w:rFonts w:ascii="Times New Roman" w:hAnsi="Times New Roman" w:eastAsia="仿宋_GB2312" w:cs="Times New Roman"/>
          <w:color w:val="auto"/>
          <w:sz w:val="32"/>
          <w:szCs w:val="32"/>
        </w:rPr>
        <w:t>0</w:t>
      </w:r>
      <w:r>
        <w:rPr>
          <w:rFonts w:hint="eastAsia" w:ascii="Times New Roman" w:hAnsi="Times New Roman" w:eastAsia="仿宋_GB2312" w:cs="Times New Roman"/>
          <w:color w:val="auto"/>
          <w:sz w:val="32"/>
          <w:szCs w:val="32"/>
        </w:rPr>
        <w:t>辆、应急保障用车</w:t>
      </w:r>
      <w:r>
        <w:rPr>
          <w:rFonts w:ascii="Times New Roman" w:hAnsi="Times New Roman" w:eastAsia="仿宋_GB2312" w:cs="Times New Roman"/>
          <w:color w:val="auto"/>
          <w:sz w:val="32"/>
          <w:szCs w:val="32"/>
        </w:rPr>
        <w:t>0</w:t>
      </w:r>
      <w:r>
        <w:rPr>
          <w:rFonts w:hint="eastAsia" w:ascii="Times New Roman" w:hAnsi="Times New Roman" w:eastAsia="仿宋_GB2312" w:cs="Times New Roman"/>
          <w:color w:val="auto"/>
          <w:sz w:val="32"/>
          <w:szCs w:val="32"/>
        </w:rPr>
        <w:t>辆、执法执勤用车</w:t>
      </w:r>
      <w:r>
        <w:rPr>
          <w:rFonts w:ascii="Times New Roman" w:hAnsi="Times New Roman" w:eastAsia="仿宋_GB2312" w:cs="Times New Roman"/>
          <w:color w:val="auto"/>
          <w:sz w:val="32"/>
          <w:szCs w:val="32"/>
        </w:rPr>
        <w:t>0</w:t>
      </w:r>
      <w:r>
        <w:rPr>
          <w:rFonts w:hint="eastAsia" w:ascii="Times New Roman" w:hAnsi="Times New Roman" w:eastAsia="仿宋_GB2312" w:cs="Times New Roman"/>
          <w:color w:val="auto"/>
          <w:sz w:val="32"/>
          <w:szCs w:val="32"/>
        </w:rPr>
        <w:t>辆、特种专业技术用车</w:t>
      </w:r>
      <w:r>
        <w:rPr>
          <w:rFonts w:ascii="Times New Roman" w:hAnsi="Times New Roman" w:eastAsia="仿宋_GB2312" w:cs="Times New Roman"/>
          <w:color w:val="auto"/>
          <w:sz w:val="32"/>
          <w:szCs w:val="32"/>
        </w:rPr>
        <w:t>0</w:t>
      </w:r>
      <w:r>
        <w:rPr>
          <w:rFonts w:hint="eastAsia" w:ascii="Times New Roman" w:hAnsi="Times New Roman" w:eastAsia="仿宋_GB2312" w:cs="Times New Roman"/>
          <w:color w:val="auto"/>
          <w:sz w:val="32"/>
          <w:szCs w:val="32"/>
        </w:rPr>
        <w:t>辆、离退休干部服务用车</w:t>
      </w:r>
      <w:r>
        <w:rPr>
          <w:rFonts w:ascii="Times New Roman" w:hAnsi="Times New Roman" w:eastAsia="仿宋_GB2312" w:cs="Times New Roman"/>
          <w:color w:val="auto"/>
          <w:sz w:val="32"/>
          <w:szCs w:val="32"/>
        </w:rPr>
        <w:t>0</w:t>
      </w:r>
      <w:r>
        <w:rPr>
          <w:rFonts w:hint="eastAsia" w:ascii="Times New Roman" w:hAnsi="Times New Roman" w:eastAsia="仿宋_GB2312" w:cs="Times New Roman"/>
          <w:color w:val="auto"/>
          <w:sz w:val="32"/>
          <w:szCs w:val="32"/>
        </w:rPr>
        <w:t>辆、其他用车</w:t>
      </w:r>
      <w:r>
        <w:rPr>
          <w:rFonts w:ascii="Times New Roman" w:hAnsi="Times New Roman" w:eastAsia="仿宋_GB2312" w:cs="Times New Roman"/>
          <w:color w:val="auto"/>
          <w:sz w:val="32"/>
          <w:szCs w:val="32"/>
        </w:rPr>
        <w:t>1</w:t>
      </w:r>
      <w:r>
        <w:rPr>
          <w:rFonts w:hint="eastAsia" w:ascii="Times New Roman" w:hAnsi="Times New Roman" w:eastAsia="仿宋_GB2312" w:cs="Times New Roman"/>
          <w:color w:val="auto"/>
          <w:sz w:val="32"/>
          <w:szCs w:val="32"/>
        </w:rPr>
        <w:t>辆，其他用车主要</w:t>
      </w:r>
      <w:r>
        <w:rPr>
          <w:rFonts w:hint="eastAsia" w:ascii="Times New Roman" w:hAnsi="Times New Roman" w:eastAsia="仿宋_GB2312" w:cs="Times New Roman"/>
          <w:sz w:val="32"/>
          <w:szCs w:val="32"/>
        </w:rPr>
        <w:t>用于我队因公外出</w:t>
      </w:r>
      <w:r>
        <w:rPr>
          <w:rFonts w:hint="eastAsia" w:ascii="Times New Roman" w:hAnsi="Times New Roman" w:eastAsia="仿宋_GB2312" w:cs="Times New Roman"/>
          <w:color w:val="auto"/>
          <w:sz w:val="32"/>
          <w:szCs w:val="32"/>
        </w:rPr>
        <w:t>；单位价值</w:t>
      </w:r>
      <w:r>
        <w:rPr>
          <w:rFonts w:ascii="Times New Roman" w:hAnsi="Times New Roman" w:eastAsia="仿宋_GB2312" w:cs="Times New Roman"/>
          <w:color w:val="auto"/>
          <w:sz w:val="32"/>
          <w:szCs w:val="32"/>
        </w:rPr>
        <w:t>100</w:t>
      </w:r>
      <w:r>
        <w:rPr>
          <w:rFonts w:hint="eastAsia" w:ascii="Times New Roman" w:hAnsi="Times New Roman" w:eastAsia="仿宋_GB2312" w:cs="Times New Roman"/>
          <w:color w:val="auto"/>
          <w:sz w:val="32"/>
          <w:szCs w:val="32"/>
        </w:rPr>
        <w:t>万元以上设备（不含车辆）</w:t>
      </w:r>
      <w:r>
        <w:rPr>
          <w:rFonts w:ascii="Times New Roman" w:hAnsi="Times New Roman" w:eastAsia="仿宋_GB2312" w:cs="Times New Roman"/>
          <w:color w:val="auto"/>
          <w:sz w:val="32"/>
          <w:szCs w:val="32"/>
        </w:rPr>
        <w:t>0</w:t>
      </w:r>
      <w:r>
        <w:rPr>
          <w:rFonts w:hint="eastAsia" w:ascii="Times New Roman" w:hAnsi="Times New Roman" w:eastAsia="仿宋_GB2312" w:cs="Times New Roman"/>
          <w:color w:val="auto"/>
          <w:sz w:val="32"/>
          <w:szCs w:val="32"/>
        </w:rPr>
        <w:t>台（套）。</w:t>
      </w:r>
    </w:p>
    <w:p>
      <w:pPr>
        <w:pStyle w:val="18"/>
        <w:overflowPunct w:val="0"/>
        <w:spacing w:line="596" w:lineRule="exact"/>
        <w:ind w:firstLine="640" w:firstLineChars="200"/>
        <w:jc w:val="both"/>
        <w:rPr>
          <w:rFonts w:ascii="Times New Roman" w:hAnsi="Times New Roman" w:cs="Times New Roman"/>
          <w:bCs/>
          <w:color w:val="auto"/>
          <w:sz w:val="32"/>
          <w:szCs w:val="32"/>
        </w:rPr>
      </w:pPr>
      <w:r>
        <w:rPr>
          <w:rFonts w:hint="eastAsia" w:ascii="Times New Roman" w:hAnsi="Times New Roman" w:cs="Times New Roman"/>
          <w:bCs/>
          <w:color w:val="auto"/>
          <w:sz w:val="32"/>
          <w:szCs w:val="32"/>
        </w:rPr>
        <w:t>十三、关于</w:t>
      </w:r>
      <w:r>
        <w:rPr>
          <w:rFonts w:ascii="Times New Roman" w:hAnsi="Times New Roman" w:eastAsia="仿宋_GB2312" w:cs="Times New Roman"/>
          <w:color w:val="auto"/>
          <w:sz w:val="32"/>
          <w:szCs w:val="32"/>
        </w:rPr>
        <w:t>2023</w:t>
      </w:r>
      <w:r>
        <w:rPr>
          <w:rFonts w:hint="eastAsia" w:ascii="Times New Roman" w:hAnsi="Times New Roman" w:cs="Times New Roman"/>
          <w:bCs/>
          <w:color w:val="auto"/>
          <w:sz w:val="32"/>
          <w:szCs w:val="32"/>
        </w:rPr>
        <w:t>年度预算绩效情况的说明</w:t>
      </w:r>
    </w:p>
    <w:p>
      <w:pPr>
        <w:pStyle w:val="18"/>
        <w:overflowPunct w:val="0"/>
        <w:spacing w:line="596" w:lineRule="exact"/>
        <w:ind w:firstLine="643" w:firstLineChars="200"/>
        <w:jc w:val="both"/>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（一）绩效管理工作开展情况</w:t>
      </w:r>
    </w:p>
    <w:p>
      <w:pPr>
        <w:pStyle w:val="18"/>
        <w:overflowPunct w:val="0"/>
        <w:spacing w:line="596" w:lineRule="exact"/>
        <w:ind w:firstLine="640" w:firstLineChars="200"/>
        <w:jc w:val="both"/>
        <w:rPr>
          <w:rFonts w:ascii="Times New Roman" w:hAnsi="Times New Roman" w:eastAsia="仿宋_GB2312" w:cs="Times New Roman"/>
          <w:color w:val="auto"/>
          <w:sz w:val="32"/>
          <w:szCs w:val="32"/>
        </w:rPr>
      </w:pPr>
      <w:ins w:id="24" w:author="龙伟鸾" w:date="2024-09-05T08:42:00Z">
        <w:r>
          <w:rPr>
            <w:rFonts w:hint="eastAsia" w:ascii="Times New Roman" w:hAnsi="Times New Roman" w:eastAsia="仿宋_GB2312" w:cs="Times New Roman"/>
            <w:color w:val="auto"/>
            <w:sz w:val="32"/>
            <w:szCs w:val="32"/>
          </w:rPr>
          <w:t>为进一步规范财政资金管理，强化绩效意识</w:t>
        </w:r>
      </w:ins>
      <w:ins w:id="25" w:author="龙伟鸾" w:date="2024-09-05T08:43:00Z">
        <w:r>
          <w:rPr>
            <w:rFonts w:hint="eastAsia" w:ascii="Times New Roman" w:hAnsi="Times New Roman" w:eastAsia="仿宋_GB2312" w:cs="Times New Roman"/>
            <w:color w:val="auto"/>
            <w:sz w:val="32"/>
            <w:szCs w:val="32"/>
          </w:rPr>
          <w:t>和支出责任，建立绩效评价体系，推动预算绩效管理水平提高，我</w:t>
        </w:r>
      </w:ins>
      <w:ins w:id="26" w:author="龙伟鸾" w:date="2024-09-05T08:44:00Z">
        <w:r>
          <w:rPr>
            <w:rFonts w:hint="eastAsia" w:ascii="Times New Roman" w:hAnsi="Times New Roman" w:eastAsia="仿宋_GB2312" w:cs="Times New Roman"/>
            <w:color w:val="auto"/>
            <w:sz w:val="32"/>
            <w:szCs w:val="32"/>
          </w:rPr>
          <w:t>委</w:t>
        </w:r>
      </w:ins>
      <w:r>
        <w:rPr>
          <w:rFonts w:hint="eastAsia" w:ascii="Times New Roman" w:hAnsi="Times New Roman" w:eastAsia="仿宋_GB2312" w:cs="Times New Roman"/>
          <w:color w:val="auto"/>
          <w:sz w:val="32"/>
          <w:szCs w:val="32"/>
        </w:rPr>
        <w:t>根据《湖南省财政厅关于开展</w:t>
      </w:r>
      <w:r>
        <w:rPr>
          <w:rFonts w:ascii="Times New Roman" w:hAnsi="Times New Roman" w:eastAsia="仿宋_GB2312" w:cs="Times New Roman"/>
          <w:color w:val="auto"/>
          <w:sz w:val="32"/>
          <w:szCs w:val="32"/>
        </w:rPr>
        <w:t>2023</w:t>
      </w:r>
      <w:r>
        <w:rPr>
          <w:rFonts w:hint="eastAsia" w:ascii="Times New Roman" w:hAnsi="Times New Roman" w:eastAsia="仿宋_GB2312" w:cs="Times New Roman"/>
          <w:color w:val="auto"/>
          <w:sz w:val="32"/>
          <w:szCs w:val="32"/>
        </w:rPr>
        <w:t>年度省级预算部门绩效自评和部门评价的通知》（湘财绩〔</w:t>
      </w:r>
      <w:r>
        <w:rPr>
          <w:rFonts w:ascii="Times New Roman" w:hAnsi="Times New Roman" w:eastAsia="仿宋_GB2312" w:cs="Times New Roman"/>
          <w:color w:val="auto"/>
          <w:sz w:val="32"/>
          <w:szCs w:val="32"/>
        </w:rPr>
        <w:t>2024</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1</w:t>
      </w:r>
      <w:r>
        <w:rPr>
          <w:rFonts w:hint="eastAsia" w:ascii="Times New Roman" w:hAnsi="Times New Roman" w:eastAsia="仿宋_GB2312" w:cs="Times New Roman"/>
          <w:color w:val="auto"/>
          <w:sz w:val="32"/>
          <w:szCs w:val="32"/>
        </w:rPr>
        <w:t>号）</w:t>
      </w:r>
      <w:ins w:id="27" w:author="龙伟鸾" w:date="2024-09-05T08:44:00Z">
        <w:r>
          <w:rPr>
            <w:rFonts w:hint="eastAsia" w:ascii="Times New Roman" w:hAnsi="Times New Roman" w:eastAsia="仿宋_GB2312" w:cs="Times New Roman"/>
            <w:color w:val="auto"/>
            <w:sz w:val="32"/>
            <w:szCs w:val="32"/>
          </w:rPr>
          <w:t>精神</w:t>
        </w:r>
      </w:ins>
      <w:del w:id="28" w:author="龙伟鸾" w:date="2024-09-05T08:44:00Z">
        <w:r>
          <w:rPr>
            <w:rFonts w:hint="eastAsia" w:ascii="Times New Roman" w:hAnsi="Times New Roman" w:eastAsia="仿宋_GB2312" w:cs="Times New Roman"/>
            <w:color w:val="auto"/>
            <w:sz w:val="32"/>
            <w:szCs w:val="32"/>
          </w:rPr>
          <w:delText>要求</w:delText>
        </w:r>
      </w:del>
      <w:r>
        <w:rPr>
          <w:rFonts w:hint="eastAsia" w:ascii="Times New Roman" w:hAnsi="Times New Roman" w:eastAsia="仿宋_GB2312" w:cs="Times New Roman"/>
          <w:color w:val="auto"/>
          <w:sz w:val="32"/>
          <w:szCs w:val="32"/>
        </w:rPr>
        <w:t>，</w:t>
      </w:r>
      <w:del w:id="29" w:author="龙伟鸾" w:date="2024-09-05T08:44:00Z">
        <w:r>
          <w:rPr>
            <w:rFonts w:hint="eastAsia" w:ascii="Times New Roman" w:hAnsi="Times New Roman" w:eastAsia="仿宋_GB2312" w:cs="Times New Roman"/>
            <w:color w:val="auto"/>
            <w:sz w:val="32"/>
            <w:szCs w:val="32"/>
          </w:rPr>
          <w:delText>为进一步规范财政资金管理，强化绩效意识和支出责任，建立绩效评价体系，推动预算绩效管理水平提高，湖南省发展和改革委员会成立绩效评价工作小组</w:delText>
        </w:r>
      </w:del>
      <w:r>
        <w:rPr>
          <w:rFonts w:hint="eastAsia" w:ascii="Times New Roman" w:hAnsi="Times New Roman" w:eastAsia="仿宋_GB2312" w:cs="Times New Roman"/>
          <w:color w:val="auto"/>
          <w:sz w:val="32"/>
          <w:szCs w:val="32"/>
        </w:rPr>
        <w:t>于</w:t>
      </w:r>
      <w:r>
        <w:rPr>
          <w:rFonts w:ascii="Times New Roman" w:hAnsi="Times New Roman" w:eastAsia="仿宋_GB2312" w:cs="Times New Roman"/>
          <w:color w:val="auto"/>
          <w:sz w:val="32"/>
          <w:szCs w:val="32"/>
        </w:rPr>
        <w:t>2024</w:t>
      </w:r>
      <w:r>
        <w:rPr>
          <w:rFonts w:hint="eastAsia" w:ascii="Times New Roman" w:hAnsi="Times New Roman" w:eastAsia="仿宋_GB2312" w:cs="Times New Roman"/>
          <w:color w:val="auto"/>
          <w:sz w:val="32"/>
          <w:szCs w:val="32"/>
        </w:rPr>
        <w:t>年</w:t>
      </w:r>
      <w:r>
        <w:rPr>
          <w:rFonts w:ascii="Times New Roman" w:hAnsi="Times New Roman" w:eastAsia="仿宋_GB2312" w:cs="Times New Roman"/>
          <w:color w:val="auto"/>
          <w:sz w:val="32"/>
          <w:szCs w:val="32"/>
        </w:rPr>
        <w:t>4</w:t>
      </w:r>
      <w:r>
        <w:rPr>
          <w:rFonts w:hint="eastAsia" w:ascii="Times New Roman" w:hAnsi="Times New Roman" w:eastAsia="仿宋_GB2312" w:cs="Times New Roman"/>
          <w:color w:val="auto"/>
          <w:sz w:val="32"/>
          <w:szCs w:val="32"/>
        </w:rPr>
        <w:t>月至</w:t>
      </w:r>
      <w:r>
        <w:rPr>
          <w:rFonts w:ascii="Times New Roman" w:hAnsi="Times New Roman" w:eastAsia="仿宋_GB2312" w:cs="Times New Roman"/>
          <w:color w:val="auto"/>
          <w:sz w:val="32"/>
          <w:szCs w:val="32"/>
        </w:rPr>
        <w:t>2024</w:t>
      </w:r>
      <w:r>
        <w:rPr>
          <w:rFonts w:hint="eastAsia" w:ascii="Times New Roman" w:hAnsi="Times New Roman" w:eastAsia="仿宋_GB2312" w:cs="Times New Roman"/>
          <w:color w:val="auto"/>
          <w:sz w:val="32"/>
          <w:szCs w:val="32"/>
        </w:rPr>
        <w:t>年</w:t>
      </w:r>
      <w:r>
        <w:rPr>
          <w:rFonts w:ascii="Times New Roman" w:hAnsi="Times New Roman" w:eastAsia="仿宋_GB2312" w:cs="Times New Roman"/>
          <w:color w:val="auto"/>
          <w:sz w:val="32"/>
          <w:szCs w:val="32"/>
        </w:rPr>
        <w:t>5</w:t>
      </w:r>
      <w:r>
        <w:rPr>
          <w:rFonts w:hint="eastAsia" w:ascii="Times New Roman" w:hAnsi="Times New Roman" w:eastAsia="仿宋_GB2312" w:cs="Times New Roman"/>
          <w:color w:val="auto"/>
          <w:sz w:val="32"/>
          <w:szCs w:val="32"/>
        </w:rPr>
        <w:t>月</w:t>
      </w:r>
      <w:ins w:id="30" w:author="龙伟鸾" w:date="2024-09-05T08:44:00Z">
        <w:r>
          <w:rPr>
            <w:rFonts w:hint="eastAsia" w:ascii="Times New Roman" w:hAnsi="Times New Roman" w:eastAsia="仿宋_GB2312" w:cs="Times New Roman"/>
            <w:color w:val="auto"/>
            <w:sz w:val="32"/>
            <w:szCs w:val="32"/>
          </w:rPr>
          <w:t>成立绩效</w:t>
        </w:r>
      </w:ins>
      <w:ins w:id="31" w:author="龙伟鸾" w:date="2024-09-05T08:45:00Z">
        <w:r>
          <w:rPr>
            <w:rFonts w:hint="eastAsia" w:ascii="Times New Roman" w:hAnsi="Times New Roman" w:eastAsia="仿宋_GB2312" w:cs="Times New Roman"/>
            <w:color w:val="auto"/>
            <w:sz w:val="32"/>
            <w:szCs w:val="32"/>
          </w:rPr>
          <w:t>评价工作小组</w:t>
        </w:r>
      </w:ins>
      <w:r>
        <w:rPr>
          <w:rFonts w:hint="eastAsia" w:ascii="Times New Roman" w:hAnsi="Times New Roman" w:eastAsia="仿宋_GB2312" w:cs="Times New Roman"/>
          <w:color w:val="auto"/>
          <w:sz w:val="32"/>
          <w:szCs w:val="32"/>
        </w:rPr>
        <w:t>，围绕部门职能职责、行业发展规划</w:t>
      </w:r>
      <w:ins w:id="32" w:author="龙伟鸾" w:date="2024-09-05T08:45:00Z">
        <w:r>
          <w:rPr>
            <w:rFonts w:hint="eastAsia" w:ascii="Times New Roman" w:hAnsi="Times New Roman" w:eastAsia="仿宋_GB2312" w:cs="Times New Roman"/>
            <w:color w:val="auto"/>
            <w:sz w:val="32"/>
            <w:szCs w:val="32"/>
          </w:rPr>
          <w:t>、</w:t>
        </w:r>
      </w:ins>
      <w:del w:id="33" w:author="龙伟鸾" w:date="2024-09-05T08:45:00Z">
        <w:r>
          <w:rPr>
            <w:rFonts w:hint="eastAsia" w:ascii="Times New Roman" w:hAnsi="Times New Roman" w:eastAsia="仿宋_GB2312" w:cs="Times New Roman"/>
            <w:color w:val="auto"/>
            <w:sz w:val="32"/>
            <w:szCs w:val="32"/>
          </w:rPr>
          <w:delText>，</w:delText>
        </w:r>
      </w:del>
      <w:r>
        <w:rPr>
          <w:rFonts w:hint="eastAsia" w:ascii="Times New Roman" w:hAnsi="Times New Roman" w:eastAsia="仿宋_GB2312" w:cs="Times New Roman"/>
          <w:color w:val="auto"/>
          <w:sz w:val="32"/>
          <w:szCs w:val="32"/>
        </w:rPr>
        <w:t>机关运行情况、经费执行情况、资金使用效率及专项资金管理情况来开展评价，重点评价项目运行成本、管理效率、履职效能、社会效应、可持续发展能力和服务对象满意度等方面</w:t>
      </w:r>
      <w:ins w:id="34" w:author="龙伟鸾" w:date="2024-09-05T08:46:00Z">
        <w:r>
          <w:rPr>
            <w:rFonts w:hint="eastAsia" w:ascii="Times New Roman" w:hAnsi="Times New Roman" w:eastAsia="仿宋_GB2312" w:cs="Times New Roman"/>
            <w:color w:val="auto"/>
            <w:sz w:val="32"/>
            <w:szCs w:val="32"/>
          </w:rPr>
          <w:t>。</w:t>
        </w:r>
      </w:ins>
      <w:del w:id="35" w:author="龙伟鸾" w:date="2024-09-05T08:46:00Z">
        <w:r>
          <w:rPr>
            <w:rFonts w:hint="eastAsia" w:ascii="Times New Roman" w:hAnsi="Times New Roman" w:eastAsia="仿宋_GB2312" w:cs="Times New Roman"/>
            <w:color w:val="auto"/>
            <w:sz w:val="32"/>
            <w:szCs w:val="32"/>
          </w:rPr>
          <w:delText>，</w:delText>
        </w:r>
      </w:del>
      <w:ins w:id="36" w:author="龙伟鸾" w:date="2024-09-05T08:46:00Z">
        <w:r>
          <w:rPr>
            <w:rFonts w:hint="eastAsia" w:ascii="Times New Roman" w:hAnsi="Times New Roman" w:eastAsia="仿宋_GB2312" w:cs="Times New Roman"/>
            <w:color w:val="auto"/>
            <w:sz w:val="32"/>
            <w:szCs w:val="32"/>
          </w:rPr>
          <w:t xml:space="preserve"> </w:t>
        </w:r>
      </w:ins>
      <w:del w:id="37" w:author="龙伟鸾" w:date="2024-09-05T08:46:00Z">
        <w:r>
          <w:rPr>
            <w:rFonts w:hint="eastAsia" w:ascii="Times New Roman" w:hAnsi="Times New Roman" w:eastAsia="仿宋_GB2312" w:cs="Times New Roman"/>
            <w:color w:val="auto"/>
            <w:sz w:val="32"/>
            <w:szCs w:val="32"/>
          </w:rPr>
          <w:delText>对我委</w:delText>
        </w:r>
      </w:del>
      <w:del w:id="38" w:author="龙伟鸾" w:date="2024-09-05T08:46:00Z">
        <w:r>
          <w:rPr>
            <w:rFonts w:ascii="Times New Roman" w:hAnsi="Times New Roman" w:eastAsia="仿宋_GB2312" w:cs="Times New Roman"/>
            <w:color w:val="auto"/>
            <w:sz w:val="32"/>
            <w:szCs w:val="32"/>
          </w:rPr>
          <w:delText>2023</w:delText>
        </w:r>
      </w:del>
      <w:del w:id="39" w:author="龙伟鸾" w:date="2024-09-05T08:46:00Z">
        <w:r>
          <w:rPr>
            <w:rFonts w:hint="eastAsia" w:ascii="Times New Roman" w:hAnsi="Times New Roman" w:eastAsia="仿宋_GB2312" w:cs="Times New Roman"/>
            <w:color w:val="auto"/>
            <w:sz w:val="32"/>
            <w:szCs w:val="32"/>
          </w:rPr>
          <w:delText>年度部门整体支出资金进行绩效自评。</w:delText>
        </w:r>
      </w:del>
    </w:p>
    <w:p>
      <w:pPr>
        <w:pStyle w:val="18"/>
        <w:overflowPunct w:val="0"/>
        <w:spacing w:line="596" w:lineRule="exact"/>
        <w:ind w:firstLine="643" w:firstLineChars="200"/>
        <w:jc w:val="both"/>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（二）部门（单位）整体支出绩效情况</w:t>
      </w:r>
    </w:p>
    <w:p>
      <w:pPr>
        <w:overflowPunct w:val="0"/>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、以“农本</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人保”为抓手，创新工作方法，农调质量持续提高。高标准高质量完成国家安排的</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个常规、</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个直报和</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个专项及应急品种的农产品成本调查任务，实现调查数据“零错误”目标，各项工作得到国家发改委价格司的充分肯定。</w:t>
      </w:r>
      <w:r>
        <w:rPr>
          <w:rFonts w:hint="eastAsia" w:ascii="Times New Roman" w:hAnsi="Times New Roman" w:eastAsia="仿宋_GB2312" w:cs="Times New Roman"/>
          <w:b/>
          <w:bCs/>
          <w:sz w:val="32"/>
          <w:szCs w:val="32"/>
        </w:rPr>
        <w:t>一是</w:t>
      </w:r>
      <w:r>
        <w:rPr>
          <w:rFonts w:hint="eastAsia" w:ascii="Times New Roman" w:hAnsi="Times New Roman" w:eastAsia="仿宋_GB2312" w:cs="Times New Roman"/>
          <w:sz w:val="32"/>
          <w:szCs w:val="32"/>
        </w:rPr>
        <w:t>稳步推进“农本</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人保”合作，农调队伍注入新力量。上半年，与人保财险湖南分公司签署农产品成本调查战略合作协议，健全沟通协调机制。依托人保市县公司和稻谷投保户，建立稻谷生产成本联合调查站</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个，新增早中晚籼稻调查面积</w:t>
      </w:r>
      <w:r>
        <w:rPr>
          <w:rFonts w:ascii="Times New Roman" w:hAnsi="Times New Roman" w:eastAsia="仿宋_GB2312" w:cs="Times New Roman"/>
          <w:sz w:val="32"/>
          <w:szCs w:val="32"/>
        </w:rPr>
        <w:t>3000</w:t>
      </w:r>
      <w:r>
        <w:rPr>
          <w:rFonts w:hint="eastAsia" w:ascii="Times New Roman" w:hAnsi="Times New Roman" w:eastAsia="仿宋_GB2312" w:cs="Times New Roman"/>
          <w:sz w:val="32"/>
          <w:szCs w:val="32"/>
        </w:rPr>
        <w:t>多亩、调查户</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户；同时，着眼湖南实际，积极推进生猪等调查品种联合调查。</w:t>
      </w:r>
      <w:r>
        <w:rPr>
          <w:rFonts w:hint="eastAsia" w:ascii="Times New Roman" w:hAnsi="Times New Roman" w:eastAsia="仿宋_GB2312" w:cs="Times New Roman"/>
          <w:b/>
          <w:bCs/>
          <w:sz w:val="32"/>
          <w:szCs w:val="32"/>
        </w:rPr>
        <w:t>二是</w:t>
      </w:r>
      <w:r>
        <w:rPr>
          <w:rFonts w:hint="eastAsia" w:ascii="Times New Roman" w:hAnsi="Times New Roman" w:eastAsia="仿宋_GB2312" w:cs="Times New Roman"/>
          <w:sz w:val="32"/>
          <w:szCs w:val="32"/>
        </w:rPr>
        <w:t>创新开展农调数据市州牵头汇审，业务水平得到新提升。针对基层调查人员轮岗频繁，新进人员业务水平难以胜任工作需求的现实，委托市州牵头开展全省农调数据汇总审核，统筹开展农调业务、计算机操作和财务等基础知识培训。组织开展直报、专项调查数据市州牵头汇总审核培训</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期，较好实现“以审带训、边审边训”常态化，工作质量和业务水平进一步提升。</w:t>
      </w:r>
      <w:r>
        <w:rPr>
          <w:rFonts w:hint="eastAsia" w:ascii="Times New Roman" w:hAnsi="Times New Roman" w:eastAsia="仿宋_GB2312" w:cs="Times New Roman"/>
          <w:b/>
          <w:bCs/>
          <w:sz w:val="32"/>
          <w:szCs w:val="32"/>
        </w:rPr>
        <w:t>三是</w:t>
      </w:r>
      <w:r>
        <w:rPr>
          <w:rFonts w:hint="eastAsia" w:ascii="Times New Roman" w:hAnsi="Times New Roman" w:eastAsia="仿宋_GB2312" w:cs="Times New Roman"/>
          <w:sz w:val="32"/>
          <w:szCs w:val="32"/>
        </w:rPr>
        <w:t>严格调查品种数据质量考核，履职尽责增添新动力。落实《湖南省农产品成本调查工作考评办法》要求，按照“一品种一考核、半年一通报”的方式，进一步强化农产品成本调查数据考核评比，定期向市州发改委通报情况，有效促进工作落实，激发调查人员工作积极性，增强责任心和荣誉感。上半年，组织对</w:t>
      </w:r>
      <w:r>
        <w:rPr>
          <w:rFonts w:ascii="Times New Roman" w:hAnsi="Times New Roman" w:eastAsia="仿宋_GB2312" w:cs="Times New Roman"/>
          <w:sz w:val="32"/>
          <w:szCs w:val="32"/>
        </w:rPr>
        <w:t>2022</w:t>
      </w:r>
      <w:r>
        <w:rPr>
          <w:rFonts w:hint="eastAsia" w:ascii="Times New Roman" w:hAnsi="Times New Roman" w:eastAsia="仿宋_GB2312" w:cs="Times New Roman"/>
          <w:sz w:val="32"/>
          <w:szCs w:val="32"/>
        </w:rPr>
        <w:t>年常规调查、</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个专项和生猪应急调查等品种考评情况通报。</w:t>
      </w:r>
    </w:p>
    <w:p>
      <w:pPr>
        <w:overflowPunct w:val="0"/>
        <w:spacing w:line="596"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2</w:t>
      </w:r>
      <w:r>
        <w:rPr>
          <w:rFonts w:hint="eastAsia" w:ascii="Times New Roman" w:hAnsi="Times New Roman" w:eastAsia="仿宋_GB2312" w:cs="Times New Roman"/>
          <w:b/>
          <w:bCs/>
          <w:sz w:val="32"/>
          <w:szCs w:val="32"/>
        </w:rPr>
        <w:t>、以垄断行业为重点，规范监审行为，成本约束充分发挥。</w:t>
      </w:r>
      <w:r>
        <w:rPr>
          <w:rFonts w:hint="eastAsia" w:ascii="Times New Roman" w:hAnsi="Times New Roman" w:eastAsia="仿宋_GB2312" w:cs="Times New Roman"/>
          <w:sz w:val="32"/>
          <w:szCs w:val="32"/>
        </w:rPr>
        <w:t>组织开展定调价成本监审、测算项目</w:t>
      </w:r>
      <w:r>
        <w:rPr>
          <w:rFonts w:ascii="Times New Roman" w:hAnsi="Times New Roman" w:eastAsia="仿宋_GB2312" w:cs="Times New Roman"/>
          <w:sz w:val="32"/>
          <w:szCs w:val="32"/>
        </w:rPr>
        <w:t>25</w:t>
      </w:r>
      <w:r>
        <w:rPr>
          <w:rFonts w:hint="eastAsia" w:ascii="Times New Roman" w:hAnsi="Times New Roman" w:eastAsia="仿宋_GB2312" w:cs="Times New Roman"/>
          <w:sz w:val="32"/>
          <w:szCs w:val="32"/>
        </w:rPr>
        <w:t>个，完成</w:t>
      </w:r>
      <w:r>
        <w:rPr>
          <w:rFonts w:ascii="Times New Roman" w:hAnsi="Times New Roman" w:eastAsia="仿宋_GB2312" w:cs="Times New Roman"/>
          <w:sz w:val="32"/>
          <w:szCs w:val="32"/>
        </w:rPr>
        <w:t>1</w:t>
      </w:r>
      <w:r>
        <w:rPr>
          <w:rFonts w:ascii="Times New Roman" w:hAnsi="Times New Roman" w:eastAsia="仿宋_GB2312" w:cs="Times New Roman"/>
          <w:sz w:val="32"/>
          <w:szCs w:val="32"/>
          <w:lang w:val="en"/>
        </w:rPr>
        <w:t>7</w:t>
      </w:r>
      <w:r>
        <w:rPr>
          <w:rFonts w:hint="eastAsia" w:ascii="Times New Roman" w:hAnsi="Times New Roman" w:eastAsia="仿宋_GB2312" w:cs="Times New Roman"/>
          <w:sz w:val="32"/>
          <w:szCs w:val="32"/>
        </w:rPr>
        <w:t>个，审核成本费用逾</w:t>
      </w:r>
      <w:r>
        <w:rPr>
          <w:rFonts w:ascii="Times New Roman" w:hAnsi="Times New Roman" w:eastAsia="仿宋_GB2312" w:cs="Times New Roman"/>
          <w:sz w:val="32"/>
          <w:szCs w:val="32"/>
          <w:lang w:val="en"/>
        </w:rPr>
        <w:t>1</w:t>
      </w:r>
      <w:r>
        <w:rPr>
          <w:rFonts w:ascii="Times New Roman" w:hAnsi="Times New Roman" w:eastAsia="仿宋_GB2312" w:cs="Times New Roman"/>
          <w:sz w:val="32"/>
          <w:szCs w:val="32"/>
        </w:rPr>
        <w:t>00</w:t>
      </w:r>
      <w:r>
        <w:rPr>
          <w:rFonts w:hint="eastAsia" w:ascii="Times New Roman" w:hAnsi="Times New Roman" w:eastAsia="仿宋_GB2312" w:cs="Times New Roman"/>
          <w:sz w:val="32"/>
          <w:szCs w:val="32"/>
        </w:rPr>
        <w:t>亿元，核减不相关不合理成本费用近</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亿元，核减比例接近</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w:t>
      </w:r>
      <w:r>
        <w:rPr>
          <w:rFonts w:hint="eastAsia" w:ascii="Times New Roman" w:hAnsi="Times New Roman" w:eastAsia="仿宋_GB2312" w:cs="Times New Roman"/>
          <w:b/>
          <w:bCs/>
          <w:sz w:val="32"/>
          <w:szCs w:val="32"/>
        </w:rPr>
        <w:t>一是</w:t>
      </w:r>
      <w:r>
        <w:rPr>
          <w:rFonts w:hint="eastAsia" w:ascii="Times New Roman" w:hAnsi="Times New Roman" w:eastAsia="仿宋_GB2312" w:cs="Times New Roman"/>
          <w:sz w:val="32"/>
          <w:szCs w:val="32"/>
        </w:rPr>
        <w:t>第三监管周期输配电成本监审圆满收官。按照国家发改委价格司的统一部署安排，认真组织第三监管周期输配电成本复核，及时向国家发改委价格司报送审核情况、监审报告，圆满完成第三监管周期输配电实地审核，核定单位综合成本同比降幅接近</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w:t>
      </w:r>
      <w:r>
        <w:rPr>
          <w:rFonts w:hint="eastAsia" w:ascii="Times New Roman" w:hAnsi="Times New Roman" w:eastAsia="仿宋_GB2312" w:cs="Times New Roman"/>
          <w:b/>
          <w:bCs/>
          <w:sz w:val="32"/>
          <w:szCs w:val="32"/>
        </w:rPr>
        <w:t>二是</w:t>
      </w:r>
      <w:r>
        <w:rPr>
          <w:rFonts w:hint="eastAsia" w:ascii="Times New Roman" w:hAnsi="Times New Roman" w:eastAsia="仿宋_GB2312" w:cs="Times New Roman"/>
          <w:sz w:val="32"/>
          <w:szCs w:val="32"/>
        </w:rPr>
        <w:t>天然气输配领域成本监审全覆盖。按照天然气管道运输“一张网、一个价”要求，加快推进天然气管道运输定价成本审核，组织完成大湘西、岳阳</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巴陵</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长岭</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临湘等新建管道运输成本测算，确保省内天然气管道运输定价成本监审全面完成；落实城市燃气配气新一轮监管周期要求，积极推进</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个省管价城市燃气配气成本监审，完成娄底、郴州、怀化等城市燃气配气成本监审。</w:t>
      </w:r>
      <w:r>
        <w:rPr>
          <w:rFonts w:hint="eastAsia" w:ascii="Times New Roman" w:hAnsi="Times New Roman" w:eastAsia="仿宋_GB2312" w:cs="Times New Roman"/>
          <w:b/>
          <w:bCs/>
          <w:sz w:val="32"/>
          <w:szCs w:val="32"/>
        </w:rPr>
        <w:t>三是</w:t>
      </w:r>
      <w:r>
        <w:rPr>
          <w:rFonts w:hint="eastAsia" w:ascii="Times New Roman" w:hAnsi="Times New Roman" w:eastAsia="仿宋_GB2312" w:cs="Times New Roman"/>
          <w:sz w:val="32"/>
          <w:szCs w:val="32"/>
        </w:rPr>
        <w:t>服务价格决策持续发力。组织完成欧阳海灌区等农业灌溉供水和南津渡电站、酒埠江水库供水成本监审，从严从紧审核全省中外合作办学、</w:t>
      </w:r>
      <w:r>
        <w:rPr>
          <w:rFonts w:ascii="Times New Roman" w:hAnsi="Times New Roman" w:eastAsia="仿宋_GB2312" w:cs="Times New Roman"/>
          <w:sz w:val="32"/>
          <w:szCs w:val="32"/>
        </w:rPr>
        <w:t>5A</w:t>
      </w:r>
      <w:r>
        <w:rPr>
          <w:rFonts w:hint="eastAsia" w:ascii="Times New Roman" w:hAnsi="Times New Roman" w:eastAsia="仿宋_GB2312" w:cs="Times New Roman"/>
          <w:sz w:val="32"/>
          <w:szCs w:val="32"/>
        </w:rPr>
        <w:t>级景区门票定价成本，扎实推进草原植被恢复费等行政事业性收费及电化学储能成本调查，为价格决策提供成本支撑。</w:t>
      </w:r>
    </w:p>
    <w:p>
      <w:pPr>
        <w:overflowPunct w:val="0"/>
        <w:spacing w:line="596"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3</w:t>
      </w:r>
      <w:r>
        <w:rPr>
          <w:rFonts w:hint="eastAsia" w:ascii="Times New Roman" w:hAnsi="Times New Roman" w:eastAsia="仿宋_GB2312" w:cs="Times New Roman"/>
          <w:b/>
          <w:bCs/>
          <w:sz w:val="32"/>
          <w:szCs w:val="32"/>
        </w:rPr>
        <w:t>、以大兴调查研究为契机，深化成本调研，成果转化得到加强。</w:t>
      </w:r>
      <w:r>
        <w:rPr>
          <w:rFonts w:hint="eastAsia" w:ascii="Times New Roman" w:hAnsi="Times New Roman" w:eastAsia="仿宋_GB2312" w:cs="Times New Roman"/>
          <w:sz w:val="32"/>
          <w:szCs w:val="32"/>
        </w:rPr>
        <w:t>认真贯彻落实委党组大兴调查研究工作方案精神要求，坚持深入一线，到田间地头、农户家中，解实情、出实招，扎实推进调查研究走深走实，服务经济社会发展主动作为。</w:t>
      </w:r>
      <w:r>
        <w:rPr>
          <w:rFonts w:hint="eastAsia" w:ascii="Times New Roman" w:hAnsi="Times New Roman" w:eastAsia="仿宋_GB2312" w:cs="Times New Roman"/>
          <w:b/>
          <w:bCs/>
          <w:sz w:val="32"/>
          <w:szCs w:val="32"/>
        </w:rPr>
        <w:t>一是</w:t>
      </w:r>
      <w:r>
        <w:rPr>
          <w:rFonts w:hint="eastAsia" w:ascii="Times New Roman" w:hAnsi="Times New Roman" w:eastAsia="仿宋_GB2312" w:cs="Times New Roman"/>
          <w:sz w:val="32"/>
          <w:szCs w:val="32"/>
        </w:rPr>
        <w:t>积极参与农产品成本调查指标体系研究。着眼绿色发展、服务农业现代化，组织开展了《绿色农业调查指标体系》课题研究，调研报告初稿已报价格司；配合国家成本调查中心、兄弟省份开展《畜牧业养殖业调查指标体系》课题调研，为完善农产品成本调查指标体系出谋划策。</w:t>
      </w:r>
      <w:r>
        <w:rPr>
          <w:rFonts w:hint="eastAsia" w:ascii="Times New Roman" w:hAnsi="Times New Roman" w:eastAsia="仿宋_GB2312" w:cs="Times New Roman"/>
          <w:b/>
          <w:bCs/>
          <w:sz w:val="32"/>
          <w:szCs w:val="32"/>
        </w:rPr>
        <w:t>二是</w:t>
      </w:r>
      <w:r>
        <w:rPr>
          <w:rFonts w:hint="eastAsia" w:ascii="Times New Roman" w:hAnsi="Times New Roman" w:eastAsia="仿宋_GB2312" w:cs="Times New Roman"/>
          <w:sz w:val="32"/>
          <w:szCs w:val="32"/>
        </w:rPr>
        <w:t>主动开展完善生猪保险政策调查研究。针对生猪保险承保、理赔考虑因素不全，联合人保湖南公司开展生猪保险调查研究，调研成果已成为人保公司修订我省农业保险条款、制定新开发的农业商业保险理赔标准的重要依据。</w:t>
      </w:r>
      <w:r>
        <w:rPr>
          <w:rFonts w:hint="eastAsia" w:ascii="Times New Roman" w:hAnsi="Times New Roman" w:eastAsia="仿宋_GB2312" w:cs="Times New Roman"/>
          <w:b/>
          <w:bCs/>
          <w:sz w:val="32"/>
          <w:szCs w:val="32"/>
        </w:rPr>
        <w:t>三是</w:t>
      </w:r>
      <w:r>
        <w:rPr>
          <w:rFonts w:hint="eastAsia" w:ascii="Times New Roman" w:hAnsi="Times New Roman" w:eastAsia="仿宋_GB2312" w:cs="Times New Roman"/>
          <w:sz w:val="32"/>
          <w:szCs w:val="32"/>
        </w:rPr>
        <w:t>不断深化主要农产品调查数据分析。结合国家安排的农产品成本调查任务和我省农业生产实际，全面梳理近</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来年稻谷、生猪等主要农产品生产成本调查数据，深入分析成本变化趋势，收益影响因素，提出对策建议。全年完成稻谷、生猪、油菜籽等农产品生产成本专项调研材料</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篇并报国家发改委价格司，《湖南省地方猪与外三元猪养殖收益成本的比较分析》在《中国猪业》杂志刊发。</w:t>
      </w:r>
    </w:p>
    <w:p>
      <w:pPr>
        <w:pStyle w:val="18"/>
        <w:overflowPunct w:val="0"/>
        <w:spacing w:line="596" w:lineRule="exact"/>
        <w:ind w:firstLine="643" w:firstLineChars="200"/>
        <w:jc w:val="both"/>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（三）存在的问题及原因分析</w:t>
      </w:r>
    </w:p>
    <w:p>
      <w:pPr>
        <w:overflowPunct w:val="0"/>
        <w:adjustRightInd w:val="0"/>
        <w:snapToGrid w:val="0"/>
        <w:spacing w:line="596" w:lineRule="exact"/>
        <w:ind w:firstLine="640" w:firstLineChars="200"/>
        <w:rPr>
          <w:rFonts w:ascii="Times New Roman" w:hAnsi="Times New Roman" w:cs="Times New Roman"/>
          <w:color w:val="000000"/>
          <w:sz w:val="32"/>
          <w:szCs w:val="32"/>
        </w:rPr>
      </w:pPr>
      <w:r>
        <w:rPr>
          <w:rFonts w:hint="eastAsia" w:ascii="Times New Roman" w:hAnsi="Times New Roman" w:eastAsia="仿宋_GB2312" w:cs="Times New Roman"/>
          <w:color w:val="000000"/>
          <w:sz w:val="32"/>
          <w:szCs w:val="32"/>
        </w:rPr>
        <w:t>从预算和预算绩效管理，部门履职效能，资金分配、使用和管理，资产和财务管理，政府采购等方面归纳和总结存在的问题，通过绩效自评，发现还存在以下不足：</w:t>
      </w:r>
    </w:p>
    <w:p>
      <w:pPr>
        <w:pStyle w:val="12"/>
        <w:shd w:val="clear" w:color="auto" w:fill="FFFFFF"/>
        <w:overflowPunct w:val="0"/>
        <w:spacing w:line="596" w:lineRule="exact"/>
        <w:ind w:firstLine="640" w:firstLineChars="200"/>
        <w:jc w:val="both"/>
        <w:rPr>
          <w:rFonts w:hint="default" w:ascii="Times New Roman" w:hAnsi="Times New Roman" w:eastAsia="仿宋_GB2312"/>
          <w:color w:val="000000"/>
          <w:sz w:val="32"/>
          <w:szCs w:val="32"/>
        </w:rPr>
      </w:pPr>
      <w:r>
        <w:rPr>
          <w:rFonts w:ascii="Times New Roman" w:hAnsi="Times New Roman" w:eastAsia="仿宋_GB2312"/>
          <w:color w:val="000000"/>
          <w:sz w:val="32"/>
          <w:szCs w:val="32"/>
        </w:rPr>
        <w:t>我队</w:t>
      </w:r>
      <w:r>
        <w:rPr>
          <w:rFonts w:hint="default" w:ascii="Times New Roman" w:hAnsi="Times New Roman" w:eastAsia="仿宋_GB2312"/>
          <w:color w:val="000000"/>
          <w:sz w:val="32"/>
          <w:szCs w:val="32"/>
        </w:rPr>
        <w:t>2023</w:t>
      </w:r>
      <w:r>
        <w:rPr>
          <w:rFonts w:ascii="Times New Roman" w:hAnsi="Times New Roman" w:eastAsia="仿宋_GB2312"/>
          <w:color w:val="000000"/>
          <w:sz w:val="32"/>
          <w:szCs w:val="32"/>
        </w:rPr>
        <w:t>年全年预算数</w:t>
      </w:r>
      <w:r>
        <w:rPr>
          <w:rFonts w:hint="default" w:ascii="Times New Roman" w:hAnsi="Times New Roman" w:eastAsia="仿宋_GB2312"/>
          <w:color w:val="000000"/>
          <w:sz w:val="32"/>
          <w:szCs w:val="32"/>
        </w:rPr>
        <w:t>491.66</w:t>
      </w:r>
      <w:r>
        <w:rPr>
          <w:rFonts w:ascii="Times New Roman" w:hAnsi="Times New Roman" w:eastAsia="仿宋_GB2312"/>
          <w:color w:val="000000"/>
          <w:sz w:val="32"/>
          <w:szCs w:val="32"/>
        </w:rPr>
        <w:t>万元，决算数</w:t>
      </w:r>
      <w:r>
        <w:rPr>
          <w:rFonts w:hint="default" w:ascii="Times New Roman" w:hAnsi="Times New Roman" w:eastAsia="仿宋_GB2312"/>
          <w:color w:val="000000"/>
          <w:sz w:val="32"/>
          <w:szCs w:val="32"/>
        </w:rPr>
        <w:t>355.02</w:t>
      </w:r>
      <w:r>
        <w:rPr>
          <w:rFonts w:ascii="Times New Roman" w:hAnsi="Times New Roman" w:eastAsia="仿宋_GB2312"/>
          <w:color w:val="000000"/>
          <w:sz w:val="32"/>
          <w:szCs w:val="32"/>
        </w:rPr>
        <w:t>万元，预算执行率</w:t>
      </w:r>
      <w:r>
        <w:rPr>
          <w:rFonts w:hint="default" w:ascii="Times New Roman" w:hAnsi="Times New Roman" w:eastAsia="仿宋_GB2312"/>
          <w:color w:val="000000"/>
          <w:sz w:val="32"/>
          <w:szCs w:val="32"/>
        </w:rPr>
        <w:t>72.21%</w:t>
      </w:r>
      <w:r>
        <w:rPr>
          <w:rFonts w:ascii="Times New Roman" w:hAnsi="Times New Roman" w:eastAsia="仿宋_GB2312"/>
          <w:color w:val="000000"/>
          <w:sz w:val="32"/>
          <w:szCs w:val="32"/>
        </w:rPr>
        <w:t>，预算执行率有待提高。</w:t>
      </w:r>
    </w:p>
    <w:p>
      <w:pPr>
        <w:pStyle w:val="18"/>
        <w:overflowPunct w:val="0"/>
        <w:spacing w:line="596" w:lineRule="exact"/>
        <w:ind w:firstLine="640" w:firstLineChars="200"/>
        <w:jc w:val="both"/>
        <w:rPr>
          <w:rFonts w:ascii="Times New Roman" w:hAnsi="Times New Roman" w:cs="Times New Roman"/>
          <w:sz w:val="72"/>
          <w:szCs w:val="72"/>
        </w:rPr>
      </w:pPr>
      <w:r>
        <w:rPr>
          <w:rFonts w:hint="eastAsia" w:ascii="Times New Roman" w:hAnsi="Times New Roman" w:eastAsia="仿宋_GB2312" w:cs="Times New Roman"/>
          <w:sz w:val="32"/>
          <w:szCs w:val="32"/>
        </w:rPr>
        <w:t>预算执行率偏低的主要原因：</w:t>
      </w:r>
      <w:r>
        <w:rPr>
          <w:rFonts w:hint="eastAsia" w:ascii="Times New Roman" w:hAnsi="Times New Roman" w:eastAsia="仿宋_GB2312" w:cs="Times New Roman"/>
          <w:color w:val="auto"/>
          <w:sz w:val="32"/>
          <w:szCs w:val="32"/>
        </w:rPr>
        <w:t>一是部分会议在</w:t>
      </w:r>
      <w:r>
        <w:rPr>
          <w:rFonts w:ascii="Times New Roman" w:hAnsi="Times New Roman" w:eastAsia="仿宋_GB2312" w:cs="Times New Roman"/>
          <w:color w:val="auto"/>
          <w:sz w:val="32"/>
          <w:szCs w:val="32"/>
        </w:rPr>
        <w:t>2023</w:t>
      </w:r>
      <w:r>
        <w:rPr>
          <w:rFonts w:hint="eastAsia" w:ascii="Times New Roman" w:hAnsi="Times New Roman" w:eastAsia="仿宋_GB2312" w:cs="Times New Roman"/>
          <w:color w:val="auto"/>
          <w:sz w:val="32"/>
          <w:szCs w:val="32"/>
        </w:rPr>
        <w:t>年年底举行，因年底关账未形成支付，</w:t>
      </w:r>
      <w:r>
        <w:rPr>
          <w:rFonts w:hint="eastAsia" w:ascii="Times New Roman" w:hAnsi="Times New Roman" w:eastAsia="仿宋_GB2312" w:cs="Times New Roman"/>
          <w:bCs/>
          <w:color w:val="000000" w:themeColor="text1"/>
          <w:kern w:val="2"/>
          <w:sz w:val="32"/>
          <w:szCs w:val="32"/>
          <w14:textFill>
            <w14:solidFill>
              <w14:schemeClr w14:val="tx1"/>
            </w14:solidFill>
          </w14:textFill>
        </w:rPr>
        <w:t>导致该项费用跨年支付。二是档案整理专项工作因项目持续时间较长，</w:t>
      </w:r>
      <w:r>
        <w:rPr>
          <w:rFonts w:hint="eastAsia" w:ascii="Times New Roman" w:hAnsi="Times New Roman" w:eastAsia="仿宋_GB2312" w:cs="Times New Roman"/>
          <w:color w:val="auto"/>
          <w:sz w:val="32"/>
          <w:szCs w:val="32"/>
        </w:rPr>
        <w:t>需项目结束验收后</w:t>
      </w:r>
      <w:r>
        <w:rPr>
          <w:rFonts w:hint="eastAsia" w:ascii="Times New Roman" w:hAnsi="Times New Roman" w:eastAsia="仿宋_GB2312" w:cs="Times New Roman"/>
          <w:bCs/>
          <w:color w:val="000000" w:themeColor="text1"/>
          <w:kern w:val="2"/>
          <w:sz w:val="32"/>
          <w:szCs w:val="32"/>
          <w14:textFill>
            <w14:solidFill>
              <w14:schemeClr w14:val="tx1"/>
            </w14:solidFill>
          </w14:textFill>
        </w:rPr>
        <w:t>，</w:t>
      </w:r>
      <w:r>
        <w:rPr>
          <w:rFonts w:hint="eastAsia" w:ascii="Times New Roman" w:hAnsi="Times New Roman" w:eastAsia="仿宋_GB2312" w:cs="Times New Roman"/>
          <w:color w:val="auto"/>
          <w:sz w:val="32"/>
          <w:szCs w:val="32"/>
        </w:rPr>
        <w:t>才能结清合同款项。</w:t>
      </w:r>
      <w:r>
        <w:rPr>
          <w:rFonts w:hint="eastAsia" w:ascii="Times New Roman" w:hAnsi="Times New Roman" w:eastAsia="仿宋_GB2312" w:cs="Times New Roman"/>
          <w:bCs/>
          <w:color w:val="000000" w:themeColor="text1"/>
          <w:kern w:val="2"/>
          <w:sz w:val="32"/>
          <w:szCs w:val="32"/>
          <w14:textFill>
            <w14:solidFill>
              <w14:schemeClr w14:val="tx1"/>
            </w14:solidFill>
          </w14:textFill>
        </w:rPr>
        <w:t>三是国家</w:t>
      </w:r>
      <w:r>
        <w:rPr>
          <w:rFonts w:ascii="Times New Roman" w:hAnsi="Times New Roman" w:eastAsia="仿宋_GB2312" w:cs="Times New Roman"/>
          <w:bCs/>
          <w:color w:val="000000" w:themeColor="text1"/>
          <w:kern w:val="2"/>
          <w:sz w:val="32"/>
          <w:szCs w:val="32"/>
          <w14:textFill>
            <w14:solidFill>
              <w14:schemeClr w14:val="tx1"/>
            </w14:solidFill>
          </w14:textFill>
        </w:rPr>
        <w:t>2023</w:t>
      </w:r>
      <w:r>
        <w:rPr>
          <w:rFonts w:hint="eastAsia" w:ascii="Times New Roman" w:hAnsi="Times New Roman" w:eastAsia="仿宋_GB2312" w:cs="Times New Roman"/>
          <w:bCs/>
          <w:color w:val="000000" w:themeColor="text1"/>
          <w:kern w:val="2"/>
          <w:sz w:val="32"/>
          <w:szCs w:val="32"/>
          <w14:textFill>
            <w14:solidFill>
              <w14:schemeClr w14:val="tx1"/>
            </w14:solidFill>
          </w14:textFill>
        </w:rPr>
        <w:t>年已起草第三方购买服务专项办法，目前我队已暂停第三方购买服务，待国家出台后，再依据办法开展相关工作。</w:t>
      </w:r>
    </w:p>
    <w:p>
      <w:pPr>
        <w:pStyle w:val="18"/>
        <w:jc w:val="center"/>
        <w:rPr>
          <w:rFonts w:ascii="Times New Roman" w:hAnsi="Times New Roman" w:cs="Times New Roman"/>
          <w:sz w:val="72"/>
          <w:szCs w:val="72"/>
        </w:rPr>
        <w:sectPr>
          <w:footerReference r:id="rId7" w:type="even"/>
          <w:pgSz w:w="11906" w:h="16838"/>
          <w:pgMar w:top="1871" w:right="1531" w:bottom="1531" w:left="1588" w:header="851" w:footer="1304" w:gutter="0"/>
          <w:pgNumType w:start="14"/>
          <w:cols w:space="425" w:num="1"/>
          <w:docGrid w:type="linesAndChars" w:linePitch="312" w:charSpace="0"/>
        </w:sectPr>
      </w:pPr>
    </w:p>
    <w:p>
      <w:pPr>
        <w:pStyle w:val="18"/>
        <w:spacing w:line="660" w:lineRule="exact"/>
        <w:jc w:val="center"/>
        <w:rPr>
          <w:rFonts w:ascii="Times New Roman" w:hAnsi="Times New Roman" w:cs="Times New Roman"/>
          <w:sz w:val="72"/>
          <w:szCs w:val="72"/>
        </w:rPr>
      </w:pPr>
    </w:p>
    <w:p>
      <w:pPr>
        <w:pStyle w:val="18"/>
        <w:spacing w:line="660" w:lineRule="exact"/>
        <w:jc w:val="center"/>
        <w:rPr>
          <w:rFonts w:ascii="Times New Roman" w:hAnsi="Times New Roman" w:cs="Times New Roman"/>
          <w:sz w:val="72"/>
          <w:szCs w:val="72"/>
        </w:rPr>
      </w:pPr>
    </w:p>
    <w:p>
      <w:pPr>
        <w:pStyle w:val="18"/>
        <w:spacing w:line="660" w:lineRule="exact"/>
        <w:jc w:val="center"/>
        <w:rPr>
          <w:rFonts w:ascii="Times New Roman" w:hAnsi="Times New Roman" w:cs="Times New Roman"/>
          <w:sz w:val="72"/>
          <w:szCs w:val="72"/>
        </w:rPr>
      </w:pPr>
    </w:p>
    <w:p>
      <w:pPr>
        <w:pStyle w:val="18"/>
        <w:spacing w:line="660" w:lineRule="exact"/>
        <w:jc w:val="center"/>
        <w:rPr>
          <w:rFonts w:ascii="Times New Roman" w:hAnsi="Times New Roman" w:eastAsia="方正小标宋_GBK" w:cs="Times New Roman"/>
          <w:sz w:val="72"/>
          <w:szCs w:val="72"/>
        </w:rPr>
      </w:pPr>
    </w:p>
    <w:p>
      <w:pPr>
        <w:pStyle w:val="18"/>
        <w:jc w:val="center"/>
        <w:rPr>
          <w:rFonts w:ascii="Times New Roman" w:hAnsi="Times New Roman" w:eastAsia="方正小标宋_GBK" w:cs="Times New Roman"/>
          <w:sz w:val="52"/>
          <w:szCs w:val="52"/>
        </w:rPr>
      </w:pPr>
      <w:r>
        <w:rPr>
          <w:rFonts w:hint="eastAsia" w:ascii="Times New Roman" w:hAnsi="Times New Roman" w:eastAsia="方正小标宋_GBK" w:cs="Times New Roman"/>
          <w:sz w:val="52"/>
          <w:szCs w:val="52"/>
        </w:rPr>
        <w:t>第四部分</w:t>
      </w:r>
    </w:p>
    <w:p>
      <w:pPr>
        <w:jc w:val="center"/>
        <w:rPr>
          <w:rFonts w:ascii="Times New Roman" w:hAnsi="Times New Roman" w:eastAsia="方正小标宋_GBK" w:cs="Times New Roman"/>
          <w:color w:val="000000"/>
          <w:kern w:val="0"/>
          <w:sz w:val="52"/>
          <w:szCs w:val="52"/>
        </w:rPr>
      </w:pPr>
    </w:p>
    <w:p>
      <w:pPr>
        <w:jc w:val="center"/>
        <w:rPr>
          <w:rFonts w:ascii="Times New Roman" w:hAnsi="Times New Roman" w:eastAsia="方正小标宋_GBK" w:cs="Times New Roman"/>
          <w:color w:val="000000"/>
          <w:kern w:val="0"/>
          <w:sz w:val="52"/>
          <w:szCs w:val="52"/>
        </w:rPr>
      </w:pPr>
      <w:r>
        <w:rPr>
          <w:rFonts w:hint="eastAsia" w:ascii="Times New Roman" w:hAnsi="Times New Roman" w:eastAsia="方正小标宋_GBK" w:cs="Times New Roman"/>
          <w:color w:val="000000"/>
          <w:kern w:val="0"/>
          <w:sz w:val="52"/>
          <w:szCs w:val="52"/>
        </w:rPr>
        <w:t>名词解释</w:t>
      </w:r>
    </w:p>
    <w:p>
      <w:pPr>
        <w:widowControl/>
        <w:jc w:val="left"/>
        <w:rPr>
          <w:rFonts w:ascii="Times New Roman" w:hAnsi="Times New Roman" w:eastAsia="方正小标宋_GBK" w:cs="Times New Roman"/>
          <w:color w:val="000000"/>
          <w:kern w:val="0"/>
          <w:sz w:val="70"/>
          <w:szCs w:val="70"/>
        </w:rPr>
        <w:sectPr>
          <w:pgSz w:w="11906" w:h="16838"/>
          <w:pgMar w:top="1871" w:right="1531" w:bottom="1531" w:left="1588" w:header="851" w:footer="1304" w:gutter="0"/>
          <w:pgNumType w:start="14"/>
          <w:cols w:space="425" w:num="1"/>
          <w:titlePg/>
          <w:docGrid w:type="linesAndChars" w:linePitch="312" w:charSpace="0"/>
        </w:sectPr>
      </w:pPr>
      <w:r>
        <w:rPr>
          <w:rFonts w:ascii="Times New Roman" w:hAnsi="Times New Roman" w:eastAsia="方正小标宋_GBK" w:cs="Times New Roman"/>
          <w:color w:val="000000"/>
          <w:kern w:val="0"/>
          <w:sz w:val="70"/>
          <w:szCs w:val="70"/>
        </w:rPr>
        <w:br w:type="page"/>
      </w:r>
    </w:p>
    <w:p>
      <w:pPr>
        <w:pStyle w:val="24"/>
        <w:widowControl w:val="0"/>
        <w:spacing w:line="596" w:lineRule="exact"/>
        <w:ind w:firstLine="640"/>
        <w:jc w:val="both"/>
        <w:rPr>
          <w:rFonts w:hint="default" w:ascii="Times New Roman" w:hAnsi="Times New Roman" w:eastAsia="仿宋_GB2312"/>
          <w:color w:val="000000"/>
          <w:sz w:val="32"/>
          <w:szCs w:val="32"/>
        </w:rPr>
      </w:pPr>
      <w:r>
        <w:rPr>
          <w:rFonts w:ascii="Times New Roman" w:hAnsi="Times New Roman" w:eastAsia="仿宋_GB2312"/>
          <w:color w:val="000000"/>
          <w:sz w:val="32"/>
          <w:szCs w:val="32"/>
        </w:rPr>
        <w:t>一、公共财政拨款收入：指中央及省级财政当年拨付的资金。</w:t>
      </w:r>
    </w:p>
    <w:p>
      <w:pPr>
        <w:pStyle w:val="24"/>
        <w:widowControl w:val="0"/>
        <w:spacing w:line="596" w:lineRule="exact"/>
        <w:ind w:firstLine="640"/>
        <w:jc w:val="both"/>
        <w:rPr>
          <w:rFonts w:hint="default" w:ascii="Times New Roman" w:hAnsi="Times New Roman" w:eastAsia="仿宋_GB2312"/>
          <w:color w:val="000000"/>
          <w:sz w:val="32"/>
          <w:szCs w:val="32"/>
        </w:rPr>
      </w:pPr>
      <w:r>
        <w:rPr>
          <w:rFonts w:ascii="Times New Roman" w:hAnsi="Times New Roman" w:eastAsia="仿宋_GB2312"/>
          <w:color w:val="000000"/>
          <w:sz w:val="32"/>
          <w:szCs w:val="32"/>
        </w:rPr>
        <w:t>二、上级补助收入：指事业单位从主管部门和上级单位取得的非财政补助收入。</w:t>
      </w:r>
    </w:p>
    <w:p>
      <w:pPr>
        <w:pStyle w:val="24"/>
        <w:widowControl w:val="0"/>
        <w:spacing w:line="596" w:lineRule="exact"/>
        <w:ind w:firstLine="640"/>
        <w:jc w:val="both"/>
        <w:rPr>
          <w:rFonts w:hint="default" w:ascii="Times New Roman" w:hAnsi="Times New Roman" w:eastAsia="仿宋_GB2312"/>
          <w:color w:val="000000"/>
          <w:sz w:val="32"/>
          <w:szCs w:val="32"/>
        </w:rPr>
      </w:pPr>
      <w:r>
        <w:rPr>
          <w:rFonts w:ascii="Times New Roman" w:hAnsi="Times New Roman" w:eastAsia="仿宋_GB2312"/>
          <w:color w:val="000000"/>
          <w:sz w:val="32"/>
          <w:szCs w:val="32"/>
        </w:rPr>
        <w:t>三、其他收入：指除“财政拨款收入”以外的收入。主要是上级单位拨款、重点项目前期协调工作经费及存款利息收入等。</w:t>
      </w:r>
    </w:p>
    <w:p>
      <w:pPr>
        <w:pStyle w:val="24"/>
        <w:widowControl w:val="0"/>
        <w:spacing w:line="596" w:lineRule="exact"/>
        <w:ind w:firstLine="640"/>
        <w:jc w:val="both"/>
        <w:rPr>
          <w:rFonts w:hint="default" w:ascii="Times New Roman" w:hAnsi="Times New Roman" w:eastAsia="仿宋_GB2312"/>
          <w:color w:val="000000"/>
          <w:sz w:val="32"/>
          <w:szCs w:val="32"/>
        </w:rPr>
      </w:pPr>
      <w:r>
        <w:rPr>
          <w:rFonts w:ascii="Times New Roman" w:hAnsi="Times New Roman" w:eastAsia="仿宋_GB2312"/>
          <w:color w:val="000000"/>
          <w:sz w:val="32"/>
          <w:szCs w:val="32"/>
        </w:rPr>
        <w:t>四、基本支出：指为保障机构正常运转、完成日常工作任务而发生的行政单位（含参照公务员法管理的事业单位）履行一般行政管理职能，维持机关日常运转所必须开支的费用，包括用于工资、津贴及奖金等的人员经费和用于办公、水电费等的公用经费。</w:t>
      </w:r>
    </w:p>
    <w:p>
      <w:pPr>
        <w:pStyle w:val="24"/>
        <w:widowControl w:val="0"/>
        <w:spacing w:line="596" w:lineRule="exact"/>
        <w:ind w:firstLine="640"/>
        <w:jc w:val="both"/>
        <w:rPr>
          <w:rFonts w:hint="default" w:ascii="Times New Roman" w:hAnsi="Times New Roman" w:eastAsia="仿宋_GB2312"/>
          <w:color w:val="000000"/>
          <w:sz w:val="32"/>
          <w:szCs w:val="32"/>
        </w:rPr>
      </w:pPr>
      <w:r>
        <w:rPr>
          <w:rFonts w:ascii="Times New Roman" w:hAnsi="Times New Roman" w:eastAsia="仿宋_GB2312"/>
          <w:color w:val="000000"/>
          <w:sz w:val="32"/>
          <w:szCs w:val="32"/>
        </w:rPr>
        <w:t>五、项目支出：指在基本支出之外为完成特定行政任务和事业发展目标所发生的支出。</w:t>
      </w:r>
    </w:p>
    <w:p>
      <w:pPr>
        <w:pStyle w:val="24"/>
        <w:widowControl w:val="0"/>
        <w:spacing w:line="596" w:lineRule="exact"/>
        <w:ind w:firstLine="624"/>
        <w:jc w:val="both"/>
        <w:rPr>
          <w:rFonts w:hint="default" w:ascii="Times New Roman" w:hAnsi="Times New Roman" w:eastAsia="仿宋_GB2312"/>
          <w:color w:val="000000"/>
          <w:spacing w:val="-4"/>
          <w:sz w:val="32"/>
          <w:szCs w:val="32"/>
        </w:rPr>
      </w:pPr>
      <w:r>
        <w:rPr>
          <w:rFonts w:ascii="Times New Roman" w:hAnsi="Times New Roman" w:eastAsia="仿宋_GB2312"/>
          <w:color w:val="000000"/>
          <w:spacing w:val="-4"/>
          <w:sz w:val="32"/>
          <w:szCs w:val="32"/>
        </w:rPr>
        <w:t>六、年初结转和结余：指以前年度尚未完成、结转到本年仍按原规定用途继续使用的资金，或项目已完成等产生的结余资金。</w:t>
      </w:r>
    </w:p>
    <w:p>
      <w:pPr>
        <w:pStyle w:val="24"/>
        <w:widowControl w:val="0"/>
        <w:spacing w:line="596" w:lineRule="exact"/>
        <w:ind w:firstLine="640"/>
        <w:jc w:val="both"/>
        <w:rPr>
          <w:rFonts w:hint="default" w:ascii="Times New Roman" w:hAnsi="Times New Roman" w:eastAsia="仿宋_GB2312"/>
          <w:color w:val="000000"/>
          <w:sz w:val="32"/>
          <w:szCs w:val="32"/>
        </w:rPr>
      </w:pPr>
      <w:r>
        <w:rPr>
          <w:rFonts w:ascii="Times New Roman" w:hAnsi="Times New Roman" w:eastAsia="仿宋_GB2312"/>
          <w:color w:val="000000"/>
          <w:sz w:val="32"/>
          <w:szCs w:val="32"/>
        </w:rPr>
        <w:t>七、结余分配：指事业单位按照事业单位会计制度的规定从事业收入或经营收入中按规定提取的事业基金和职工福利基金。</w:t>
      </w:r>
    </w:p>
    <w:p>
      <w:pPr>
        <w:pStyle w:val="24"/>
        <w:widowControl w:val="0"/>
        <w:spacing w:line="596" w:lineRule="exact"/>
        <w:ind w:firstLine="640"/>
        <w:jc w:val="both"/>
        <w:rPr>
          <w:rFonts w:hint="default" w:ascii="Times New Roman" w:hAnsi="Times New Roman" w:eastAsia="仿宋_GB2312"/>
          <w:color w:val="000000"/>
          <w:sz w:val="32"/>
          <w:szCs w:val="32"/>
        </w:rPr>
      </w:pPr>
      <w:r>
        <w:rPr>
          <w:rFonts w:ascii="Times New Roman" w:hAnsi="Times New Roman" w:eastAsia="仿宋_GB2312"/>
          <w:color w:val="000000"/>
          <w:sz w:val="32"/>
          <w:szCs w:val="32"/>
        </w:rPr>
        <w:t>八、年末结转和结余：指单位按有关规定结转到下年或以后年度继续使用的资金。</w:t>
      </w:r>
    </w:p>
    <w:p>
      <w:pPr>
        <w:pStyle w:val="24"/>
        <w:widowControl w:val="0"/>
        <w:spacing w:line="596" w:lineRule="exact"/>
        <w:ind w:firstLine="640"/>
        <w:jc w:val="both"/>
        <w:rPr>
          <w:rFonts w:hint="default" w:ascii="Times New Roman" w:hAnsi="Times New Roman" w:eastAsia="仿宋_GB2312"/>
          <w:color w:val="000000"/>
          <w:sz w:val="32"/>
          <w:szCs w:val="32"/>
        </w:rPr>
      </w:pPr>
      <w:r>
        <w:rPr>
          <w:rFonts w:ascii="Times New Roman" w:hAnsi="Times New Roman" w:eastAsia="仿宋_GB2312"/>
          <w:color w:val="000000"/>
          <w:sz w:val="32"/>
          <w:szCs w:val="32"/>
        </w:rPr>
        <w:t>九、住房保障支出（类）住房改革支出（款）：反映行政事业单位用财政拨款资金和其他资金等安排的住房改革支出。</w:t>
      </w:r>
    </w:p>
    <w:p>
      <w:pPr>
        <w:pStyle w:val="24"/>
        <w:widowControl w:val="0"/>
        <w:spacing w:line="596" w:lineRule="exact"/>
        <w:ind w:firstLine="640"/>
        <w:jc w:val="both"/>
        <w:rPr>
          <w:rFonts w:hint="default" w:ascii="Times New Roman" w:hAnsi="Times New Roman" w:eastAsia="仿宋_GB2312"/>
          <w:color w:val="000000"/>
          <w:sz w:val="32"/>
          <w:szCs w:val="32"/>
        </w:rPr>
      </w:pPr>
      <w:r>
        <w:rPr>
          <w:rFonts w:ascii="Times New Roman" w:hAnsi="Times New Roman" w:eastAsia="仿宋_GB2312"/>
          <w:color w:val="000000"/>
          <w:sz w:val="32"/>
          <w:szCs w:val="32"/>
        </w:rPr>
        <w:t>十、住房公积金（项）：反映行政事业单位按人社厅和财政厅相关规定的以基本工资和津贴补贴等构成的工资总额为基数，按规定比例为职工缴纳的住房公积金。</w:t>
      </w:r>
    </w:p>
    <w:p>
      <w:pPr>
        <w:pStyle w:val="24"/>
        <w:widowControl w:val="0"/>
        <w:spacing w:line="596" w:lineRule="exact"/>
        <w:ind w:firstLine="640"/>
        <w:jc w:val="both"/>
        <w:rPr>
          <w:rFonts w:hint="default" w:ascii="Times New Roman" w:hAnsi="Times New Roman"/>
          <w:sz w:val="72"/>
          <w:szCs w:val="72"/>
        </w:rPr>
      </w:pPr>
      <w:r>
        <w:rPr>
          <w:rFonts w:ascii="Times New Roman" w:hAnsi="Times New Roman" w:eastAsia="仿宋_GB2312"/>
          <w:color w:val="000000"/>
          <w:sz w:val="32"/>
          <w:szCs w:val="32"/>
        </w:rPr>
        <w:t>十一、“三公”经费：纳入财政预决算管理的“三公”经费，是指用财政拨款安排的因公出国（境）费、公务用车购置及运行费和公务接待费。其中，因公出国（境）费反映单位因公务出国（境）的国际旅费、国外城市间交通费、住宿费、伙食费、培训费、公杂费等支出；公务用车购置及运行费反映单位因公务用车车辆购置支出（含车辆购置税）及租用费、燃料费、维修费、过路过桥</w:t>
      </w:r>
      <w:r>
        <w:rPr>
          <w:rFonts w:ascii="Times New Roman" w:hAnsi="Times New Roman" w:eastAsia="仿宋_GB2312"/>
          <w:color w:val="000000"/>
          <w:spacing w:val="-4"/>
          <w:sz w:val="32"/>
          <w:szCs w:val="32"/>
        </w:rPr>
        <w:t>费、保险费、安全奖励费用等支出；公务接待费反映单位按中央和省委省政府相关规定开支的各类公务接待（含外宾接待）支出。</w:t>
      </w:r>
      <w:r>
        <w:rPr>
          <w:rFonts w:hint="default" w:ascii="Times New Roman" w:hAnsi="Times New Roman" w:eastAsia="仿宋_GB2312"/>
          <w:color w:val="000000"/>
          <w:spacing w:val="-4"/>
          <w:sz w:val="32"/>
          <w:szCs w:val="32"/>
        </w:rPr>
        <w:t xml:space="preserve"> </w:t>
      </w:r>
    </w:p>
    <w:p>
      <w:pPr>
        <w:pStyle w:val="18"/>
        <w:jc w:val="center"/>
        <w:rPr>
          <w:rFonts w:ascii="Times New Roman" w:hAnsi="Times New Roman" w:cs="Times New Roman"/>
          <w:sz w:val="72"/>
          <w:szCs w:val="72"/>
        </w:rPr>
        <w:sectPr>
          <w:pgSz w:w="11906" w:h="16838"/>
          <w:pgMar w:top="1871" w:right="1531" w:bottom="1531" w:left="1588" w:header="851" w:footer="1304" w:gutter="0"/>
          <w:pgNumType w:start="25"/>
          <w:cols w:space="425" w:num="1"/>
          <w:docGrid w:type="linesAndChars" w:linePitch="312" w:charSpace="0"/>
        </w:sectPr>
      </w:pPr>
    </w:p>
    <w:p>
      <w:pPr>
        <w:pStyle w:val="18"/>
        <w:spacing w:line="600" w:lineRule="exact"/>
        <w:jc w:val="center"/>
        <w:rPr>
          <w:rFonts w:ascii="Times New Roman" w:hAnsi="Times New Roman" w:cs="Times New Roman"/>
          <w:sz w:val="72"/>
          <w:szCs w:val="72"/>
        </w:rPr>
      </w:pPr>
    </w:p>
    <w:p>
      <w:pPr>
        <w:pStyle w:val="18"/>
        <w:spacing w:line="600" w:lineRule="exact"/>
        <w:jc w:val="center"/>
        <w:rPr>
          <w:rFonts w:ascii="Times New Roman" w:hAnsi="Times New Roman" w:eastAsia="方正小标宋_GBK" w:cs="Times New Roman"/>
          <w:sz w:val="72"/>
          <w:szCs w:val="72"/>
        </w:rPr>
      </w:pPr>
    </w:p>
    <w:p>
      <w:pPr>
        <w:pStyle w:val="18"/>
        <w:spacing w:line="600" w:lineRule="exact"/>
        <w:jc w:val="center"/>
        <w:rPr>
          <w:rFonts w:ascii="Times New Roman" w:hAnsi="Times New Roman" w:eastAsia="方正小标宋_GBK" w:cs="Times New Roman"/>
          <w:sz w:val="72"/>
          <w:szCs w:val="72"/>
        </w:rPr>
      </w:pPr>
    </w:p>
    <w:p>
      <w:pPr>
        <w:pStyle w:val="18"/>
        <w:spacing w:line="600" w:lineRule="exact"/>
        <w:jc w:val="center"/>
        <w:rPr>
          <w:rFonts w:ascii="Times New Roman" w:hAnsi="Times New Roman" w:eastAsia="方正小标宋_GBK" w:cs="Times New Roman"/>
          <w:sz w:val="72"/>
          <w:szCs w:val="72"/>
        </w:rPr>
      </w:pPr>
    </w:p>
    <w:p>
      <w:pPr>
        <w:pStyle w:val="18"/>
        <w:jc w:val="center"/>
        <w:rPr>
          <w:rFonts w:ascii="Times New Roman" w:hAnsi="Times New Roman" w:eastAsia="方正小标宋_GBK" w:cs="Times New Roman"/>
          <w:sz w:val="52"/>
          <w:szCs w:val="52"/>
        </w:rPr>
      </w:pPr>
      <w:r>
        <w:rPr>
          <w:rFonts w:hint="eastAsia" w:ascii="Times New Roman" w:hAnsi="Times New Roman" w:eastAsia="方正小标宋_GBK" w:cs="Times New Roman"/>
          <w:sz w:val="52"/>
          <w:szCs w:val="52"/>
        </w:rPr>
        <w:t>第五部分</w:t>
      </w:r>
    </w:p>
    <w:p>
      <w:pPr>
        <w:pStyle w:val="18"/>
        <w:jc w:val="center"/>
        <w:rPr>
          <w:rFonts w:ascii="Times New Roman" w:hAnsi="Times New Roman" w:eastAsia="方正小标宋_GBK" w:cs="Times New Roman"/>
          <w:sz w:val="52"/>
          <w:szCs w:val="52"/>
        </w:rPr>
      </w:pPr>
    </w:p>
    <w:p>
      <w:pPr>
        <w:pStyle w:val="18"/>
        <w:jc w:val="center"/>
        <w:rPr>
          <w:rFonts w:ascii="Times New Roman" w:hAnsi="Times New Roman" w:cs="Times New Roman"/>
          <w:sz w:val="52"/>
          <w:szCs w:val="52"/>
        </w:rPr>
      </w:pPr>
      <w:r>
        <w:rPr>
          <w:rFonts w:hint="eastAsia" w:ascii="Times New Roman" w:hAnsi="Times New Roman" w:eastAsia="方正小标宋_GBK" w:cs="Times New Roman"/>
          <w:sz w:val="52"/>
          <w:szCs w:val="52"/>
        </w:rPr>
        <w:t>附</w:t>
      </w:r>
      <w:r>
        <w:rPr>
          <w:rFonts w:ascii="Times New Roman" w:hAnsi="Times New Roman" w:eastAsia="方正小标宋_GBK" w:cs="Times New Roman"/>
          <w:sz w:val="52"/>
          <w:szCs w:val="52"/>
        </w:rPr>
        <w:t xml:space="preserve"> </w:t>
      </w:r>
      <w:r>
        <w:rPr>
          <w:rFonts w:hint="eastAsia" w:ascii="Times New Roman" w:hAnsi="Times New Roman" w:eastAsia="方正小标宋_GBK" w:cs="Times New Roman"/>
          <w:sz w:val="52"/>
          <w:szCs w:val="52"/>
        </w:rPr>
        <w:t>件</w:t>
      </w:r>
    </w:p>
    <w:p>
      <w:pPr>
        <w:rPr>
          <w:rFonts w:ascii="Times New Roman" w:hAnsi="Times New Roman" w:cs="Times New Roman"/>
          <w:sz w:val="72"/>
          <w:szCs w:val="72"/>
        </w:rPr>
        <w:sectPr>
          <w:pgSz w:w="11906" w:h="16838"/>
          <w:pgMar w:top="1871" w:right="1531" w:bottom="1531" w:left="1588" w:header="851" w:footer="1304" w:gutter="0"/>
          <w:pgNumType w:start="25"/>
          <w:cols w:space="425" w:num="1"/>
          <w:titlePg/>
          <w:docGrid w:type="linesAndChars" w:linePitch="312" w:charSpace="0"/>
        </w:sectPr>
      </w:pPr>
      <w:r>
        <w:rPr>
          <w:rFonts w:ascii="Times New Roman" w:hAnsi="Times New Roman" w:cs="Times New Roman"/>
          <w:sz w:val="72"/>
          <w:szCs w:val="72"/>
        </w:rPr>
        <w:br w:type="page"/>
      </w:r>
    </w:p>
    <w:p>
      <w:pPr>
        <w:spacing w:line="596" w:lineRule="exact"/>
        <w:ind w:firstLine="1040" w:firstLineChars="200"/>
        <w:jc w:val="center"/>
        <w:rPr>
          <w:rFonts w:ascii="Times New Roman" w:hAnsi="Times New Roman" w:eastAsia="方正小标宋_GBK" w:cs="Times New Roman"/>
          <w:sz w:val="52"/>
          <w:szCs w:val="52"/>
        </w:rPr>
      </w:pPr>
    </w:p>
    <w:p>
      <w:pPr>
        <w:spacing w:line="596" w:lineRule="exact"/>
        <w:jc w:val="center"/>
        <w:rPr>
          <w:rFonts w:ascii="Times New Roman" w:hAnsi="Times New Roman" w:eastAsia="方正小标宋_GBK" w:cs="Times New Roman"/>
          <w:sz w:val="42"/>
          <w:szCs w:val="42"/>
        </w:rPr>
      </w:pPr>
      <w:r>
        <w:rPr>
          <w:rFonts w:ascii="Times New Roman" w:hAnsi="Times New Roman" w:eastAsia="方正小标宋_GBK" w:cs="Times New Roman"/>
          <w:sz w:val="42"/>
          <w:szCs w:val="42"/>
        </w:rPr>
        <w:t>2023</w:t>
      </w:r>
      <w:r>
        <w:rPr>
          <w:rFonts w:hint="eastAsia" w:ascii="Times New Roman" w:hAnsi="Times New Roman" w:eastAsia="方正小标宋_GBK" w:cs="Times New Roman"/>
          <w:sz w:val="42"/>
          <w:szCs w:val="42"/>
        </w:rPr>
        <w:t>年度湖南省价格成本调查队</w:t>
      </w:r>
    </w:p>
    <w:p>
      <w:pPr>
        <w:spacing w:line="596" w:lineRule="exact"/>
        <w:jc w:val="center"/>
        <w:rPr>
          <w:rFonts w:ascii="Times New Roman" w:hAnsi="Times New Roman" w:eastAsia="方正小标宋_GBK" w:cs="Times New Roman"/>
          <w:sz w:val="42"/>
          <w:szCs w:val="42"/>
        </w:rPr>
      </w:pPr>
      <w:r>
        <w:rPr>
          <w:rFonts w:hint="eastAsia" w:ascii="Times New Roman" w:hAnsi="Times New Roman" w:eastAsia="方正小标宋_GBK" w:cs="Times New Roman"/>
          <w:sz w:val="42"/>
          <w:szCs w:val="42"/>
        </w:rPr>
        <w:t>整体支出绩效自评报告</w:t>
      </w:r>
    </w:p>
    <w:p>
      <w:pPr>
        <w:spacing w:line="596" w:lineRule="exact"/>
        <w:ind w:firstLine="840" w:firstLineChars="200"/>
        <w:rPr>
          <w:rFonts w:ascii="Times New Roman" w:hAnsi="Times New Roman" w:eastAsia="仿宋_GB2312" w:cs="Times New Roman"/>
          <w:sz w:val="42"/>
          <w:szCs w:val="42"/>
        </w:rPr>
      </w:pPr>
    </w:p>
    <w:p>
      <w:pPr>
        <w:spacing w:line="596"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一、单位基本情况</w:t>
      </w:r>
    </w:p>
    <w:p>
      <w:pPr>
        <w:spacing w:line="596" w:lineRule="exact"/>
        <w:ind w:firstLine="643" w:firstLineChars="200"/>
        <w:rPr>
          <w:rFonts w:ascii="Times New Roman" w:hAnsi="Times New Roman" w:eastAsia="仿宋_GB2312" w:cs="Times New Roman"/>
          <w:sz w:val="32"/>
          <w:szCs w:val="32"/>
        </w:rPr>
      </w:pPr>
      <w:r>
        <w:rPr>
          <w:rFonts w:hint="eastAsia" w:ascii="Times New Roman" w:hAnsi="Times New Roman" w:eastAsia="楷体_GB2312" w:cs="Times New Roman"/>
          <w:b/>
          <w:sz w:val="32"/>
          <w:szCs w:val="32"/>
        </w:rPr>
        <w:t>（一）职能职责。</w:t>
      </w:r>
      <w:r>
        <w:rPr>
          <w:rFonts w:hint="eastAsia" w:ascii="Times New Roman" w:hAnsi="Times New Roman" w:eastAsia="仿宋_GB2312" w:cs="Times New Roman"/>
          <w:sz w:val="32"/>
          <w:szCs w:val="32"/>
        </w:rPr>
        <w:t>贯彻执行国家的成本工作法规和政策，拟定全省成本工作规程和制度；承担国家和省里安排的农产品成本调查；承担政府制定商品、服务价格和行政事业性收费标准的相关成本监审等工作。</w:t>
      </w:r>
    </w:p>
    <w:p>
      <w:pPr>
        <w:spacing w:line="596"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农本调查：主要包括</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个直报品种、</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个常规品种、</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个专项和生猪月报以及本地特色农产品调查等工作任务，涉及全省</w:t>
      </w:r>
      <w:r>
        <w:rPr>
          <w:rFonts w:ascii="Times New Roman" w:hAnsi="Times New Roman" w:eastAsia="仿宋_GB2312" w:cs="Times New Roman"/>
          <w:sz w:val="32"/>
          <w:szCs w:val="32"/>
        </w:rPr>
        <w:t>14</w:t>
      </w:r>
      <w:r>
        <w:rPr>
          <w:rFonts w:hint="eastAsia" w:ascii="Times New Roman" w:hAnsi="Times New Roman" w:eastAsia="仿宋_GB2312" w:cs="Times New Roman"/>
          <w:sz w:val="32"/>
          <w:szCs w:val="32"/>
        </w:rPr>
        <w:t>个市州、</w:t>
      </w:r>
      <w:r>
        <w:rPr>
          <w:rFonts w:ascii="Times New Roman" w:hAnsi="Times New Roman" w:eastAsia="仿宋_GB2312" w:cs="Times New Roman"/>
          <w:sz w:val="32"/>
          <w:szCs w:val="32"/>
        </w:rPr>
        <w:t>55</w:t>
      </w:r>
      <w:r>
        <w:rPr>
          <w:rFonts w:hint="eastAsia" w:ascii="Times New Roman" w:hAnsi="Times New Roman" w:eastAsia="仿宋_GB2312" w:cs="Times New Roman"/>
          <w:sz w:val="32"/>
          <w:szCs w:val="32"/>
        </w:rPr>
        <w:t>个县市区、约</w:t>
      </w:r>
      <w:r>
        <w:rPr>
          <w:rFonts w:ascii="Times New Roman" w:hAnsi="Times New Roman" w:eastAsia="仿宋_GB2312" w:cs="Times New Roman"/>
          <w:sz w:val="32"/>
          <w:szCs w:val="32"/>
        </w:rPr>
        <w:t>1200</w:t>
      </w:r>
      <w:r>
        <w:rPr>
          <w:rFonts w:hint="eastAsia" w:ascii="Times New Roman" w:hAnsi="Times New Roman" w:eastAsia="仿宋_GB2312" w:cs="Times New Roman"/>
          <w:sz w:val="32"/>
          <w:szCs w:val="32"/>
        </w:rPr>
        <w:t>多户农调户。</w:t>
      </w:r>
    </w:p>
    <w:p>
      <w:pPr>
        <w:spacing w:line="59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成本监审：承担政府制定或调整商品、服务价格和行政事业性收费定价成本监审和定期监审。主要范围包括：电力、燃气、供排水、交通运输、环境保护、教育、文化等定价成本监审。</w:t>
      </w:r>
    </w:p>
    <w:p>
      <w:pPr>
        <w:widowControl/>
        <w:spacing w:line="596" w:lineRule="exact"/>
        <w:ind w:firstLine="643" w:firstLineChars="200"/>
        <w:jc w:val="left"/>
        <w:rPr>
          <w:rFonts w:ascii="Times New Roman" w:hAnsi="Times New Roman" w:eastAsia="仿宋_GB2312" w:cs="Times New Roman"/>
          <w:sz w:val="32"/>
          <w:szCs w:val="32"/>
        </w:rPr>
      </w:pPr>
      <w:r>
        <w:rPr>
          <w:rFonts w:hint="eastAsia" w:ascii="Times New Roman" w:hAnsi="Times New Roman" w:eastAsia="楷体_GB2312" w:cs="Times New Roman"/>
          <w:b/>
          <w:sz w:val="32"/>
          <w:szCs w:val="32"/>
        </w:rPr>
        <w:t>（二）机构设置。</w:t>
      </w:r>
      <w:r>
        <w:rPr>
          <w:rFonts w:hint="eastAsia" w:ascii="Times New Roman" w:hAnsi="Times New Roman" w:eastAsia="仿宋_GB2312" w:cs="Times New Roman"/>
          <w:sz w:val="32"/>
          <w:szCs w:val="32"/>
        </w:rPr>
        <w:t>湖南省价格成本调查队是根据中共湖南省委办公厅、湖南省人民政府办公厅《关于印发湖南省发展和改革委员会主要职责内设机构和人员编制规定的通知》湘政办发（</w:t>
      </w:r>
      <w:r>
        <w:rPr>
          <w:rFonts w:hint="eastAsia" w:ascii="Times New Roman" w:hAnsi="Times New Roman" w:eastAsia="楷体" w:cs="Times New Roman"/>
          <w:sz w:val="32"/>
          <w:szCs w:val="32"/>
        </w:rPr>
        <w:t>〔</w:t>
      </w:r>
      <w:r>
        <w:rPr>
          <w:rFonts w:ascii="Times New Roman" w:hAnsi="Times New Roman" w:eastAsia="仿宋_GB2312" w:cs="Times New Roman"/>
          <w:sz w:val="32"/>
          <w:szCs w:val="32"/>
        </w:rPr>
        <w:t>2019</w:t>
      </w:r>
      <w:r>
        <w:rPr>
          <w:rFonts w:hint="eastAsia" w:ascii="Times New Roman" w:hAnsi="Times New Roman" w:eastAsia="楷体" w:cs="Times New Roman"/>
          <w:sz w:val="32"/>
          <w:szCs w:val="32"/>
        </w:rPr>
        <w:t>〕</w:t>
      </w:r>
      <w:r>
        <w:rPr>
          <w:rFonts w:ascii="Times New Roman" w:hAnsi="Times New Roman" w:eastAsia="仿宋_GB2312" w:cs="Times New Roman"/>
          <w:sz w:val="32"/>
          <w:szCs w:val="32"/>
        </w:rPr>
        <w:t>87</w:t>
      </w:r>
      <w:r>
        <w:rPr>
          <w:rFonts w:hint="eastAsia" w:ascii="Times New Roman" w:hAnsi="Times New Roman" w:eastAsia="仿宋_GB2312" w:cs="Times New Roman"/>
          <w:sz w:val="32"/>
          <w:szCs w:val="32"/>
        </w:rPr>
        <w:t>号）设置的正处级行政单位，核定行政编制</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名，其中正处级领导职数</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名，副处级领导职数</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名；</w:t>
      </w:r>
      <w:ins w:id="40" w:author="龙伟鸾" w:date="2024-09-05T08:47:00Z">
        <w:r>
          <w:rPr>
            <w:rFonts w:hint="eastAsia" w:ascii="Times New Roman" w:hAnsi="Times New Roman" w:eastAsia="仿宋_GB2312" w:cs="Times New Roman"/>
            <w:sz w:val="32"/>
            <w:szCs w:val="32"/>
          </w:rPr>
          <w:t>年末</w:t>
        </w:r>
      </w:ins>
      <w:r>
        <w:rPr>
          <w:rFonts w:hint="eastAsia" w:ascii="Times New Roman" w:hAnsi="Times New Roman" w:eastAsia="仿宋_GB2312" w:cs="Times New Roman"/>
          <w:sz w:val="32"/>
          <w:szCs w:val="32"/>
        </w:rPr>
        <w:t>实际</w:t>
      </w:r>
      <w:del w:id="41" w:author="龙伟鸾" w:date="2024-09-05T08:47:00Z">
        <w:r>
          <w:rPr>
            <w:rFonts w:hint="eastAsia" w:ascii="Times New Roman" w:hAnsi="Times New Roman" w:eastAsia="仿宋_GB2312" w:cs="Times New Roman"/>
            <w:sz w:val="32"/>
            <w:szCs w:val="32"/>
          </w:rPr>
          <w:delText>在职</w:delText>
        </w:r>
      </w:del>
      <w:r>
        <w:rPr>
          <w:rFonts w:hint="eastAsia" w:ascii="Times New Roman" w:hAnsi="Times New Roman" w:eastAsia="仿宋_GB2312" w:cs="Times New Roman"/>
          <w:sz w:val="32"/>
          <w:szCs w:val="32"/>
        </w:rPr>
        <w:t>在编</w:t>
      </w:r>
      <w:ins w:id="42" w:author="龙伟鸾" w:date="2024-09-05T08:47:00Z">
        <w:r>
          <w:rPr>
            <w:rFonts w:hint="eastAsia" w:ascii="Times New Roman" w:hAnsi="Times New Roman" w:eastAsia="仿宋_GB2312" w:cs="Times New Roman"/>
            <w:sz w:val="32"/>
            <w:szCs w:val="32"/>
          </w:rPr>
          <w:t>在职</w:t>
        </w:r>
      </w:ins>
      <w:r>
        <w:rPr>
          <w:rFonts w:hint="eastAsia" w:ascii="Times New Roman" w:hAnsi="Times New Roman" w:eastAsia="仿宋_GB2312" w:cs="Times New Roman"/>
          <w:sz w:val="32"/>
          <w:szCs w:val="32"/>
        </w:rPr>
        <w:t>人数</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名。</w:t>
      </w:r>
    </w:p>
    <w:p>
      <w:pPr>
        <w:spacing w:line="568" w:lineRule="exact"/>
        <w:ind w:firstLine="643" w:firstLineChars="200"/>
        <w:rPr>
          <w:rFonts w:ascii="Times New Roman" w:hAnsi="Times New Roman" w:eastAsia="楷体_GB2312" w:cs="Times New Roman"/>
          <w:b/>
          <w:color w:val="000000" w:themeColor="text1"/>
          <w:sz w:val="32"/>
          <w:szCs w:val="32"/>
          <w14:textFill>
            <w14:solidFill>
              <w14:schemeClr w14:val="tx1"/>
            </w14:solidFill>
          </w14:textFill>
        </w:rPr>
      </w:pPr>
      <w:r>
        <w:rPr>
          <w:rFonts w:hint="eastAsia" w:ascii="Times New Roman" w:hAnsi="Times New Roman" w:eastAsia="楷体_GB2312" w:cs="Times New Roman"/>
          <w:b/>
          <w:color w:val="000000" w:themeColor="text1"/>
          <w:sz w:val="32"/>
          <w:szCs w:val="32"/>
          <w14:textFill>
            <w14:solidFill>
              <w14:schemeClr w14:val="tx1"/>
            </w14:solidFill>
          </w14:textFill>
        </w:rPr>
        <w:t>（三）部门（单位）年度整体支出绩效目标、省级专项资金绩效目标、其他项目支出（除省级专项资金以外）绩效目标及目标完成情况</w:t>
      </w:r>
    </w:p>
    <w:p>
      <w:pPr>
        <w:spacing w:line="568" w:lineRule="exact"/>
        <w:ind w:firstLine="640" w:firstLineChars="200"/>
        <w:rPr>
          <w:rFonts w:ascii="Times New Roman" w:hAnsi="Times New Roman" w:eastAsia="仿宋_GB2312" w:cs="Times New Roman"/>
          <w:bCs/>
          <w:color w:val="000000" w:themeColor="text1"/>
          <w:sz w:val="32"/>
          <w:szCs w:val="32"/>
          <w14:textFill>
            <w14:solidFill>
              <w14:schemeClr w14:val="tx1"/>
            </w14:solidFill>
          </w14:textFill>
        </w:rPr>
      </w:pPr>
      <w:r>
        <w:rPr>
          <w:rFonts w:ascii="Times New Roman" w:hAnsi="Times New Roman" w:eastAsia="仿宋_GB2312" w:cs="Times New Roman"/>
          <w:bCs/>
          <w:color w:val="000000" w:themeColor="text1"/>
          <w:sz w:val="32"/>
          <w:szCs w:val="32"/>
          <w14:textFill>
            <w14:solidFill>
              <w14:schemeClr w14:val="tx1"/>
            </w14:solidFill>
          </w14:textFill>
        </w:rPr>
        <w:t>2023</w:t>
      </w:r>
      <w:r>
        <w:rPr>
          <w:rFonts w:hint="eastAsia" w:ascii="Times New Roman" w:hAnsi="Times New Roman" w:eastAsia="仿宋_GB2312" w:cs="Times New Roman"/>
          <w:bCs/>
          <w:color w:val="000000" w:themeColor="text1"/>
          <w:sz w:val="32"/>
          <w:szCs w:val="32"/>
          <w14:textFill>
            <w14:solidFill>
              <w14:schemeClr w14:val="tx1"/>
            </w14:solidFill>
          </w14:textFill>
        </w:rPr>
        <w:t>年初，省财政厅批复我队年初预算收入为</w:t>
      </w:r>
      <w:r>
        <w:rPr>
          <w:rFonts w:ascii="Times New Roman" w:hAnsi="Times New Roman" w:eastAsia="仿宋_GB2312" w:cs="Times New Roman"/>
          <w:bCs/>
          <w:color w:val="000000" w:themeColor="text1"/>
          <w:sz w:val="32"/>
          <w:szCs w:val="32"/>
          <w14:textFill>
            <w14:solidFill>
              <w14:schemeClr w14:val="tx1"/>
            </w14:solidFill>
          </w14:textFill>
        </w:rPr>
        <w:t>467.23</w:t>
      </w:r>
      <w:r>
        <w:rPr>
          <w:rFonts w:hint="eastAsia" w:ascii="Times New Roman" w:hAnsi="Times New Roman" w:eastAsia="仿宋_GB2312" w:cs="Times New Roman"/>
          <w:bCs/>
          <w:color w:val="000000" w:themeColor="text1"/>
          <w:sz w:val="32"/>
          <w:szCs w:val="32"/>
          <w14:textFill>
            <w14:solidFill>
              <w14:schemeClr w14:val="tx1"/>
            </w14:solidFill>
          </w14:textFill>
        </w:rPr>
        <w:t>万元，调整预算数为</w:t>
      </w:r>
      <w:r>
        <w:rPr>
          <w:rFonts w:ascii="Times New Roman" w:hAnsi="Times New Roman" w:eastAsia="仿宋_GB2312" w:cs="Times New Roman"/>
          <w:bCs/>
          <w:color w:val="000000" w:themeColor="text1"/>
          <w:sz w:val="32"/>
          <w:szCs w:val="32"/>
          <w14:textFill>
            <w14:solidFill>
              <w14:schemeClr w14:val="tx1"/>
            </w14:solidFill>
          </w14:textFill>
        </w:rPr>
        <w:t>480.43</w:t>
      </w:r>
      <w:r>
        <w:rPr>
          <w:rFonts w:hint="eastAsia" w:ascii="Times New Roman" w:hAnsi="Times New Roman" w:eastAsia="仿宋_GB2312" w:cs="Times New Roman"/>
          <w:bCs/>
          <w:color w:val="000000" w:themeColor="text1"/>
          <w:sz w:val="32"/>
          <w:szCs w:val="32"/>
          <w14:textFill>
            <w14:solidFill>
              <w14:schemeClr w14:val="tx1"/>
            </w14:solidFill>
          </w14:textFill>
        </w:rPr>
        <w:t>万元，上年财政资金结余</w:t>
      </w:r>
      <w:r>
        <w:rPr>
          <w:rFonts w:ascii="Times New Roman" w:hAnsi="Times New Roman" w:eastAsia="仿宋_GB2312" w:cs="Times New Roman"/>
          <w:bCs/>
          <w:color w:val="000000" w:themeColor="text1"/>
          <w:sz w:val="32"/>
          <w:szCs w:val="32"/>
          <w14:textFill>
            <w14:solidFill>
              <w14:schemeClr w14:val="tx1"/>
            </w14:solidFill>
          </w14:textFill>
        </w:rPr>
        <w:t>11.23</w:t>
      </w:r>
      <w:r>
        <w:rPr>
          <w:rFonts w:hint="eastAsia" w:ascii="Times New Roman" w:hAnsi="Times New Roman" w:eastAsia="仿宋_GB2312" w:cs="Times New Roman"/>
          <w:bCs/>
          <w:color w:val="000000" w:themeColor="text1"/>
          <w:sz w:val="32"/>
          <w:szCs w:val="32"/>
          <w14:textFill>
            <w14:solidFill>
              <w14:schemeClr w14:val="tx1"/>
            </w14:solidFill>
          </w14:textFill>
        </w:rPr>
        <w:t>万元，自有资金结余</w:t>
      </w:r>
      <w:r>
        <w:rPr>
          <w:rFonts w:ascii="Times New Roman" w:hAnsi="Times New Roman" w:eastAsia="仿宋_GB2312" w:cs="Times New Roman"/>
          <w:bCs/>
          <w:color w:val="000000" w:themeColor="text1"/>
          <w:sz w:val="32"/>
          <w:szCs w:val="32"/>
          <w14:textFill>
            <w14:solidFill>
              <w14:schemeClr w14:val="tx1"/>
            </w14:solidFill>
          </w14:textFill>
        </w:rPr>
        <w:t>0.24</w:t>
      </w:r>
      <w:r>
        <w:rPr>
          <w:rFonts w:hint="eastAsia" w:ascii="Times New Roman" w:hAnsi="Times New Roman" w:eastAsia="仿宋_GB2312" w:cs="Times New Roman"/>
          <w:bCs/>
          <w:color w:val="000000" w:themeColor="text1"/>
          <w:sz w:val="32"/>
          <w:szCs w:val="32"/>
          <w14:textFill>
            <w14:solidFill>
              <w14:schemeClr w14:val="tx1"/>
            </w14:solidFill>
          </w14:textFill>
        </w:rPr>
        <w:t>万元，全年经费收入合计为</w:t>
      </w:r>
      <w:r>
        <w:rPr>
          <w:rFonts w:ascii="Times New Roman" w:hAnsi="Times New Roman" w:eastAsia="仿宋_GB2312" w:cs="Times New Roman"/>
          <w:bCs/>
          <w:color w:val="000000" w:themeColor="text1"/>
          <w:sz w:val="32"/>
          <w:szCs w:val="32"/>
          <w14:textFill>
            <w14:solidFill>
              <w14:schemeClr w14:val="tx1"/>
            </w14:solidFill>
          </w14:textFill>
        </w:rPr>
        <w:t>491.90</w:t>
      </w:r>
      <w:r>
        <w:rPr>
          <w:rFonts w:hint="eastAsia" w:ascii="Times New Roman" w:hAnsi="Times New Roman" w:eastAsia="仿宋_GB2312" w:cs="Times New Roman"/>
          <w:bCs/>
          <w:color w:val="000000" w:themeColor="text1"/>
          <w:sz w:val="32"/>
          <w:szCs w:val="32"/>
          <w14:textFill>
            <w14:solidFill>
              <w14:schemeClr w14:val="tx1"/>
            </w14:solidFill>
          </w14:textFill>
        </w:rPr>
        <w:t>万元；</w:t>
      </w:r>
      <w:r>
        <w:rPr>
          <w:rFonts w:ascii="Times New Roman" w:hAnsi="Times New Roman" w:eastAsia="仿宋_GB2312" w:cs="Times New Roman"/>
          <w:bCs/>
          <w:color w:val="000000" w:themeColor="text1"/>
          <w:sz w:val="32"/>
          <w:szCs w:val="32"/>
          <w14:textFill>
            <w14:solidFill>
              <w14:schemeClr w14:val="tx1"/>
            </w14:solidFill>
          </w14:textFill>
        </w:rPr>
        <w:t>2023</w:t>
      </w:r>
      <w:r>
        <w:rPr>
          <w:rFonts w:hint="eastAsia" w:ascii="Times New Roman" w:hAnsi="Times New Roman" w:eastAsia="仿宋_GB2312" w:cs="Times New Roman"/>
          <w:bCs/>
          <w:color w:val="000000" w:themeColor="text1"/>
          <w:sz w:val="32"/>
          <w:szCs w:val="32"/>
          <w14:textFill>
            <w14:solidFill>
              <w14:schemeClr w14:val="tx1"/>
            </w14:solidFill>
          </w14:textFill>
        </w:rPr>
        <w:t>年决算总支出</w:t>
      </w:r>
      <w:r>
        <w:rPr>
          <w:rFonts w:ascii="Times New Roman" w:hAnsi="Times New Roman" w:eastAsia="仿宋_GB2312" w:cs="Times New Roman"/>
          <w:bCs/>
          <w:color w:val="000000" w:themeColor="text1"/>
          <w:sz w:val="32"/>
          <w:szCs w:val="32"/>
          <w14:textFill>
            <w14:solidFill>
              <w14:schemeClr w14:val="tx1"/>
            </w14:solidFill>
          </w14:textFill>
        </w:rPr>
        <w:t>355.02</w:t>
      </w:r>
      <w:r>
        <w:rPr>
          <w:rFonts w:hint="eastAsia" w:ascii="Times New Roman" w:hAnsi="Times New Roman" w:eastAsia="仿宋_GB2312" w:cs="Times New Roman"/>
          <w:bCs/>
          <w:color w:val="000000" w:themeColor="text1"/>
          <w:sz w:val="32"/>
          <w:szCs w:val="32"/>
          <w14:textFill>
            <w14:solidFill>
              <w14:schemeClr w14:val="tx1"/>
            </w14:solidFill>
          </w14:textFill>
        </w:rPr>
        <w:t>万元；年末结余</w:t>
      </w:r>
      <w:r>
        <w:rPr>
          <w:rFonts w:ascii="Times New Roman" w:hAnsi="Times New Roman" w:eastAsia="仿宋_GB2312" w:cs="Times New Roman"/>
          <w:bCs/>
          <w:color w:val="000000" w:themeColor="text1"/>
          <w:sz w:val="32"/>
          <w:szCs w:val="32"/>
          <w14:textFill>
            <w14:solidFill>
              <w14:schemeClr w14:val="tx1"/>
            </w14:solidFill>
          </w14:textFill>
        </w:rPr>
        <w:t>136.88</w:t>
      </w:r>
      <w:r>
        <w:rPr>
          <w:rFonts w:hint="eastAsia" w:ascii="Times New Roman" w:hAnsi="Times New Roman" w:eastAsia="仿宋_GB2312" w:cs="Times New Roman"/>
          <w:bCs/>
          <w:color w:val="000000" w:themeColor="text1"/>
          <w:sz w:val="32"/>
          <w:szCs w:val="32"/>
          <w14:textFill>
            <w14:solidFill>
              <w14:schemeClr w14:val="tx1"/>
            </w14:solidFill>
          </w14:textFill>
        </w:rPr>
        <w:t>万元，含自有资金结余</w:t>
      </w:r>
      <w:r>
        <w:rPr>
          <w:rFonts w:ascii="Times New Roman" w:hAnsi="Times New Roman" w:eastAsia="仿宋_GB2312" w:cs="Times New Roman"/>
          <w:bCs/>
          <w:color w:val="000000" w:themeColor="text1"/>
          <w:sz w:val="32"/>
          <w:szCs w:val="32"/>
          <w14:textFill>
            <w14:solidFill>
              <w14:schemeClr w14:val="tx1"/>
            </w14:solidFill>
          </w14:textFill>
        </w:rPr>
        <w:t>0.24</w:t>
      </w:r>
      <w:r>
        <w:rPr>
          <w:rFonts w:hint="eastAsia" w:ascii="Times New Roman" w:hAnsi="Times New Roman" w:eastAsia="仿宋_GB2312" w:cs="Times New Roman"/>
          <w:bCs/>
          <w:color w:val="000000" w:themeColor="text1"/>
          <w:sz w:val="32"/>
          <w:szCs w:val="32"/>
          <w14:textFill>
            <w14:solidFill>
              <w14:schemeClr w14:val="tx1"/>
            </w14:solidFill>
          </w14:textFill>
        </w:rPr>
        <w:t>万元。</w:t>
      </w:r>
    </w:p>
    <w:p>
      <w:pPr>
        <w:spacing w:line="568" w:lineRule="exact"/>
        <w:ind w:firstLine="640" w:firstLineChars="200"/>
        <w:rPr>
          <w:rFonts w:ascii="Times New Roman" w:hAnsi="Times New Roman" w:eastAsia="仿宋_GB2312" w:cs="Times New Roman"/>
          <w:bCs/>
          <w:color w:val="000000" w:themeColor="text1"/>
          <w:sz w:val="32"/>
          <w:szCs w:val="32"/>
          <w14:textFill>
            <w14:solidFill>
              <w14:schemeClr w14:val="tx1"/>
            </w14:solidFill>
          </w14:textFill>
        </w:rPr>
      </w:pPr>
      <w:r>
        <w:rPr>
          <w:rFonts w:ascii="Times New Roman" w:hAnsi="Times New Roman" w:eastAsia="仿宋_GB2312" w:cs="Times New Roman"/>
          <w:bCs/>
          <w:color w:val="000000" w:themeColor="text1"/>
          <w:sz w:val="32"/>
          <w:szCs w:val="32"/>
          <w14:textFill>
            <w14:solidFill>
              <w14:schemeClr w14:val="tx1"/>
            </w14:solidFill>
          </w14:textFill>
        </w:rPr>
        <w:t>2023</w:t>
      </w:r>
      <w:r>
        <w:rPr>
          <w:rFonts w:hint="eastAsia" w:ascii="Times New Roman" w:hAnsi="Times New Roman" w:eastAsia="仿宋_GB2312" w:cs="Times New Roman"/>
          <w:bCs/>
          <w:color w:val="000000" w:themeColor="text1"/>
          <w:sz w:val="32"/>
          <w:szCs w:val="32"/>
          <w14:textFill>
            <w14:solidFill>
              <w14:schemeClr w14:val="tx1"/>
            </w14:solidFill>
          </w14:textFill>
        </w:rPr>
        <w:t>年决算总支出为</w:t>
      </w:r>
      <w:r>
        <w:rPr>
          <w:rFonts w:ascii="Times New Roman" w:hAnsi="Times New Roman" w:eastAsia="仿宋_GB2312" w:cs="Times New Roman"/>
          <w:bCs/>
          <w:color w:val="000000" w:themeColor="text1"/>
          <w:sz w:val="32"/>
          <w:szCs w:val="32"/>
          <w14:textFill>
            <w14:solidFill>
              <w14:schemeClr w14:val="tx1"/>
            </w14:solidFill>
          </w14:textFill>
        </w:rPr>
        <w:t>355.02</w:t>
      </w:r>
      <w:r>
        <w:rPr>
          <w:rFonts w:hint="eastAsia" w:ascii="Times New Roman" w:hAnsi="Times New Roman" w:eastAsia="仿宋_GB2312" w:cs="Times New Roman"/>
          <w:bCs/>
          <w:color w:val="000000" w:themeColor="text1"/>
          <w:sz w:val="32"/>
          <w:szCs w:val="32"/>
          <w14:textFill>
            <w14:solidFill>
              <w14:schemeClr w14:val="tx1"/>
            </w14:solidFill>
          </w14:textFill>
        </w:rPr>
        <w:t>万元，其中工资福利支出</w:t>
      </w:r>
      <w:r>
        <w:rPr>
          <w:rFonts w:ascii="Times New Roman" w:hAnsi="Times New Roman" w:eastAsia="仿宋_GB2312" w:cs="Times New Roman"/>
          <w:bCs/>
          <w:color w:val="000000" w:themeColor="text1"/>
          <w:sz w:val="32"/>
          <w:szCs w:val="32"/>
          <w14:textFill>
            <w14:solidFill>
              <w14:schemeClr w14:val="tx1"/>
            </w14:solidFill>
          </w14:textFill>
        </w:rPr>
        <w:t>173.31</w:t>
      </w:r>
      <w:r>
        <w:rPr>
          <w:rFonts w:hint="eastAsia" w:ascii="Times New Roman" w:hAnsi="Times New Roman" w:eastAsia="仿宋_GB2312" w:cs="Times New Roman"/>
          <w:bCs/>
          <w:color w:val="000000" w:themeColor="text1"/>
          <w:sz w:val="32"/>
          <w:szCs w:val="32"/>
          <w14:textFill>
            <w14:solidFill>
              <w14:schemeClr w14:val="tx1"/>
            </w14:solidFill>
          </w14:textFill>
        </w:rPr>
        <w:t>万元、商品和服务支出</w:t>
      </w:r>
      <w:r>
        <w:rPr>
          <w:rFonts w:ascii="Times New Roman" w:hAnsi="Times New Roman" w:eastAsia="仿宋_GB2312" w:cs="Times New Roman"/>
          <w:bCs/>
          <w:color w:val="000000" w:themeColor="text1"/>
          <w:sz w:val="32"/>
          <w:szCs w:val="32"/>
          <w14:textFill>
            <w14:solidFill>
              <w14:schemeClr w14:val="tx1"/>
            </w14:solidFill>
          </w14:textFill>
        </w:rPr>
        <w:t>173.99</w:t>
      </w:r>
      <w:r>
        <w:rPr>
          <w:rFonts w:hint="eastAsia" w:ascii="Times New Roman" w:hAnsi="Times New Roman" w:eastAsia="仿宋_GB2312" w:cs="Times New Roman"/>
          <w:bCs/>
          <w:color w:val="000000" w:themeColor="text1"/>
          <w:sz w:val="32"/>
          <w:szCs w:val="32"/>
          <w14:textFill>
            <w14:solidFill>
              <w14:schemeClr w14:val="tx1"/>
            </w14:solidFill>
          </w14:textFill>
        </w:rPr>
        <w:t>万元、对个人和家庭的补助</w:t>
      </w:r>
      <w:r>
        <w:rPr>
          <w:rFonts w:ascii="Times New Roman" w:hAnsi="Times New Roman" w:eastAsia="仿宋_GB2312" w:cs="Times New Roman"/>
          <w:bCs/>
          <w:color w:val="000000" w:themeColor="text1"/>
          <w:sz w:val="32"/>
          <w:szCs w:val="32"/>
          <w14:textFill>
            <w14:solidFill>
              <w14:schemeClr w14:val="tx1"/>
            </w14:solidFill>
          </w14:textFill>
        </w:rPr>
        <w:t>7.72</w:t>
      </w:r>
      <w:r>
        <w:rPr>
          <w:rFonts w:hint="eastAsia" w:ascii="Times New Roman" w:hAnsi="Times New Roman" w:eastAsia="仿宋_GB2312" w:cs="Times New Roman"/>
          <w:bCs/>
          <w:color w:val="000000" w:themeColor="text1"/>
          <w:sz w:val="32"/>
          <w:szCs w:val="32"/>
          <w14:textFill>
            <w14:solidFill>
              <w14:schemeClr w14:val="tx1"/>
            </w14:solidFill>
          </w14:textFill>
        </w:rPr>
        <w:t>万元</w:t>
      </w:r>
      <w:r>
        <w:rPr>
          <w:rFonts w:hint="eastAsia" w:ascii="Times New Roman" w:hAnsi="Times New Roman" w:eastAsia="仿宋_GB2312" w:cs="Times New Roman"/>
          <w:bCs/>
          <w:sz w:val="32"/>
          <w:szCs w:val="32"/>
        </w:rPr>
        <w:t>。上述决算支出中基本支出</w:t>
      </w:r>
      <w:r>
        <w:rPr>
          <w:rFonts w:ascii="Times New Roman" w:hAnsi="Times New Roman" w:eastAsia="仿宋_GB2312" w:cs="Times New Roman"/>
          <w:bCs/>
          <w:sz w:val="32"/>
          <w:szCs w:val="32"/>
        </w:rPr>
        <w:t>241.71</w:t>
      </w:r>
      <w:r>
        <w:rPr>
          <w:rFonts w:hint="eastAsia" w:ascii="Times New Roman" w:hAnsi="Times New Roman" w:eastAsia="仿宋_GB2312" w:cs="Times New Roman"/>
          <w:bCs/>
          <w:sz w:val="32"/>
          <w:szCs w:val="32"/>
        </w:rPr>
        <w:t>万元，项目支出</w:t>
      </w:r>
      <w:r>
        <w:rPr>
          <w:rFonts w:ascii="Times New Roman" w:hAnsi="Times New Roman" w:eastAsia="仿宋_GB2312" w:cs="Times New Roman"/>
          <w:bCs/>
          <w:sz w:val="32"/>
          <w:szCs w:val="32"/>
        </w:rPr>
        <w:t>113.31</w:t>
      </w:r>
      <w:r>
        <w:rPr>
          <w:rFonts w:hint="eastAsia" w:ascii="Times New Roman" w:hAnsi="Times New Roman" w:eastAsia="仿宋_GB2312" w:cs="Times New Roman"/>
          <w:bCs/>
          <w:sz w:val="32"/>
          <w:szCs w:val="32"/>
        </w:rPr>
        <w:t>万元。</w:t>
      </w:r>
    </w:p>
    <w:p>
      <w:pPr>
        <w:pStyle w:val="2"/>
        <w:spacing w:after="0" w:line="568" w:lineRule="exact"/>
        <w:ind w:firstLine="640" w:firstLineChars="200"/>
        <w:rPr>
          <w:rFonts w:hint="default" w:ascii="Times New Roman" w:hAnsi="Times New Roman" w:eastAsia="仿宋_GB2312"/>
          <w:bCs/>
          <w:color w:val="000000" w:themeColor="text1"/>
          <w:sz w:val="32"/>
          <w:szCs w:val="32"/>
          <w14:textFill>
            <w14:solidFill>
              <w14:schemeClr w14:val="tx1"/>
            </w14:solidFill>
          </w14:textFill>
        </w:rPr>
      </w:pPr>
      <w:r>
        <w:rPr>
          <w:rFonts w:ascii="Times New Roman" w:hAnsi="Times New Roman" w:eastAsia="仿宋_GB2312"/>
          <w:bCs/>
          <w:color w:val="000000" w:themeColor="text1"/>
          <w:sz w:val="32"/>
          <w:szCs w:val="32"/>
          <w14:textFill>
            <w14:solidFill>
              <w14:schemeClr w14:val="tx1"/>
            </w14:solidFill>
          </w14:textFill>
        </w:rPr>
        <w:t>年度绩效目标：按照国家及我省成本调查工作要求，组织</w:t>
      </w:r>
      <w:r>
        <w:rPr>
          <w:rFonts w:hint="default" w:ascii="Times New Roman" w:hAnsi="Times New Roman" w:eastAsia="仿宋_GB2312"/>
          <w:bCs/>
          <w:color w:val="000000" w:themeColor="text1"/>
          <w:sz w:val="32"/>
          <w:szCs w:val="32"/>
          <w14:textFill>
            <w14:solidFill>
              <w14:schemeClr w14:val="tx1"/>
            </w14:solidFill>
          </w14:textFill>
        </w:rPr>
        <w:t>2</w:t>
      </w:r>
      <w:r>
        <w:rPr>
          <w:rFonts w:ascii="Times New Roman" w:hAnsi="Times New Roman" w:eastAsia="仿宋_GB2312"/>
          <w:bCs/>
          <w:color w:val="000000" w:themeColor="text1"/>
          <w:sz w:val="32"/>
          <w:szCs w:val="32"/>
          <w14:textFill>
            <w14:solidFill>
              <w14:schemeClr w14:val="tx1"/>
            </w14:solidFill>
          </w14:textFill>
        </w:rPr>
        <w:t>次全省成本调查系统业务培训；指导本行政区域内各级成本调查机构开展农产品调查和定价成本监审工作，年度完成</w:t>
      </w:r>
      <w:r>
        <w:rPr>
          <w:rFonts w:hint="default" w:ascii="Times New Roman" w:hAnsi="Times New Roman" w:eastAsia="仿宋_GB2312"/>
          <w:bCs/>
          <w:color w:val="000000" w:themeColor="text1"/>
          <w:sz w:val="32"/>
          <w:szCs w:val="32"/>
          <w14:textFill>
            <w14:solidFill>
              <w14:schemeClr w14:val="tx1"/>
            </w14:solidFill>
          </w14:textFill>
        </w:rPr>
        <w:t>7</w:t>
      </w:r>
      <w:r>
        <w:rPr>
          <w:rFonts w:ascii="Times New Roman" w:hAnsi="Times New Roman" w:eastAsia="仿宋_GB2312"/>
          <w:bCs/>
          <w:color w:val="000000" w:themeColor="text1"/>
          <w:sz w:val="32"/>
          <w:szCs w:val="32"/>
          <w14:textFill>
            <w14:solidFill>
              <w14:schemeClr w14:val="tx1"/>
            </w14:solidFill>
          </w14:textFill>
        </w:rPr>
        <w:t>个</w:t>
      </w:r>
      <w:r>
        <w:rPr>
          <w:rFonts w:ascii="Times New Roman" w:hAnsi="Times New Roman" w:eastAsia="仿宋_GB2312"/>
          <w:bCs/>
          <w:color w:val="000000" w:themeColor="text1"/>
          <w:sz w:val="32"/>
          <w:szCs w:val="32"/>
          <w:lang w:val="en"/>
          <w14:textFill>
            <w14:solidFill>
              <w14:schemeClr w14:val="tx1"/>
            </w14:solidFill>
          </w14:textFill>
        </w:rPr>
        <w:t>以上</w:t>
      </w:r>
      <w:r>
        <w:rPr>
          <w:rFonts w:ascii="Times New Roman" w:hAnsi="Times New Roman" w:eastAsia="仿宋_GB2312"/>
          <w:bCs/>
          <w:color w:val="000000" w:themeColor="text1"/>
          <w:sz w:val="32"/>
          <w:szCs w:val="32"/>
          <w14:textFill>
            <w14:solidFill>
              <w14:schemeClr w14:val="tx1"/>
            </w14:solidFill>
          </w14:textFill>
        </w:rPr>
        <w:t>成本监审项目，创新性的开展成本调研，为相关政策提供依据。</w:t>
      </w:r>
    </w:p>
    <w:p>
      <w:pPr>
        <w:pStyle w:val="2"/>
        <w:spacing w:after="0" w:line="568" w:lineRule="exact"/>
        <w:ind w:firstLine="640" w:firstLineChars="200"/>
        <w:rPr>
          <w:rFonts w:hint="default" w:ascii="Times New Roman" w:hAnsi="Times New Roman" w:eastAsia="仿宋_GB2312"/>
          <w:bCs/>
          <w:color w:val="000000" w:themeColor="text1"/>
          <w:sz w:val="32"/>
          <w:szCs w:val="32"/>
          <w14:textFill>
            <w14:solidFill>
              <w14:schemeClr w14:val="tx1"/>
            </w14:solidFill>
          </w14:textFill>
        </w:rPr>
      </w:pPr>
      <w:r>
        <w:rPr>
          <w:rFonts w:hint="default" w:ascii="Times New Roman" w:hAnsi="Times New Roman" w:eastAsia="仿宋_GB2312"/>
          <w:color w:val="000000"/>
          <w:sz w:val="32"/>
          <w:szCs w:val="32"/>
        </w:rPr>
        <w:t>2023</w:t>
      </w:r>
      <w:r>
        <w:rPr>
          <w:rFonts w:ascii="Times New Roman" w:hAnsi="Times New Roman" w:eastAsia="仿宋_GB2312"/>
          <w:color w:val="000000"/>
          <w:sz w:val="32"/>
          <w:szCs w:val="32"/>
        </w:rPr>
        <w:t>年，在委党组的坚强领导下，全队同志齐心协力、扎实工作，圆满完成了各项任务，取得了较好的工作成绩。主要绩效详见部门整体支出绩效情况。</w:t>
      </w:r>
    </w:p>
    <w:p>
      <w:pPr>
        <w:pStyle w:val="19"/>
        <w:widowControl/>
        <w:spacing w:line="568" w:lineRule="exact"/>
        <w:ind w:firstLine="640"/>
        <w:rPr>
          <w:rFonts w:ascii="Times New Roman" w:hAnsi="Times New Roman" w:eastAsia="黑体" w:cs="Times New Roman"/>
          <w:sz w:val="32"/>
          <w:szCs w:val="32"/>
        </w:rPr>
      </w:pPr>
      <w:r>
        <w:rPr>
          <w:rFonts w:hint="eastAsia" w:ascii="Times New Roman" w:hAnsi="Times New Roman" w:eastAsia="黑体" w:cs="Times New Roman"/>
          <w:sz w:val="32"/>
          <w:szCs w:val="32"/>
        </w:rPr>
        <w:t>二、一般公共预算支出情况</w:t>
      </w:r>
    </w:p>
    <w:p>
      <w:pPr>
        <w:pStyle w:val="19"/>
        <w:widowControl/>
        <w:spacing w:line="596" w:lineRule="exact"/>
        <w:ind w:firstLine="643"/>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rPr>
        <w:t>（一）基本支出情况</w:t>
      </w:r>
    </w:p>
    <w:p>
      <w:pPr>
        <w:pStyle w:val="25"/>
        <w:spacing w:line="596" w:lineRule="exact"/>
        <w:ind w:firstLine="640"/>
        <w:rPr>
          <w:rFonts w:ascii="Times New Roman" w:hAnsi="Times New Roman" w:eastAsia="楷体_GB2312" w:cs="Times New Roman"/>
          <w:b/>
          <w:sz w:val="32"/>
          <w:szCs w:val="32"/>
        </w:rPr>
      </w:pPr>
      <w:r>
        <w:rPr>
          <w:rFonts w:ascii="Times New Roman" w:hAnsi="Times New Roman" w:eastAsia="仿宋_GB2312" w:cs="Times New Roman"/>
          <w:bCs/>
          <w:color w:val="000000" w:themeColor="text1"/>
          <w:sz w:val="32"/>
          <w:szCs w:val="32"/>
          <w14:textFill>
            <w14:solidFill>
              <w14:schemeClr w14:val="tx1"/>
            </w14:solidFill>
          </w14:textFill>
        </w:rPr>
        <w:t>2023</w:t>
      </w:r>
      <w:r>
        <w:rPr>
          <w:rFonts w:hint="eastAsia" w:ascii="Times New Roman" w:hAnsi="Times New Roman" w:eastAsia="仿宋_GB2312" w:cs="Times New Roman"/>
          <w:bCs/>
          <w:color w:val="000000" w:themeColor="text1"/>
          <w:sz w:val="32"/>
          <w:szCs w:val="32"/>
          <w14:textFill>
            <w14:solidFill>
              <w14:schemeClr w14:val="tx1"/>
            </w14:solidFill>
          </w14:textFill>
        </w:rPr>
        <w:t>年本单位基本支出决算数</w:t>
      </w:r>
      <w:r>
        <w:rPr>
          <w:rFonts w:ascii="Times New Roman" w:hAnsi="Times New Roman" w:eastAsia="仿宋_GB2312" w:cs="Times New Roman"/>
          <w:bCs/>
          <w:color w:val="000000" w:themeColor="text1"/>
          <w:sz w:val="32"/>
          <w:szCs w:val="32"/>
          <w14:textFill>
            <w14:solidFill>
              <w14:schemeClr w14:val="tx1"/>
            </w14:solidFill>
          </w14:textFill>
        </w:rPr>
        <w:t>241.71</w:t>
      </w:r>
      <w:r>
        <w:rPr>
          <w:rFonts w:hint="eastAsia" w:ascii="Times New Roman" w:hAnsi="Times New Roman" w:eastAsia="仿宋_GB2312" w:cs="Times New Roman"/>
          <w:bCs/>
          <w:color w:val="000000" w:themeColor="text1"/>
          <w:sz w:val="32"/>
          <w:szCs w:val="32"/>
          <w14:textFill>
            <w14:solidFill>
              <w14:schemeClr w14:val="tx1"/>
            </w14:solidFill>
          </w14:textFill>
        </w:rPr>
        <w:t>万元，主要为保障单位机构正常运转、完成日常工作任务而发生的各项支出，包括工资福利支出</w:t>
      </w:r>
      <w:r>
        <w:rPr>
          <w:rFonts w:ascii="Times New Roman" w:hAnsi="Times New Roman" w:eastAsia="仿宋_GB2312" w:cs="Times New Roman"/>
          <w:bCs/>
          <w:color w:val="000000" w:themeColor="text1"/>
          <w:sz w:val="32"/>
          <w:szCs w:val="32"/>
          <w14:textFill>
            <w14:solidFill>
              <w14:schemeClr w14:val="tx1"/>
            </w14:solidFill>
          </w14:textFill>
        </w:rPr>
        <w:t>173.31</w:t>
      </w:r>
      <w:r>
        <w:rPr>
          <w:rFonts w:hint="eastAsia" w:ascii="Times New Roman" w:hAnsi="Times New Roman" w:eastAsia="仿宋_GB2312" w:cs="Times New Roman"/>
          <w:bCs/>
          <w:color w:val="000000" w:themeColor="text1"/>
          <w:sz w:val="32"/>
          <w:szCs w:val="32"/>
          <w14:textFill>
            <w14:solidFill>
              <w14:schemeClr w14:val="tx1"/>
            </w14:solidFill>
          </w14:textFill>
        </w:rPr>
        <w:t>万元，商品和服务支出</w:t>
      </w:r>
      <w:r>
        <w:rPr>
          <w:rFonts w:ascii="Times New Roman" w:hAnsi="Times New Roman" w:eastAsia="仿宋_GB2312" w:cs="Times New Roman"/>
          <w:bCs/>
          <w:color w:val="000000" w:themeColor="text1"/>
          <w:sz w:val="32"/>
          <w:szCs w:val="32"/>
          <w14:textFill>
            <w14:solidFill>
              <w14:schemeClr w14:val="tx1"/>
            </w14:solidFill>
          </w14:textFill>
        </w:rPr>
        <w:t>60.68</w:t>
      </w:r>
      <w:r>
        <w:rPr>
          <w:rFonts w:hint="eastAsia" w:ascii="Times New Roman" w:hAnsi="Times New Roman" w:eastAsia="仿宋_GB2312" w:cs="Times New Roman"/>
          <w:bCs/>
          <w:color w:val="000000" w:themeColor="text1"/>
          <w:sz w:val="32"/>
          <w:szCs w:val="32"/>
          <w14:textFill>
            <w14:solidFill>
              <w14:schemeClr w14:val="tx1"/>
            </w14:solidFill>
          </w14:textFill>
        </w:rPr>
        <w:t>万元，对个人和家庭的补助</w:t>
      </w:r>
      <w:r>
        <w:rPr>
          <w:rFonts w:ascii="Times New Roman" w:hAnsi="Times New Roman" w:eastAsia="仿宋_GB2312" w:cs="Times New Roman"/>
          <w:bCs/>
          <w:color w:val="000000" w:themeColor="text1"/>
          <w:sz w:val="32"/>
          <w:szCs w:val="32"/>
          <w14:textFill>
            <w14:solidFill>
              <w14:schemeClr w14:val="tx1"/>
            </w14:solidFill>
          </w14:textFill>
        </w:rPr>
        <w:t>7.72</w:t>
      </w:r>
      <w:r>
        <w:rPr>
          <w:rFonts w:hint="eastAsia" w:ascii="Times New Roman" w:hAnsi="Times New Roman" w:eastAsia="仿宋_GB2312" w:cs="Times New Roman"/>
          <w:bCs/>
          <w:color w:val="000000" w:themeColor="text1"/>
          <w:sz w:val="32"/>
          <w:szCs w:val="32"/>
          <w14:textFill>
            <w14:solidFill>
              <w14:schemeClr w14:val="tx1"/>
            </w14:solidFill>
          </w14:textFill>
        </w:rPr>
        <w:t>万元，基本支出预算执行率</w:t>
      </w:r>
      <w:r>
        <w:rPr>
          <w:rFonts w:ascii="Times New Roman" w:hAnsi="Times New Roman" w:eastAsia="仿宋_GB2312" w:cs="Times New Roman"/>
          <w:bCs/>
          <w:color w:val="000000" w:themeColor="text1"/>
          <w:sz w:val="32"/>
          <w:szCs w:val="32"/>
          <w14:textFill>
            <w14:solidFill>
              <w14:schemeClr w14:val="tx1"/>
            </w14:solidFill>
          </w14:textFill>
        </w:rPr>
        <w:t>75.43%</w:t>
      </w:r>
      <w:r>
        <w:rPr>
          <w:rFonts w:hint="eastAsia" w:ascii="Times New Roman" w:hAnsi="Times New Roman" w:eastAsia="仿宋_GB2312" w:cs="Times New Roman"/>
          <w:bCs/>
          <w:color w:val="000000" w:themeColor="text1"/>
          <w:sz w:val="32"/>
          <w:szCs w:val="32"/>
          <w14:textFill>
            <w14:solidFill>
              <w14:schemeClr w14:val="tx1"/>
            </w14:solidFill>
          </w14:textFill>
        </w:rPr>
        <w:t>。三公经费使用均未超标，严格按照预算执行。</w:t>
      </w:r>
    </w:p>
    <w:p>
      <w:pPr>
        <w:pStyle w:val="19"/>
        <w:widowControl/>
        <w:spacing w:line="596" w:lineRule="exact"/>
        <w:ind w:firstLine="643"/>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rPr>
        <w:t>（二）项目支出情况</w:t>
      </w:r>
    </w:p>
    <w:p>
      <w:pPr>
        <w:pStyle w:val="12"/>
        <w:widowControl/>
        <w:shd w:val="clear" w:color="auto" w:fill="FFFFFF"/>
        <w:spacing w:line="596" w:lineRule="exact"/>
        <w:ind w:firstLine="640" w:firstLineChars="200"/>
        <w:rPr>
          <w:rFonts w:hint="default" w:ascii="Times New Roman" w:hAnsi="Times New Roman" w:eastAsia="楷体_GB2312"/>
          <w:b/>
          <w:sz w:val="32"/>
          <w:szCs w:val="32"/>
          <w:highlight w:val="yellow"/>
        </w:rPr>
      </w:pPr>
      <w:r>
        <w:rPr>
          <w:rFonts w:hint="default" w:ascii="Times New Roman" w:hAnsi="Times New Roman" w:eastAsia="仿宋_GB2312"/>
          <w:bCs/>
          <w:color w:val="000000" w:themeColor="text1"/>
          <w:kern w:val="2"/>
          <w:sz w:val="32"/>
          <w:szCs w:val="32"/>
          <w14:textFill>
            <w14:solidFill>
              <w14:schemeClr w14:val="tx1"/>
            </w14:solidFill>
          </w14:textFill>
        </w:rPr>
        <w:t>2023</w:t>
      </w:r>
      <w:r>
        <w:rPr>
          <w:rFonts w:ascii="Times New Roman" w:hAnsi="Times New Roman" w:eastAsia="仿宋_GB2312"/>
          <w:bCs/>
          <w:color w:val="000000" w:themeColor="text1"/>
          <w:kern w:val="2"/>
          <w:sz w:val="32"/>
          <w:szCs w:val="32"/>
          <w14:textFill>
            <w14:solidFill>
              <w14:schemeClr w14:val="tx1"/>
            </w14:solidFill>
          </w14:textFill>
        </w:rPr>
        <w:t>年本单位项目支出决算</w:t>
      </w:r>
      <w:r>
        <w:rPr>
          <w:rFonts w:hint="default" w:ascii="Times New Roman" w:hAnsi="Times New Roman" w:eastAsia="仿宋_GB2312"/>
          <w:bCs/>
          <w:color w:val="000000" w:themeColor="text1"/>
          <w:kern w:val="2"/>
          <w:sz w:val="32"/>
          <w:szCs w:val="32"/>
          <w14:textFill>
            <w14:solidFill>
              <w14:schemeClr w14:val="tx1"/>
            </w14:solidFill>
          </w14:textFill>
        </w:rPr>
        <w:t>113.31</w:t>
      </w:r>
      <w:r>
        <w:rPr>
          <w:rFonts w:ascii="Times New Roman" w:hAnsi="Times New Roman" w:eastAsia="仿宋_GB2312"/>
          <w:bCs/>
          <w:color w:val="000000" w:themeColor="text1"/>
          <w:kern w:val="2"/>
          <w:sz w:val="32"/>
          <w:szCs w:val="32"/>
          <w14:textFill>
            <w14:solidFill>
              <w14:schemeClr w14:val="tx1"/>
            </w14:solidFill>
          </w14:textFill>
        </w:rPr>
        <w:t>万元，主要为完成成本调查、成本监审等方面的工作而发生的业务工作经费支出。本年度价格成本调查专项经费共计</w:t>
      </w:r>
      <w:r>
        <w:rPr>
          <w:rFonts w:hint="default" w:ascii="Times New Roman" w:hAnsi="Times New Roman" w:eastAsia="仿宋_GB2312"/>
          <w:bCs/>
          <w:color w:val="000000" w:themeColor="text1"/>
          <w:kern w:val="2"/>
          <w:sz w:val="32"/>
          <w:szCs w:val="32"/>
          <w14:textFill>
            <w14:solidFill>
              <w14:schemeClr w14:val="tx1"/>
            </w14:solidFill>
          </w14:textFill>
        </w:rPr>
        <w:t>113.31</w:t>
      </w:r>
      <w:r>
        <w:rPr>
          <w:rFonts w:ascii="Times New Roman" w:hAnsi="Times New Roman" w:eastAsia="仿宋_GB2312"/>
          <w:bCs/>
          <w:color w:val="000000" w:themeColor="text1"/>
          <w:kern w:val="2"/>
          <w:sz w:val="32"/>
          <w:szCs w:val="32"/>
          <w14:textFill>
            <w14:solidFill>
              <w14:schemeClr w14:val="tx1"/>
            </w14:solidFill>
          </w14:textFill>
        </w:rPr>
        <w:t>万元，其中年初预算</w:t>
      </w:r>
      <w:r>
        <w:rPr>
          <w:rFonts w:hint="default" w:ascii="Times New Roman" w:hAnsi="Times New Roman" w:eastAsia="仿宋_GB2312"/>
          <w:bCs/>
          <w:color w:val="000000" w:themeColor="text1"/>
          <w:kern w:val="2"/>
          <w:sz w:val="32"/>
          <w:szCs w:val="32"/>
          <w14:textFill>
            <w14:solidFill>
              <w14:schemeClr w14:val="tx1"/>
            </w14:solidFill>
          </w14:textFill>
        </w:rPr>
        <w:t>102.45</w:t>
      </w:r>
      <w:r>
        <w:rPr>
          <w:rFonts w:ascii="Times New Roman" w:hAnsi="Times New Roman" w:eastAsia="仿宋_GB2312"/>
          <w:bCs/>
          <w:color w:val="000000" w:themeColor="text1"/>
          <w:kern w:val="2"/>
          <w:sz w:val="32"/>
          <w:szCs w:val="32"/>
          <w14:textFill>
            <w14:solidFill>
              <w14:schemeClr w14:val="tx1"/>
            </w14:solidFill>
          </w14:textFill>
        </w:rPr>
        <w:t>万元，上年财政拨款结转结余</w:t>
      </w:r>
      <w:r>
        <w:rPr>
          <w:rFonts w:hint="default" w:ascii="Times New Roman" w:hAnsi="Times New Roman" w:eastAsia="仿宋_GB2312"/>
          <w:bCs/>
          <w:color w:val="000000" w:themeColor="text1"/>
          <w:kern w:val="2"/>
          <w:sz w:val="32"/>
          <w:szCs w:val="32"/>
          <w14:textFill>
            <w14:solidFill>
              <w14:schemeClr w14:val="tx1"/>
            </w14:solidFill>
          </w14:textFill>
        </w:rPr>
        <w:t>10.86</w:t>
      </w:r>
      <w:r>
        <w:rPr>
          <w:rFonts w:ascii="Times New Roman" w:hAnsi="Times New Roman" w:eastAsia="仿宋_GB2312"/>
          <w:bCs/>
          <w:color w:val="000000" w:themeColor="text1"/>
          <w:kern w:val="2"/>
          <w:sz w:val="32"/>
          <w:szCs w:val="32"/>
          <w14:textFill>
            <w14:solidFill>
              <w14:schemeClr w14:val="tx1"/>
            </w14:solidFill>
          </w14:textFill>
        </w:rPr>
        <w:t>万元。</w:t>
      </w:r>
      <w:r>
        <w:rPr>
          <w:rFonts w:hint="default" w:ascii="Times New Roman" w:hAnsi="Times New Roman" w:eastAsia="仿宋_GB2312"/>
          <w:bCs/>
          <w:color w:val="000000" w:themeColor="text1"/>
          <w:kern w:val="2"/>
          <w:sz w:val="32"/>
          <w:szCs w:val="32"/>
          <w14:textFill>
            <w14:solidFill>
              <w14:schemeClr w14:val="tx1"/>
            </w14:solidFill>
          </w14:textFill>
        </w:rPr>
        <w:t>2023</w:t>
      </w:r>
      <w:r>
        <w:rPr>
          <w:rFonts w:ascii="Times New Roman" w:hAnsi="Times New Roman" w:eastAsia="仿宋_GB2312"/>
          <w:bCs/>
          <w:color w:val="000000" w:themeColor="text1"/>
          <w:kern w:val="2"/>
          <w:sz w:val="32"/>
          <w:szCs w:val="32"/>
          <w14:textFill>
            <w14:solidFill>
              <w14:schemeClr w14:val="tx1"/>
            </w14:solidFill>
          </w14:textFill>
        </w:rPr>
        <w:t>年全年项目支出</w:t>
      </w:r>
      <w:r>
        <w:rPr>
          <w:rFonts w:hint="default" w:ascii="Times New Roman" w:hAnsi="Times New Roman" w:eastAsia="仿宋_GB2312"/>
          <w:bCs/>
          <w:color w:val="000000" w:themeColor="text1"/>
          <w:kern w:val="2"/>
          <w:sz w:val="32"/>
          <w:szCs w:val="32"/>
          <w14:textFill>
            <w14:solidFill>
              <w14:schemeClr w14:val="tx1"/>
            </w14:solidFill>
          </w14:textFill>
        </w:rPr>
        <w:t>113.31</w:t>
      </w:r>
      <w:r>
        <w:rPr>
          <w:rFonts w:ascii="Times New Roman" w:hAnsi="Times New Roman" w:eastAsia="仿宋_GB2312"/>
          <w:bCs/>
          <w:color w:val="000000" w:themeColor="text1"/>
          <w:kern w:val="2"/>
          <w:sz w:val="32"/>
          <w:szCs w:val="32"/>
          <w14:textFill>
            <w14:solidFill>
              <w14:schemeClr w14:val="tx1"/>
            </w14:solidFill>
          </w14:textFill>
        </w:rPr>
        <w:t>万元，项目预算执行率</w:t>
      </w:r>
      <w:r>
        <w:rPr>
          <w:rFonts w:hint="default" w:ascii="Times New Roman" w:hAnsi="Times New Roman" w:eastAsia="仿宋_GB2312"/>
          <w:bCs/>
          <w:color w:val="000000" w:themeColor="text1"/>
          <w:kern w:val="2"/>
          <w:sz w:val="32"/>
          <w:szCs w:val="32"/>
          <w14:textFill>
            <w14:solidFill>
              <w14:schemeClr w14:val="tx1"/>
            </w14:solidFill>
          </w14:textFill>
        </w:rPr>
        <w:t>66.17%</w:t>
      </w:r>
      <w:r>
        <w:rPr>
          <w:rFonts w:ascii="Times New Roman" w:hAnsi="Times New Roman" w:eastAsia="仿宋_GB2312"/>
          <w:bCs/>
          <w:color w:val="000000" w:themeColor="text1"/>
          <w:kern w:val="2"/>
          <w:sz w:val="32"/>
          <w:szCs w:val="32"/>
          <w14:textFill>
            <w14:solidFill>
              <w14:schemeClr w14:val="tx1"/>
            </w14:solidFill>
          </w14:textFill>
        </w:rPr>
        <w:t>，项目经费结余</w:t>
      </w:r>
      <w:r>
        <w:rPr>
          <w:rFonts w:hint="default" w:ascii="Times New Roman" w:hAnsi="Times New Roman" w:eastAsia="仿宋_GB2312"/>
          <w:bCs/>
          <w:color w:val="000000" w:themeColor="text1"/>
          <w:kern w:val="2"/>
          <w:sz w:val="32"/>
          <w:szCs w:val="32"/>
          <w14:textFill>
            <w14:solidFill>
              <w14:schemeClr w14:val="tx1"/>
            </w14:solidFill>
          </w14:textFill>
        </w:rPr>
        <w:t>57.93</w:t>
      </w:r>
      <w:r>
        <w:rPr>
          <w:rFonts w:ascii="Times New Roman" w:hAnsi="Times New Roman" w:eastAsia="仿宋_GB2312"/>
          <w:bCs/>
          <w:color w:val="000000" w:themeColor="text1"/>
          <w:kern w:val="2"/>
          <w:sz w:val="32"/>
          <w:szCs w:val="32"/>
          <w14:textFill>
            <w14:solidFill>
              <w14:schemeClr w14:val="tx1"/>
            </w14:solidFill>
          </w14:textFill>
        </w:rPr>
        <w:t>万元。主要原因：一是</w:t>
      </w:r>
      <w:r>
        <w:rPr>
          <w:rFonts w:hint="default" w:ascii="Times New Roman" w:hAnsi="Times New Roman" w:eastAsia="仿宋_GB2312"/>
          <w:bCs/>
          <w:color w:val="000000" w:themeColor="text1"/>
          <w:kern w:val="2"/>
          <w:sz w:val="32"/>
          <w:szCs w:val="32"/>
          <w14:textFill>
            <w14:solidFill>
              <w14:schemeClr w14:val="tx1"/>
            </w14:solidFill>
          </w14:textFill>
        </w:rPr>
        <w:t>2023</w:t>
      </w:r>
      <w:r>
        <w:rPr>
          <w:rFonts w:ascii="Times New Roman" w:hAnsi="Times New Roman" w:eastAsia="仿宋_GB2312"/>
          <w:bCs/>
          <w:color w:val="000000" w:themeColor="text1"/>
          <w:kern w:val="2"/>
          <w:sz w:val="32"/>
          <w:szCs w:val="32"/>
          <w14:textFill>
            <w14:solidFill>
              <w14:schemeClr w14:val="tx1"/>
            </w14:solidFill>
          </w14:textFill>
        </w:rPr>
        <w:t>年</w:t>
      </w:r>
      <w:r>
        <w:rPr>
          <w:rFonts w:hint="default" w:ascii="Times New Roman" w:hAnsi="Times New Roman" w:eastAsia="仿宋_GB2312"/>
          <w:bCs/>
          <w:color w:val="000000" w:themeColor="text1"/>
          <w:kern w:val="2"/>
          <w:sz w:val="32"/>
          <w:szCs w:val="32"/>
          <w14:textFill>
            <w14:solidFill>
              <w14:schemeClr w14:val="tx1"/>
            </w14:solidFill>
          </w14:textFill>
        </w:rPr>
        <w:t>12</w:t>
      </w:r>
      <w:r>
        <w:rPr>
          <w:rFonts w:ascii="Times New Roman" w:hAnsi="Times New Roman" w:eastAsia="仿宋_GB2312"/>
          <w:bCs/>
          <w:color w:val="000000" w:themeColor="text1"/>
          <w:kern w:val="2"/>
          <w:sz w:val="32"/>
          <w:szCs w:val="32"/>
          <w14:textFill>
            <w14:solidFill>
              <w14:schemeClr w14:val="tx1"/>
            </w14:solidFill>
          </w14:textFill>
        </w:rPr>
        <w:t>月中旬召开了全省成本工作会和全国晚籼稻调查审核培训会，年底关账未能及时结算，导致该项费用实际发生时间为</w:t>
      </w:r>
      <w:r>
        <w:rPr>
          <w:rFonts w:hint="default" w:ascii="Times New Roman" w:hAnsi="Times New Roman" w:eastAsia="仿宋_GB2312"/>
          <w:bCs/>
          <w:color w:val="000000" w:themeColor="text1"/>
          <w:kern w:val="2"/>
          <w:sz w:val="32"/>
          <w:szCs w:val="32"/>
          <w14:textFill>
            <w14:solidFill>
              <w14:schemeClr w14:val="tx1"/>
            </w14:solidFill>
          </w14:textFill>
        </w:rPr>
        <w:t>2023</w:t>
      </w:r>
      <w:r>
        <w:rPr>
          <w:rFonts w:ascii="Times New Roman" w:hAnsi="Times New Roman" w:eastAsia="仿宋_GB2312"/>
          <w:bCs/>
          <w:color w:val="000000" w:themeColor="text1"/>
          <w:kern w:val="2"/>
          <w:sz w:val="32"/>
          <w:szCs w:val="32"/>
          <w14:textFill>
            <w14:solidFill>
              <w14:schemeClr w14:val="tx1"/>
            </w14:solidFill>
          </w14:textFill>
        </w:rPr>
        <w:t>年，结算时间却为</w:t>
      </w:r>
      <w:r>
        <w:rPr>
          <w:rFonts w:hint="default" w:ascii="Times New Roman" w:hAnsi="Times New Roman" w:eastAsia="仿宋_GB2312"/>
          <w:bCs/>
          <w:color w:val="000000" w:themeColor="text1"/>
          <w:kern w:val="2"/>
          <w:sz w:val="32"/>
          <w:szCs w:val="32"/>
          <w14:textFill>
            <w14:solidFill>
              <w14:schemeClr w14:val="tx1"/>
            </w14:solidFill>
          </w14:textFill>
        </w:rPr>
        <w:t>2024</w:t>
      </w:r>
      <w:r>
        <w:rPr>
          <w:rFonts w:ascii="Times New Roman" w:hAnsi="Times New Roman" w:eastAsia="仿宋_GB2312"/>
          <w:bCs/>
          <w:color w:val="000000" w:themeColor="text1"/>
          <w:kern w:val="2"/>
          <w:sz w:val="32"/>
          <w:szCs w:val="32"/>
          <w14:textFill>
            <w14:solidFill>
              <w14:schemeClr w14:val="tx1"/>
            </w14:solidFill>
          </w14:textFill>
        </w:rPr>
        <w:t>年。二是档案整理专项工作已于</w:t>
      </w:r>
      <w:r>
        <w:rPr>
          <w:rFonts w:hint="default" w:ascii="Times New Roman" w:hAnsi="Times New Roman" w:eastAsia="仿宋_GB2312"/>
          <w:bCs/>
          <w:color w:val="000000" w:themeColor="text1"/>
          <w:kern w:val="2"/>
          <w:sz w:val="32"/>
          <w:szCs w:val="32"/>
          <w14:textFill>
            <w14:solidFill>
              <w14:schemeClr w14:val="tx1"/>
            </w14:solidFill>
          </w14:textFill>
        </w:rPr>
        <w:t>2023</w:t>
      </w:r>
      <w:r>
        <w:rPr>
          <w:rFonts w:ascii="Times New Roman" w:hAnsi="Times New Roman" w:eastAsia="仿宋_GB2312"/>
          <w:bCs/>
          <w:color w:val="000000" w:themeColor="text1"/>
          <w:kern w:val="2"/>
          <w:sz w:val="32"/>
          <w:szCs w:val="32"/>
          <w14:textFill>
            <w14:solidFill>
              <w14:schemeClr w14:val="tx1"/>
            </w14:solidFill>
          </w14:textFill>
        </w:rPr>
        <w:t>年纳入当年预算，但因持续时间较长，按照合同约定，</w:t>
      </w:r>
      <w:r>
        <w:rPr>
          <w:rFonts w:hint="default" w:ascii="Times New Roman" w:hAnsi="Times New Roman" w:eastAsia="仿宋_GB2312"/>
          <w:bCs/>
          <w:color w:val="000000" w:themeColor="text1"/>
          <w:kern w:val="2"/>
          <w:sz w:val="32"/>
          <w:szCs w:val="32"/>
          <w14:textFill>
            <w14:solidFill>
              <w14:schemeClr w14:val="tx1"/>
            </w14:solidFill>
          </w14:textFill>
        </w:rPr>
        <w:t>2023</w:t>
      </w:r>
      <w:r>
        <w:rPr>
          <w:rFonts w:ascii="Times New Roman" w:hAnsi="Times New Roman" w:eastAsia="仿宋_GB2312"/>
          <w:bCs/>
          <w:color w:val="000000" w:themeColor="text1"/>
          <w:kern w:val="2"/>
          <w:sz w:val="32"/>
          <w:szCs w:val="32"/>
          <w14:textFill>
            <w14:solidFill>
              <w14:schemeClr w14:val="tx1"/>
            </w14:solidFill>
          </w14:textFill>
        </w:rPr>
        <w:t>年仅支付了</w:t>
      </w:r>
      <w:r>
        <w:rPr>
          <w:rFonts w:hint="default" w:ascii="Times New Roman" w:hAnsi="Times New Roman" w:eastAsia="仿宋_GB2312"/>
          <w:bCs/>
          <w:color w:val="000000" w:themeColor="text1"/>
          <w:kern w:val="2"/>
          <w:sz w:val="32"/>
          <w:szCs w:val="32"/>
          <w14:textFill>
            <w14:solidFill>
              <w14:schemeClr w14:val="tx1"/>
            </w14:solidFill>
          </w14:textFill>
        </w:rPr>
        <w:t>30%</w:t>
      </w:r>
      <w:r>
        <w:rPr>
          <w:rFonts w:ascii="Times New Roman" w:hAnsi="Times New Roman" w:eastAsia="仿宋_GB2312"/>
          <w:bCs/>
          <w:color w:val="000000" w:themeColor="text1"/>
          <w:kern w:val="2"/>
          <w:sz w:val="32"/>
          <w:szCs w:val="32"/>
          <w14:textFill>
            <w14:solidFill>
              <w14:schemeClr w14:val="tx1"/>
            </w14:solidFill>
          </w14:textFill>
        </w:rPr>
        <w:t>的费用，其他费用待工作完成后支付。三是国家</w:t>
      </w:r>
      <w:r>
        <w:rPr>
          <w:rFonts w:hint="default" w:ascii="Times New Roman" w:hAnsi="Times New Roman" w:eastAsia="仿宋_GB2312"/>
          <w:bCs/>
          <w:color w:val="000000" w:themeColor="text1"/>
          <w:kern w:val="2"/>
          <w:sz w:val="32"/>
          <w:szCs w:val="32"/>
          <w14:textFill>
            <w14:solidFill>
              <w14:schemeClr w14:val="tx1"/>
            </w14:solidFill>
          </w14:textFill>
        </w:rPr>
        <w:t>2023</w:t>
      </w:r>
      <w:r>
        <w:rPr>
          <w:rFonts w:ascii="Times New Roman" w:hAnsi="Times New Roman" w:eastAsia="仿宋_GB2312"/>
          <w:bCs/>
          <w:color w:val="000000" w:themeColor="text1"/>
          <w:kern w:val="2"/>
          <w:sz w:val="32"/>
          <w:szCs w:val="32"/>
          <w14:textFill>
            <w14:solidFill>
              <w14:schemeClr w14:val="tx1"/>
            </w14:solidFill>
          </w14:textFill>
        </w:rPr>
        <w:t>年启动第三方购买服务专项办法起草工作，我队第三方购买服务暂停，待国家出台后，再依据办法开展相关工作。</w:t>
      </w:r>
    </w:p>
    <w:p>
      <w:pPr>
        <w:pStyle w:val="19"/>
        <w:widowControl/>
        <w:spacing w:line="596" w:lineRule="exact"/>
        <w:ind w:firstLine="64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三、政府性基金预算支出情况</w:t>
      </w:r>
    </w:p>
    <w:p>
      <w:pPr>
        <w:pStyle w:val="19"/>
        <w:widowControl/>
        <w:spacing w:line="596" w:lineRule="exact"/>
        <w:ind w:firstLine="64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无。</w:t>
      </w:r>
    </w:p>
    <w:p>
      <w:pPr>
        <w:pStyle w:val="19"/>
        <w:widowControl/>
        <w:spacing w:line="596" w:lineRule="exact"/>
        <w:ind w:firstLine="64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四、国有资本经营预算支出情况</w:t>
      </w:r>
    </w:p>
    <w:p>
      <w:pPr>
        <w:pStyle w:val="19"/>
        <w:widowControl/>
        <w:spacing w:line="596" w:lineRule="exact"/>
        <w:ind w:firstLine="64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无。</w:t>
      </w:r>
    </w:p>
    <w:p>
      <w:pPr>
        <w:pStyle w:val="19"/>
        <w:widowControl/>
        <w:spacing w:line="596" w:lineRule="exact"/>
        <w:ind w:firstLine="64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五、社会保险基金预算支出情况</w:t>
      </w:r>
    </w:p>
    <w:p>
      <w:pPr>
        <w:pStyle w:val="19"/>
        <w:widowControl/>
        <w:spacing w:line="596" w:lineRule="exact"/>
        <w:ind w:firstLine="64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无。</w:t>
      </w:r>
    </w:p>
    <w:p>
      <w:pPr>
        <w:widowControl/>
        <w:spacing w:line="596"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六、部门整体支出绩效情况</w:t>
      </w:r>
    </w:p>
    <w:p>
      <w:pPr>
        <w:spacing w:line="596" w:lineRule="exact"/>
        <w:ind w:firstLine="643" w:firstLineChars="200"/>
        <w:rPr>
          <w:rFonts w:ascii="Times New Roman" w:hAnsi="Times New Roman" w:eastAsia="仿宋_GB2312" w:cs="Times New Roman"/>
          <w:sz w:val="32"/>
          <w:szCs w:val="32"/>
        </w:rPr>
      </w:pPr>
      <w:r>
        <w:rPr>
          <w:rFonts w:hint="eastAsia" w:ascii="Times New Roman" w:hAnsi="Times New Roman" w:eastAsia="方正楷体_GBK" w:cs="Times New Roman"/>
          <w:b/>
          <w:sz w:val="32"/>
          <w:szCs w:val="32"/>
        </w:rPr>
        <w:t>（一）以“农本</w:t>
      </w:r>
      <w:r>
        <w:rPr>
          <w:rFonts w:ascii="Times New Roman" w:hAnsi="Times New Roman" w:eastAsia="方正楷体_GBK" w:cs="Times New Roman"/>
          <w:b/>
          <w:sz w:val="32"/>
          <w:szCs w:val="32"/>
        </w:rPr>
        <w:t>+</w:t>
      </w:r>
      <w:r>
        <w:rPr>
          <w:rFonts w:hint="eastAsia" w:ascii="Times New Roman" w:hAnsi="Times New Roman" w:eastAsia="方正楷体_GBK" w:cs="Times New Roman"/>
          <w:b/>
          <w:sz w:val="32"/>
          <w:szCs w:val="32"/>
        </w:rPr>
        <w:t>人保”为抓手，创新工作方法，农调质量持续提高</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高标准高质量完成国家安排的</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个常规、</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个直报和</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个专项及应急品种的农产品成本调查任务，实现调查数据“零错误”目标，各项工作得到国家发改委价格司的充分肯定。</w:t>
      </w:r>
      <w:r>
        <w:rPr>
          <w:rFonts w:hint="eastAsia" w:ascii="Times New Roman" w:hAnsi="Times New Roman" w:eastAsia="仿宋_GB2312" w:cs="Times New Roman"/>
          <w:b/>
          <w:bCs/>
          <w:sz w:val="32"/>
          <w:szCs w:val="32"/>
        </w:rPr>
        <w:t>一是</w:t>
      </w:r>
      <w:r>
        <w:rPr>
          <w:rFonts w:hint="eastAsia" w:ascii="Times New Roman" w:hAnsi="Times New Roman" w:eastAsia="仿宋_GB2312" w:cs="Times New Roman"/>
          <w:sz w:val="32"/>
          <w:szCs w:val="32"/>
        </w:rPr>
        <w:t>稳步推进“农本</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人保”合作，农调队伍注入新力量。上半年，与人保财险湖南分公司签署农产品成本调查战略合作协议，健全沟通协调机制。依托人保市县公司和稻谷投保户，建立稻谷生产成本联合调查站</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个，新增早中晚籼稻调查面积</w:t>
      </w:r>
      <w:r>
        <w:rPr>
          <w:rFonts w:ascii="Times New Roman" w:hAnsi="Times New Roman" w:eastAsia="仿宋_GB2312" w:cs="Times New Roman"/>
          <w:sz w:val="32"/>
          <w:szCs w:val="32"/>
        </w:rPr>
        <w:t>3000</w:t>
      </w:r>
      <w:r>
        <w:rPr>
          <w:rFonts w:hint="eastAsia" w:ascii="Times New Roman" w:hAnsi="Times New Roman" w:eastAsia="仿宋_GB2312" w:cs="Times New Roman"/>
          <w:sz w:val="32"/>
          <w:szCs w:val="32"/>
        </w:rPr>
        <w:t>多亩、调查户</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户；同时，着眼湖南实际，积极推进生猪等调查品种联合调查。</w:t>
      </w:r>
      <w:r>
        <w:rPr>
          <w:rFonts w:hint="eastAsia" w:ascii="Times New Roman" w:hAnsi="Times New Roman" w:eastAsia="仿宋_GB2312" w:cs="Times New Roman"/>
          <w:b/>
          <w:bCs/>
          <w:sz w:val="32"/>
          <w:szCs w:val="32"/>
        </w:rPr>
        <w:t>二是</w:t>
      </w:r>
      <w:r>
        <w:rPr>
          <w:rFonts w:hint="eastAsia" w:ascii="Times New Roman" w:hAnsi="Times New Roman" w:eastAsia="仿宋_GB2312" w:cs="Times New Roman"/>
          <w:sz w:val="32"/>
          <w:szCs w:val="32"/>
        </w:rPr>
        <w:t>创新开展农调数据市州牵头汇审，业务水平得到新提升。针对基层调查人员轮岗频繁，新进人员业务水平难以胜任工作需求的现实，委托市州牵头开展全省农调数据汇总审核，统筹开展农调业务、计算机操作和财务等基础知识培训。组织开展直报、专项调查数据市州牵头汇总审核培训</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期，较好实现“以审带训、边审边训”常态化，工作质量和业务水平进一步提升。</w:t>
      </w:r>
      <w:r>
        <w:rPr>
          <w:rFonts w:hint="eastAsia" w:ascii="Times New Roman" w:hAnsi="Times New Roman" w:eastAsia="仿宋_GB2312" w:cs="Times New Roman"/>
          <w:b/>
          <w:bCs/>
          <w:sz w:val="32"/>
          <w:szCs w:val="32"/>
        </w:rPr>
        <w:t>三是</w:t>
      </w:r>
      <w:r>
        <w:rPr>
          <w:rFonts w:hint="eastAsia" w:ascii="Times New Roman" w:hAnsi="Times New Roman" w:eastAsia="仿宋_GB2312" w:cs="Times New Roman"/>
          <w:sz w:val="32"/>
          <w:szCs w:val="32"/>
        </w:rPr>
        <w:t>严格调查品种数据质量考核，履职尽责增添新动力。落实《湖南省农产品成本调查工作考评办法》要求，按照“一品种一考核、半年一通报”的方式，进一步强化农产品成本调查数据考核评比，定期向市州发改委通报情况，有效促进工作落实，激发调查人员工作积极性，增强责任心和荣誉感。上半年，组织对</w:t>
      </w:r>
      <w:r>
        <w:rPr>
          <w:rFonts w:ascii="Times New Roman" w:hAnsi="Times New Roman" w:eastAsia="仿宋_GB2312" w:cs="Times New Roman"/>
          <w:sz w:val="32"/>
          <w:szCs w:val="32"/>
        </w:rPr>
        <w:t>2022</w:t>
      </w:r>
      <w:r>
        <w:rPr>
          <w:rFonts w:hint="eastAsia" w:ascii="Times New Roman" w:hAnsi="Times New Roman" w:eastAsia="仿宋_GB2312" w:cs="Times New Roman"/>
          <w:sz w:val="32"/>
          <w:szCs w:val="32"/>
        </w:rPr>
        <w:t>年常规调查、</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个专项和生猪应急调查等品种考评情况通报。</w:t>
      </w:r>
    </w:p>
    <w:p>
      <w:pPr>
        <w:spacing w:line="596" w:lineRule="exact"/>
        <w:ind w:firstLine="643" w:firstLineChars="200"/>
        <w:rPr>
          <w:rFonts w:ascii="Times New Roman" w:hAnsi="Times New Roman" w:eastAsia="仿宋_GB2312" w:cs="Times New Roman"/>
          <w:sz w:val="32"/>
          <w:szCs w:val="32"/>
        </w:rPr>
      </w:pPr>
      <w:r>
        <w:rPr>
          <w:rFonts w:hint="eastAsia" w:ascii="Times New Roman" w:hAnsi="Times New Roman" w:eastAsia="方正楷体_GBK" w:cs="Times New Roman"/>
          <w:b/>
          <w:sz w:val="32"/>
          <w:szCs w:val="32"/>
        </w:rPr>
        <w:t>（二）以垄断行业为重点，规范监审行为，成本约束充分发挥</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组织开展定调价成本监审、测算项目</w:t>
      </w:r>
      <w:r>
        <w:rPr>
          <w:rFonts w:ascii="Times New Roman" w:hAnsi="Times New Roman" w:eastAsia="仿宋_GB2312" w:cs="Times New Roman"/>
          <w:sz w:val="32"/>
          <w:szCs w:val="32"/>
        </w:rPr>
        <w:t>25</w:t>
      </w:r>
      <w:r>
        <w:rPr>
          <w:rFonts w:hint="eastAsia" w:ascii="Times New Roman" w:hAnsi="Times New Roman" w:eastAsia="仿宋_GB2312" w:cs="Times New Roman"/>
          <w:sz w:val="32"/>
          <w:szCs w:val="32"/>
        </w:rPr>
        <w:t>个，完成</w:t>
      </w:r>
      <w:r>
        <w:rPr>
          <w:rFonts w:ascii="Times New Roman" w:hAnsi="Times New Roman" w:eastAsia="仿宋_GB2312" w:cs="Times New Roman"/>
          <w:sz w:val="32"/>
          <w:szCs w:val="32"/>
        </w:rPr>
        <w:t>1</w:t>
      </w:r>
      <w:r>
        <w:rPr>
          <w:rFonts w:ascii="Times New Roman" w:hAnsi="Times New Roman" w:eastAsia="仿宋_GB2312" w:cs="Times New Roman"/>
          <w:sz w:val="32"/>
          <w:szCs w:val="32"/>
          <w:lang w:val="en"/>
        </w:rPr>
        <w:t>7</w:t>
      </w:r>
      <w:r>
        <w:rPr>
          <w:rFonts w:hint="eastAsia" w:ascii="Times New Roman" w:hAnsi="Times New Roman" w:eastAsia="仿宋_GB2312" w:cs="Times New Roman"/>
          <w:sz w:val="32"/>
          <w:szCs w:val="32"/>
        </w:rPr>
        <w:t>个，审核成本费用逾</w:t>
      </w:r>
      <w:r>
        <w:rPr>
          <w:rFonts w:ascii="Times New Roman" w:hAnsi="Times New Roman" w:eastAsia="仿宋_GB2312" w:cs="Times New Roman"/>
          <w:sz w:val="32"/>
          <w:szCs w:val="32"/>
          <w:lang w:val="en"/>
        </w:rPr>
        <w:t>1</w:t>
      </w:r>
      <w:r>
        <w:rPr>
          <w:rFonts w:ascii="Times New Roman" w:hAnsi="Times New Roman" w:eastAsia="仿宋_GB2312" w:cs="Times New Roman"/>
          <w:sz w:val="32"/>
          <w:szCs w:val="32"/>
        </w:rPr>
        <w:t>00</w:t>
      </w:r>
      <w:r>
        <w:rPr>
          <w:rFonts w:hint="eastAsia" w:ascii="Times New Roman" w:hAnsi="Times New Roman" w:eastAsia="仿宋_GB2312" w:cs="Times New Roman"/>
          <w:sz w:val="32"/>
          <w:szCs w:val="32"/>
        </w:rPr>
        <w:t>亿元，核减不相关不合理成本费用近</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亿元，核减比例接近</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w:t>
      </w:r>
      <w:r>
        <w:rPr>
          <w:rFonts w:hint="eastAsia" w:ascii="Times New Roman" w:hAnsi="Times New Roman" w:eastAsia="仿宋_GB2312" w:cs="Times New Roman"/>
          <w:b/>
          <w:bCs/>
          <w:sz w:val="32"/>
          <w:szCs w:val="32"/>
        </w:rPr>
        <w:t>一是</w:t>
      </w:r>
      <w:r>
        <w:rPr>
          <w:rFonts w:hint="eastAsia" w:ascii="Times New Roman" w:hAnsi="Times New Roman" w:eastAsia="仿宋_GB2312" w:cs="Times New Roman"/>
          <w:sz w:val="32"/>
          <w:szCs w:val="32"/>
        </w:rPr>
        <w:t>第三监管周期输配电成本监审圆满收官。按照国家发改委价格司的统一部署安排，认真组织第三监管周期输配电成本复核，及时向国家发改委价格司报送审核情况、监审报告，圆满完成第三监管周期输配电实地审核，核定单位综合成本同比降幅接近</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w:t>
      </w:r>
      <w:r>
        <w:rPr>
          <w:rFonts w:hint="eastAsia" w:ascii="Times New Roman" w:hAnsi="Times New Roman" w:eastAsia="仿宋_GB2312" w:cs="Times New Roman"/>
          <w:b/>
          <w:bCs/>
          <w:sz w:val="32"/>
          <w:szCs w:val="32"/>
        </w:rPr>
        <w:t>二是</w:t>
      </w:r>
      <w:r>
        <w:rPr>
          <w:rFonts w:hint="eastAsia" w:ascii="Times New Roman" w:hAnsi="Times New Roman" w:eastAsia="仿宋_GB2312" w:cs="Times New Roman"/>
          <w:sz w:val="32"/>
          <w:szCs w:val="32"/>
        </w:rPr>
        <w:t>天然气输配领域成本监审全覆盖。按照天然气管道运输“一张网、一个价”要求，加快推进天然气管道运输定价成本审核，组织完成大湘西、岳阳</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巴陵</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长岭</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临湘等新建管道运输成本测算，确保省内天然气管道运输定价成本监审全面完成；落实城市燃气配气新一轮监管周期要求，积极推进</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个省管价城市燃气配气成本监审，完成娄底、郴州、怀化等城市燃气配气成本监审。</w:t>
      </w:r>
      <w:r>
        <w:rPr>
          <w:rFonts w:hint="eastAsia" w:ascii="Times New Roman" w:hAnsi="Times New Roman" w:eastAsia="仿宋_GB2312" w:cs="Times New Roman"/>
          <w:b/>
          <w:bCs/>
          <w:sz w:val="32"/>
          <w:szCs w:val="32"/>
        </w:rPr>
        <w:t>三是</w:t>
      </w:r>
      <w:r>
        <w:rPr>
          <w:rFonts w:hint="eastAsia" w:ascii="Times New Roman" w:hAnsi="Times New Roman" w:eastAsia="仿宋_GB2312" w:cs="Times New Roman"/>
          <w:sz w:val="32"/>
          <w:szCs w:val="32"/>
        </w:rPr>
        <w:t>服务价格决策持续发力。组织完成欧阳海灌区等农业灌溉供水和南津渡电站、酒埠江水库供水成本监审，从严从紧审核全省中外合作办学、</w:t>
      </w:r>
      <w:r>
        <w:rPr>
          <w:rFonts w:ascii="Times New Roman" w:hAnsi="Times New Roman" w:eastAsia="仿宋_GB2312" w:cs="Times New Roman"/>
          <w:sz w:val="32"/>
          <w:szCs w:val="32"/>
        </w:rPr>
        <w:t>5A</w:t>
      </w:r>
      <w:r>
        <w:rPr>
          <w:rFonts w:hint="eastAsia" w:ascii="Times New Roman" w:hAnsi="Times New Roman" w:eastAsia="仿宋_GB2312" w:cs="Times New Roman"/>
          <w:sz w:val="32"/>
          <w:szCs w:val="32"/>
        </w:rPr>
        <w:t>级景区门票定价成本，扎实推进草原植被恢复费等行政事业性收费及电化学储能成本调查，为价格决策提供成本支撑。</w:t>
      </w:r>
    </w:p>
    <w:p>
      <w:pPr>
        <w:spacing w:line="596" w:lineRule="exact"/>
        <w:ind w:firstLine="643" w:firstLineChars="200"/>
        <w:rPr>
          <w:rFonts w:ascii="Times New Roman" w:hAnsi="Times New Roman" w:eastAsia="仿宋_GB2312" w:cs="Times New Roman"/>
          <w:sz w:val="32"/>
          <w:szCs w:val="32"/>
        </w:rPr>
      </w:pPr>
      <w:r>
        <w:rPr>
          <w:rFonts w:hint="eastAsia" w:ascii="Times New Roman" w:hAnsi="Times New Roman" w:eastAsia="方正楷体_GBK" w:cs="Times New Roman"/>
          <w:b/>
          <w:sz w:val="32"/>
          <w:szCs w:val="32"/>
        </w:rPr>
        <w:t>（三）以大兴调查研究为契机，深化成本调研，成果转化得到加强</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认真贯彻落实委党组大兴调查研究工作方案精神要求，坚持深入一线，到田间地头、农户家中，解实情、出实招，扎实推进调查研究走深走实，服务经济社会发展主动作为。</w:t>
      </w:r>
      <w:r>
        <w:rPr>
          <w:rFonts w:hint="eastAsia" w:ascii="Times New Roman" w:hAnsi="Times New Roman" w:eastAsia="仿宋_GB2312" w:cs="Times New Roman"/>
          <w:b/>
          <w:bCs/>
          <w:sz w:val="32"/>
          <w:szCs w:val="32"/>
        </w:rPr>
        <w:t>一是</w:t>
      </w:r>
      <w:r>
        <w:rPr>
          <w:rFonts w:hint="eastAsia" w:ascii="Times New Roman" w:hAnsi="Times New Roman" w:eastAsia="仿宋_GB2312" w:cs="Times New Roman"/>
          <w:sz w:val="32"/>
          <w:szCs w:val="32"/>
        </w:rPr>
        <w:t>积极参与农产品成本调查指标体系研究。着眼绿色发展、服务农业现代化，组织开展了《绿色农业调查指标体系》课题研究，调研报告初稿已报价格司；配合国家成本调查中心、兄弟省份开展《畜牧业养殖业调查指标体系》课题调研，为完善农产品成本调查指标体系出谋划策。</w:t>
      </w:r>
      <w:r>
        <w:rPr>
          <w:rFonts w:hint="eastAsia" w:ascii="Times New Roman" w:hAnsi="Times New Roman" w:eastAsia="仿宋_GB2312" w:cs="Times New Roman"/>
          <w:b/>
          <w:bCs/>
          <w:sz w:val="32"/>
          <w:szCs w:val="32"/>
        </w:rPr>
        <w:t>二是</w:t>
      </w:r>
      <w:r>
        <w:rPr>
          <w:rFonts w:hint="eastAsia" w:ascii="Times New Roman" w:hAnsi="Times New Roman" w:eastAsia="仿宋_GB2312" w:cs="Times New Roman"/>
          <w:sz w:val="32"/>
          <w:szCs w:val="32"/>
        </w:rPr>
        <w:t>主动开展完善生猪保险政策调查研究。针对生猪保险承保、理赔考虑因素不全，联合人保湖南公司开展生猪保险调查研究，调研成果已成为人保公司修订我省农业保险条款、制定新开发的农业商业保险理赔标准的重要依据。</w:t>
      </w:r>
      <w:r>
        <w:rPr>
          <w:rFonts w:hint="eastAsia" w:ascii="Times New Roman" w:hAnsi="Times New Roman" w:eastAsia="仿宋_GB2312" w:cs="Times New Roman"/>
          <w:b/>
          <w:bCs/>
          <w:sz w:val="32"/>
          <w:szCs w:val="32"/>
        </w:rPr>
        <w:t>三是</w:t>
      </w:r>
      <w:r>
        <w:rPr>
          <w:rFonts w:hint="eastAsia" w:ascii="Times New Roman" w:hAnsi="Times New Roman" w:eastAsia="仿宋_GB2312" w:cs="Times New Roman"/>
          <w:sz w:val="32"/>
          <w:szCs w:val="32"/>
        </w:rPr>
        <w:t>不断深化主要农产品调查数据分析。结合国家安排的农产品成本调查任务和我省农业生产实际，全面梳理近</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来年稻谷、生猪等主要农产品生产成本调查数据，深入分析成本变化趋势，收益影响因素，提出对策建议。全年完成稻谷、生猪、油菜籽等农产品生产成本专项调研材料</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篇并报国家发改委价格司，《湖南省地方猪与外三元猪养殖收益成本的比较分析》在《中国猪业》杂志刊发。</w:t>
      </w:r>
    </w:p>
    <w:p>
      <w:pPr>
        <w:pStyle w:val="19"/>
        <w:widowControl/>
        <w:spacing w:line="596" w:lineRule="exact"/>
        <w:ind w:firstLine="64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七、存在的问题及原因分析</w:t>
      </w:r>
    </w:p>
    <w:p>
      <w:pPr>
        <w:adjustRightInd w:val="0"/>
        <w:snapToGrid w:val="0"/>
        <w:spacing w:line="596" w:lineRule="exact"/>
        <w:ind w:firstLine="640" w:firstLineChars="200"/>
        <w:rPr>
          <w:rFonts w:ascii="Times New Roman" w:hAnsi="Times New Roman" w:cs="Times New Roman"/>
          <w:color w:val="000000"/>
          <w:sz w:val="32"/>
          <w:szCs w:val="32"/>
        </w:rPr>
      </w:pPr>
      <w:r>
        <w:rPr>
          <w:rFonts w:hint="eastAsia" w:ascii="Times New Roman" w:hAnsi="Times New Roman" w:eastAsia="仿宋_GB2312" w:cs="Times New Roman"/>
          <w:color w:val="000000"/>
          <w:sz w:val="32"/>
          <w:szCs w:val="32"/>
        </w:rPr>
        <w:t>从预算和预算绩效管理，部门履职效能，资金分配、使用和管理，资产和财务管理，政府采购等方面归纳和总结存在的问题，通过绩效自评，发现还存在以下不足：</w:t>
      </w:r>
    </w:p>
    <w:p>
      <w:pPr>
        <w:pStyle w:val="12"/>
        <w:widowControl/>
        <w:shd w:val="clear" w:color="auto" w:fill="FFFFFF"/>
        <w:spacing w:line="596" w:lineRule="exact"/>
        <w:ind w:firstLine="640" w:firstLineChars="200"/>
        <w:jc w:val="both"/>
        <w:rPr>
          <w:rFonts w:hint="default" w:ascii="Times New Roman" w:hAnsi="Times New Roman" w:eastAsia="仿宋_GB2312"/>
          <w:color w:val="000000"/>
          <w:sz w:val="32"/>
          <w:szCs w:val="32"/>
        </w:rPr>
        <w:pPrChange w:id="43" w:author="龙伟鸾" w:date="2024-09-05T08:53:00Z">
          <w:pPr>
            <w:pStyle w:val="12"/>
            <w:widowControl/>
            <w:shd w:val="clear" w:color="auto" w:fill="FFFFFF"/>
            <w:spacing w:line="596" w:lineRule="exact"/>
            <w:ind w:firstLine="640" w:firstLineChars="200"/>
          </w:pPr>
        </w:pPrChange>
      </w:pPr>
      <w:r>
        <w:rPr>
          <w:rFonts w:ascii="Times New Roman" w:hAnsi="Times New Roman" w:eastAsia="仿宋_GB2312"/>
          <w:color w:val="000000"/>
          <w:sz w:val="32"/>
          <w:szCs w:val="32"/>
        </w:rPr>
        <w:t>我队</w:t>
      </w:r>
      <w:r>
        <w:rPr>
          <w:rFonts w:hint="default" w:ascii="Times New Roman" w:hAnsi="Times New Roman" w:eastAsia="仿宋_GB2312"/>
          <w:color w:val="000000"/>
          <w:sz w:val="32"/>
          <w:szCs w:val="32"/>
        </w:rPr>
        <w:t>2023</w:t>
      </w:r>
      <w:r>
        <w:rPr>
          <w:rFonts w:ascii="Times New Roman" w:hAnsi="Times New Roman" w:eastAsia="仿宋_GB2312"/>
          <w:color w:val="000000"/>
          <w:sz w:val="32"/>
          <w:szCs w:val="32"/>
        </w:rPr>
        <w:t>年全年预算数</w:t>
      </w:r>
      <w:r>
        <w:rPr>
          <w:rFonts w:hint="default" w:ascii="Times New Roman" w:hAnsi="Times New Roman" w:eastAsia="仿宋_GB2312"/>
          <w:color w:val="000000"/>
          <w:sz w:val="32"/>
          <w:szCs w:val="32"/>
        </w:rPr>
        <w:t>491.66</w:t>
      </w:r>
      <w:r>
        <w:rPr>
          <w:rFonts w:ascii="Times New Roman" w:hAnsi="Times New Roman" w:eastAsia="仿宋_GB2312"/>
          <w:color w:val="000000"/>
          <w:sz w:val="32"/>
          <w:szCs w:val="32"/>
        </w:rPr>
        <w:t>万元，决算数</w:t>
      </w:r>
      <w:r>
        <w:rPr>
          <w:rFonts w:hint="default" w:ascii="Times New Roman" w:hAnsi="Times New Roman" w:eastAsia="仿宋_GB2312"/>
          <w:color w:val="000000"/>
          <w:sz w:val="32"/>
          <w:szCs w:val="32"/>
        </w:rPr>
        <w:t>355.02</w:t>
      </w:r>
      <w:r>
        <w:rPr>
          <w:rFonts w:ascii="Times New Roman" w:hAnsi="Times New Roman" w:eastAsia="仿宋_GB2312"/>
          <w:color w:val="000000"/>
          <w:sz w:val="32"/>
          <w:szCs w:val="32"/>
        </w:rPr>
        <w:t>万元，预算执行率</w:t>
      </w:r>
      <w:r>
        <w:rPr>
          <w:rFonts w:hint="default" w:ascii="Times New Roman" w:hAnsi="Times New Roman" w:eastAsia="仿宋_GB2312"/>
          <w:color w:val="000000"/>
          <w:sz w:val="32"/>
          <w:szCs w:val="32"/>
        </w:rPr>
        <w:t>72.21%</w:t>
      </w:r>
      <w:r>
        <w:rPr>
          <w:rFonts w:ascii="Times New Roman" w:hAnsi="Times New Roman" w:eastAsia="仿宋_GB2312"/>
          <w:color w:val="000000"/>
          <w:sz w:val="32"/>
          <w:szCs w:val="32"/>
        </w:rPr>
        <w:t>，预算执行率有待提高。</w:t>
      </w:r>
    </w:p>
    <w:p>
      <w:pPr>
        <w:spacing w:line="596" w:lineRule="exact"/>
        <w:ind w:firstLine="640" w:firstLineChars="200"/>
        <w:rPr>
          <w:rFonts w:ascii="Times New Roman" w:hAnsi="Times New Roman" w:eastAsia="仿宋_GB2312" w:cs="Times New Roman"/>
          <w:color w:val="000000"/>
          <w:sz w:val="32"/>
          <w:szCs w:val="32"/>
          <w:highlight w:val="yellow"/>
        </w:rPr>
      </w:pPr>
      <w:r>
        <w:rPr>
          <w:rFonts w:hint="eastAsia" w:ascii="Times New Roman" w:hAnsi="Times New Roman" w:eastAsia="仿宋_GB2312" w:cs="Times New Roman"/>
          <w:color w:val="000000"/>
          <w:sz w:val="32"/>
          <w:szCs w:val="32"/>
        </w:rPr>
        <w:t>预算执行率偏低的主要原因：</w:t>
      </w:r>
      <w:r>
        <w:rPr>
          <w:rFonts w:hint="eastAsia" w:ascii="Times New Roman" w:hAnsi="Times New Roman" w:eastAsia="仿宋_GB2312" w:cs="Times New Roman"/>
          <w:sz w:val="32"/>
          <w:szCs w:val="32"/>
        </w:rPr>
        <w:t>一是部分会议在</w:t>
      </w: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年年底举行，因年底关账未形成支付，</w:t>
      </w:r>
      <w:r>
        <w:rPr>
          <w:rFonts w:hint="eastAsia" w:ascii="Times New Roman" w:hAnsi="Times New Roman" w:eastAsia="仿宋_GB2312" w:cs="Times New Roman"/>
          <w:bCs/>
          <w:color w:val="000000" w:themeColor="text1"/>
          <w:sz w:val="32"/>
          <w:szCs w:val="32"/>
          <w14:textFill>
            <w14:solidFill>
              <w14:schemeClr w14:val="tx1"/>
            </w14:solidFill>
          </w14:textFill>
        </w:rPr>
        <w:t>导致该项费用跨年支付。二是档案整理专项工作因项目持续时间较长，</w:t>
      </w:r>
      <w:r>
        <w:rPr>
          <w:rFonts w:hint="eastAsia" w:ascii="Times New Roman" w:hAnsi="Times New Roman" w:eastAsia="仿宋_GB2312" w:cs="Times New Roman"/>
          <w:sz w:val="32"/>
          <w:szCs w:val="32"/>
        </w:rPr>
        <w:t>需项目结束验收后</w:t>
      </w:r>
      <w:r>
        <w:rPr>
          <w:rFonts w:hint="eastAsia" w:ascii="Times New Roman" w:hAnsi="Times New Roman" w:eastAsia="仿宋_GB2312" w:cs="Times New Roman"/>
          <w:bCs/>
          <w:color w:val="000000" w:themeColor="text1"/>
          <w:sz w:val="32"/>
          <w:szCs w:val="32"/>
          <w14:textFill>
            <w14:solidFill>
              <w14:schemeClr w14:val="tx1"/>
            </w14:solidFill>
          </w14:textFill>
        </w:rPr>
        <w:t>，</w:t>
      </w:r>
      <w:r>
        <w:rPr>
          <w:rFonts w:hint="eastAsia" w:ascii="Times New Roman" w:hAnsi="Times New Roman" w:eastAsia="仿宋_GB2312" w:cs="Times New Roman"/>
          <w:sz w:val="32"/>
          <w:szCs w:val="32"/>
        </w:rPr>
        <w:t>才能将结清合同款项。</w:t>
      </w:r>
      <w:r>
        <w:rPr>
          <w:rFonts w:hint="eastAsia" w:ascii="Times New Roman" w:hAnsi="Times New Roman" w:eastAsia="仿宋_GB2312" w:cs="Times New Roman"/>
          <w:bCs/>
          <w:color w:val="000000" w:themeColor="text1"/>
          <w:sz w:val="32"/>
          <w:szCs w:val="32"/>
          <w14:textFill>
            <w14:solidFill>
              <w14:schemeClr w14:val="tx1"/>
            </w14:solidFill>
          </w14:textFill>
        </w:rPr>
        <w:t>三是</w:t>
      </w:r>
      <w:ins w:id="44" w:author="龙伟鸾" w:date="2024-09-05T08:48:00Z">
        <w:r>
          <w:rPr>
            <w:rFonts w:hint="eastAsia" w:ascii="Times New Roman" w:hAnsi="Times New Roman" w:eastAsia="仿宋_GB2312" w:cs="Times New Roman"/>
            <w:bCs/>
            <w:color w:val="000000" w:themeColor="text1"/>
            <w:sz w:val="32"/>
            <w:szCs w:val="32"/>
            <w14:textFill>
              <w14:solidFill>
                <w14:schemeClr w14:val="tx1"/>
              </w14:solidFill>
            </w14:textFill>
          </w:rPr>
          <w:t>因购买第三方服务无相关办法规定，我队已暂停第三方购买服务</w:t>
        </w:r>
      </w:ins>
      <w:ins w:id="45" w:author="龙伟鸾" w:date="2024-09-05T08:49:00Z">
        <w:r>
          <w:rPr>
            <w:rFonts w:hint="eastAsia" w:ascii="Times New Roman" w:hAnsi="Times New Roman" w:eastAsia="仿宋_GB2312" w:cs="Times New Roman"/>
            <w:bCs/>
            <w:color w:val="000000" w:themeColor="text1"/>
            <w:sz w:val="32"/>
            <w:szCs w:val="32"/>
            <w14:textFill>
              <w14:solidFill>
                <w14:schemeClr w14:val="tx1"/>
              </w14:solidFill>
            </w14:textFill>
          </w:rPr>
          <w:t>，</w:t>
        </w:r>
      </w:ins>
      <w:del w:id="46" w:author="龙伟鸾" w:date="2024-09-05T08:49:00Z">
        <w:r>
          <w:rPr>
            <w:rFonts w:hint="eastAsia" w:ascii="Times New Roman" w:hAnsi="Times New Roman" w:eastAsia="仿宋_GB2312" w:cs="Times New Roman"/>
            <w:bCs/>
            <w:color w:val="000000" w:themeColor="text1"/>
            <w:sz w:val="32"/>
            <w:szCs w:val="32"/>
            <w14:textFill>
              <w14:solidFill>
                <w14:schemeClr w14:val="tx1"/>
              </w14:solidFill>
            </w14:textFill>
          </w:rPr>
          <w:delText>国家</w:delText>
        </w:r>
      </w:del>
      <w:del w:id="47" w:author="龙伟鸾" w:date="2024-09-05T08:49:00Z">
        <w:r>
          <w:rPr>
            <w:rFonts w:ascii="Times New Roman" w:hAnsi="Times New Roman" w:eastAsia="仿宋_GB2312" w:cs="Times New Roman"/>
            <w:bCs/>
            <w:color w:val="000000" w:themeColor="text1"/>
            <w:sz w:val="32"/>
            <w:szCs w:val="32"/>
            <w14:textFill>
              <w14:solidFill>
                <w14:schemeClr w14:val="tx1"/>
              </w14:solidFill>
            </w14:textFill>
          </w:rPr>
          <w:delText>2023</w:delText>
        </w:r>
      </w:del>
      <w:del w:id="48" w:author="龙伟鸾" w:date="2024-09-05T08:49:00Z">
        <w:r>
          <w:rPr>
            <w:rFonts w:hint="eastAsia" w:ascii="Times New Roman" w:hAnsi="Times New Roman" w:eastAsia="仿宋_GB2312" w:cs="Times New Roman"/>
            <w:bCs/>
            <w:color w:val="000000" w:themeColor="text1"/>
            <w:sz w:val="32"/>
            <w:szCs w:val="32"/>
            <w14:textFill>
              <w14:solidFill>
                <w14:schemeClr w14:val="tx1"/>
              </w14:solidFill>
            </w14:textFill>
          </w:rPr>
          <w:delText>年已起草第三方购买服务专项办法，目前我队已暂停第三方购买服务，</w:delText>
        </w:r>
      </w:del>
      <w:r>
        <w:rPr>
          <w:rFonts w:hint="eastAsia" w:ascii="Times New Roman" w:hAnsi="Times New Roman" w:eastAsia="仿宋_GB2312" w:cs="Times New Roman"/>
          <w:bCs/>
          <w:color w:val="000000" w:themeColor="text1"/>
          <w:sz w:val="32"/>
          <w:szCs w:val="32"/>
          <w14:textFill>
            <w14:solidFill>
              <w14:schemeClr w14:val="tx1"/>
            </w14:solidFill>
          </w14:textFill>
        </w:rPr>
        <w:t>待</w:t>
      </w:r>
      <w:ins w:id="49" w:author="龙伟鸾" w:date="2024-09-05T08:49:00Z">
        <w:r>
          <w:rPr>
            <w:rFonts w:hint="eastAsia" w:ascii="Times New Roman" w:hAnsi="Times New Roman" w:eastAsia="仿宋_GB2312" w:cs="Times New Roman"/>
            <w:bCs/>
            <w:color w:val="000000" w:themeColor="text1"/>
            <w:sz w:val="32"/>
            <w:szCs w:val="32"/>
            <w14:textFill>
              <w14:solidFill>
                <w14:schemeClr w14:val="tx1"/>
              </w14:solidFill>
            </w14:textFill>
          </w:rPr>
          <w:t>相关办法完善</w:t>
        </w:r>
      </w:ins>
      <w:del w:id="50" w:author="龙伟鸾" w:date="2024-09-05T08:49:00Z">
        <w:r>
          <w:rPr>
            <w:rFonts w:hint="eastAsia" w:ascii="Times New Roman" w:hAnsi="Times New Roman" w:eastAsia="仿宋_GB2312" w:cs="Times New Roman"/>
            <w:bCs/>
            <w:color w:val="000000" w:themeColor="text1"/>
            <w:sz w:val="32"/>
            <w:szCs w:val="32"/>
            <w14:textFill>
              <w14:solidFill>
                <w14:schemeClr w14:val="tx1"/>
              </w14:solidFill>
            </w14:textFill>
          </w:rPr>
          <w:delText>国家出台</w:delText>
        </w:r>
      </w:del>
      <w:r>
        <w:rPr>
          <w:rFonts w:hint="eastAsia" w:ascii="Times New Roman" w:hAnsi="Times New Roman" w:eastAsia="仿宋_GB2312" w:cs="Times New Roman"/>
          <w:bCs/>
          <w:color w:val="000000" w:themeColor="text1"/>
          <w:sz w:val="32"/>
          <w:szCs w:val="32"/>
          <w14:textFill>
            <w14:solidFill>
              <w14:schemeClr w14:val="tx1"/>
            </w14:solidFill>
          </w14:textFill>
        </w:rPr>
        <w:t>后，再依据办法开展相关工作。</w:t>
      </w:r>
    </w:p>
    <w:p>
      <w:pPr>
        <w:widowControl/>
        <w:spacing w:line="596"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八、下一步改进措施</w:t>
      </w:r>
    </w:p>
    <w:p>
      <w:pPr>
        <w:widowControl/>
        <w:spacing w:line="596" w:lineRule="exact"/>
        <w:ind w:firstLine="640" w:firstLineChars="200"/>
        <w:jc w:val="both"/>
        <w:rPr>
          <w:rFonts w:ascii="Times New Roman" w:hAnsi="Times New Roman" w:eastAsia="仿宋_GB2312" w:cs="Times New Roman"/>
          <w:sz w:val="32"/>
          <w:szCs w:val="32"/>
        </w:rPr>
        <w:pPrChange w:id="51" w:author="龙伟鸾" w:date="2024-09-05T08:52:00Z">
          <w:pPr>
            <w:widowControl/>
            <w:spacing w:line="596" w:lineRule="exact"/>
            <w:ind w:firstLine="640" w:firstLineChars="200"/>
            <w:jc w:val="left"/>
          </w:pPr>
        </w:pPrChange>
      </w:pPr>
      <w:del w:id="52" w:author="龙伟鸾" w:date="2024-09-05T09:10:00Z">
        <w:r>
          <w:rPr>
            <w:rFonts w:ascii="Times New Roman" w:hAnsi="Times New Roman" w:eastAsia="仿宋_GB2312" w:cs="Times New Roman"/>
            <w:sz w:val="32"/>
            <w:szCs w:val="32"/>
          </w:rPr>
          <w:delText xml:space="preserve"> </w:delText>
        </w:r>
      </w:del>
      <w:r>
        <w:rPr>
          <w:rFonts w:hint="eastAsia" w:ascii="Times New Roman" w:hAnsi="Times New Roman" w:eastAsia="仿宋_GB2312" w:cs="Times New Roman"/>
          <w:sz w:val="32"/>
          <w:szCs w:val="32"/>
        </w:rPr>
        <w:t>加强做好项目资金的预算工作，科学、合理、有效进行预算编制，严格按照预算指标性质开展支出，</w:t>
      </w:r>
      <w:ins w:id="53" w:author="龙伟鸾" w:date="2024-09-05T08:50:00Z">
        <w:r>
          <w:rPr>
            <w:rFonts w:hint="eastAsia" w:ascii="Times New Roman" w:hAnsi="Times New Roman" w:eastAsia="仿宋_GB2312" w:cs="Times New Roman"/>
            <w:sz w:val="32"/>
            <w:szCs w:val="32"/>
          </w:rPr>
          <w:t>牢固树立过紧日子的思想，</w:t>
        </w:r>
      </w:ins>
      <w:r>
        <w:rPr>
          <w:rFonts w:hint="eastAsia" w:ascii="Times New Roman" w:hAnsi="Times New Roman" w:eastAsia="仿宋_GB2312" w:cs="Times New Roman"/>
          <w:sz w:val="32"/>
          <w:szCs w:val="32"/>
        </w:rPr>
        <w:t>既</w:t>
      </w:r>
      <w:del w:id="54" w:author="龙伟鸾" w:date="2024-09-05T08:50:00Z">
        <w:r>
          <w:rPr>
            <w:rFonts w:hint="eastAsia" w:ascii="Times New Roman" w:hAnsi="Times New Roman" w:eastAsia="仿宋_GB2312" w:cs="Times New Roman"/>
            <w:sz w:val="32"/>
            <w:szCs w:val="32"/>
          </w:rPr>
          <w:delText>要确</w:delText>
        </w:r>
      </w:del>
      <w:r>
        <w:rPr>
          <w:rFonts w:hint="eastAsia" w:ascii="Times New Roman" w:hAnsi="Times New Roman" w:eastAsia="仿宋_GB2312" w:cs="Times New Roman"/>
          <w:sz w:val="32"/>
          <w:szCs w:val="32"/>
        </w:rPr>
        <w:t>保</w:t>
      </w:r>
      <w:ins w:id="55" w:author="龙伟鸾" w:date="2024-09-05T08:50:00Z">
        <w:r>
          <w:rPr>
            <w:rFonts w:hint="eastAsia" w:ascii="Times New Roman" w:hAnsi="Times New Roman" w:eastAsia="仿宋_GB2312" w:cs="Times New Roman"/>
            <w:sz w:val="32"/>
            <w:szCs w:val="32"/>
          </w:rPr>
          <w:t>证</w:t>
        </w:r>
      </w:ins>
      <w:r>
        <w:rPr>
          <w:rFonts w:hint="eastAsia" w:ascii="Times New Roman" w:hAnsi="Times New Roman" w:eastAsia="仿宋_GB2312" w:cs="Times New Roman"/>
          <w:sz w:val="32"/>
          <w:szCs w:val="32"/>
        </w:rPr>
        <w:t>各项工作顺利</w:t>
      </w:r>
      <w:del w:id="56" w:author="龙伟鸾" w:date="2024-09-05T08:50:00Z">
        <w:r>
          <w:rPr>
            <w:rFonts w:hint="eastAsia" w:ascii="Times New Roman" w:hAnsi="Times New Roman" w:eastAsia="仿宋_GB2312" w:cs="Times New Roman"/>
            <w:sz w:val="32"/>
            <w:szCs w:val="32"/>
          </w:rPr>
          <w:delText>的</w:delText>
        </w:r>
      </w:del>
      <w:r>
        <w:rPr>
          <w:rFonts w:hint="eastAsia" w:ascii="Times New Roman" w:hAnsi="Times New Roman" w:eastAsia="仿宋_GB2312" w:cs="Times New Roman"/>
          <w:sz w:val="32"/>
          <w:szCs w:val="32"/>
        </w:rPr>
        <w:t>开展</w:t>
      </w:r>
      <w:ins w:id="57" w:author="龙伟鸾" w:date="2024-09-05T08:50:00Z">
        <w:r>
          <w:rPr>
            <w:rFonts w:hint="eastAsia" w:ascii="Times New Roman" w:hAnsi="Times New Roman" w:eastAsia="仿宋_GB2312" w:cs="Times New Roman"/>
            <w:sz w:val="32"/>
            <w:szCs w:val="32"/>
          </w:rPr>
          <w:t>、高量高效</w:t>
        </w:r>
      </w:ins>
      <w:r>
        <w:rPr>
          <w:rFonts w:hint="eastAsia" w:ascii="Times New Roman" w:hAnsi="Times New Roman" w:eastAsia="仿宋_GB2312" w:cs="Times New Roman"/>
          <w:sz w:val="32"/>
          <w:szCs w:val="32"/>
        </w:rPr>
        <w:t>，又</w:t>
      </w:r>
      <w:ins w:id="58" w:author="龙伟鸾" w:date="2024-09-05T08:51:00Z">
        <w:r>
          <w:rPr>
            <w:rFonts w:hint="eastAsia" w:ascii="Times New Roman" w:hAnsi="Times New Roman" w:eastAsia="仿宋_GB2312" w:cs="Times New Roman"/>
            <w:sz w:val="32"/>
            <w:szCs w:val="32"/>
          </w:rPr>
          <w:t>切实做到</w:t>
        </w:r>
      </w:ins>
      <w:del w:id="59" w:author="龙伟鸾" w:date="2024-09-05T08:51:00Z">
        <w:r>
          <w:rPr>
            <w:rFonts w:hint="eastAsia" w:ascii="Times New Roman" w:hAnsi="Times New Roman" w:eastAsia="仿宋_GB2312" w:cs="Times New Roman"/>
            <w:sz w:val="32"/>
            <w:szCs w:val="32"/>
          </w:rPr>
          <w:delText>要做好</w:delText>
        </w:r>
      </w:del>
      <w:r>
        <w:rPr>
          <w:rFonts w:hint="eastAsia" w:ascii="Times New Roman" w:hAnsi="Times New Roman" w:eastAsia="仿宋_GB2312" w:cs="Times New Roman"/>
          <w:sz w:val="32"/>
          <w:szCs w:val="32"/>
        </w:rPr>
        <w:t>厉行节约</w:t>
      </w:r>
      <w:ins w:id="60" w:author="龙伟鸾" w:date="2024-09-05T08:51:00Z">
        <w:r>
          <w:rPr>
            <w:rFonts w:hint="eastAsia" w:ascii="Times New Roman" w:hAnsi="Times New Roman" w:eastAsia="仿宋_GB2312" w:cs="Times New Roman"/>
            <w:sz w:val="32"/>
            <w:szCs w:val="32"/>
          </w:rPr>
          <w:t>、艰苦朴素</w:t>
        </w:r>
      </w:ins>
      <w:r>
        <w:rPr>
          <w:rFonts w:hint="eastAsia" w:ascii="Times New Roman" w:hAnsi="Times New Roman" w:eastAsia="仿宋_GB2312" w:cs="Times New Roman"/>
          <w:sz w:val="32"/>
          <w:szCs w:val="32"/>
        </w:rPr>
        <w:t>，</w:t>
      </w:r>
      <w:del w:id="61" w:author="龙伟鸾" w:date="2024-09-05T08:51:00Z">
        <w:r>
          <w:rPr>
            <w:rFonts w:hint="eastAsia" w:ascii="Times New Roman" w:hAnsi="Times New Roman" w:eastAsia="仿宋_GB2312" w:cs="Times New Roman"/>
            <w:sz w:val="32"/>
            <w:szCs w:val="32"/>
          </w:rPr>
          <w:delText>使得</w:delText>
        </w:r>
      </w:del>
      <w:ins w:id="62" w:author="龙伟鸾" w:date="2024-09-05T08:51:00Z">
        <w:r>
          <w:rPr>
            <w:rFonts w:hint="eastAsia" w:ascii="Times New Roman" w:hAnsi="Times New Roman" w:eastAsia="仿宋_GB2312" w:cs="Times New Roman"/>
            <w:sz w:val="32"/>
            <w:szCs w:val="32"/>
          </w:rPr>
          <w:t>不断提升</w:t>
        </w:r>
      </w:ins>
      <w:r>
        <w:rPr>
          <w:rFonts w:hint="eastAsia" w:ascii="Times New Roman" w:hAnsi="Times New Roman" w:eastAsia="仿宋_GB2312" w:cs="Times New Roman"/>
          <w:sz w:val="32"/>
          <w:szCs w:val="32"/>
        </w:rPr>
        <w:t>预算资金使用效益</w:t>
      </w:r>
      <w:ins w:id="63" w:author="龙伟鸾" w:date="2024-09-05T08:51:00Z">
        <w:r>
          <w:rPr>
            <w:rFonts w:hint="eastAsia" w:ascii="Times New Roman" w:hAnsi="Times New Roman" w:eastAsia="仿宋_GB2312" w:cs="Times New Roman"/>
            <w:sz w:val="32"/>
            <w:szCs w:val="32"/>
          </w:rPr>
          <w:t>的</w:t>
        </w:r>
      </w:ins>
      <w:r>
        <w:rPr>
          <w:rFonts w:hint="eastAsia" w:ascii="Times New Roman" w:hAnsi="Times New Roman" w:eastAsia="仿宋_GB2312" w:cs="Times New Roman"/>
          <w:sz w:val="32"/>
          <w:szCs w:val="32"/>
        </w:rPr>
        <w:t>最大化。</w:t>
      </w:r>
    </w:p>
    <w:p>
      <w:pPr>
        <w:widowControl/>
        <w:spacing w:line="596"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九、部门整体支出绩效自评结果拟应用和公开情况</w:t>
      </w:r>
    </w:p>
    <w:p>
      <w:pPr>
        <w:widowControl/>
        <w:spacing w:line="596" w:lineRule="exact"/>
        <w:ind w:firstLine="640" w:firstLineChars="200"/>
        <w:jc w:val="both"/>
        <w:rPr>
          <w:rFonts w:ascii="Times New Roman" w:hAnsi="Times New Roman" w:eastAsia="仿宋_GB2312" w:cs="Times New Roman"/>
          <w:color w:val="000000"/>
          <w:sz w:val="32"/>
          <w:szCs w:val="32"/>
        </w:rPr>
        <w:pPrChange w:id="64" w:author="龙伟鸾" w:date="2024-09-05T08:54:00Z">
          <w:pPr>
            <w:widowControl/>
            <w:spacing w:line="596" w:lineRule="exact"/>
            <w:ind w:firstLine="640" w:firstLineChars="200"/>
            <w:jc w:val="left"/>
          </w:pPr>
        </w:pPrChange>
      </w:pPr>
      <w:r>
        <w:rPr>
          <w:rFonts w:hint="eastAsia" w:ascii="Times New Roman" w:hAnsi="Times New Roman" w:eastAsia="仿宋_GB2312" w:cs="Times New Roman"/>
          <w:color w:val="000000"/>
          <w:sz w:val="32"/>
          <w:szCs w:val="32"/>
        </w:rPr>
        <w:t>历年单位整体支出绩效评价结果由主管单位统一在官网进行公开，并根据绩效自评结果进行整改。</w:t>
      </w:r>
    </w:p>
    <w:p>
      <w:pPr>
        <w:widowControl/>
        <w:spacing w:line="596"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十、其他需要说明的情况</w:t>
      </w:r>
    </w:p>
    <w:p>
      <w:pPr>
        <w:widowControl/>
        <w:spacing w:line="596"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无。</w:t>
      </w:r>
    </w:p>
    <w:p>
      <w:pPr>
        <w:pStyle w:val="2"/>
        <w:spacing w:after="0" w:line="596" w:lineRule="exact"/>
        <w:ind w:firstLine="480" w:firstLineChars="200"/>
        <w:rPr>
          <w:rFonts w:hint="default" w:ascii="Times New Roman" w:hAnsi="Times New Roman"/>
        </w:rPr>
      </w:pPr>
    </w:p>
    <w:p>
      <w:pPr>
        <w:spacing w:line="596" w:lineRule="exact"/>
        <w:ind w:firstLine="640" w:firstLineChars="200"/>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湖南省价格成本调查队</w:t>
      </w:r>
    </w:p>
    <w:p>
      <w:pPr>
        <w:jc w:val="left"/>
        <w:rPr>
          <w:rFonts w:ascii="Times New Roman" w:hAnsi="Times New Roman" w:cs="Times New Roman"/>
          <w:color w:val="000000"/>
          <w:kern w:val="0"/>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 xml:space="preserve">      二</w:t>
      </w:r>
      <w:r>
        <w:rPr>
          <w:rFonts w:hint="eastAsia" w:ascii="宋体" w:hAnsi="宋体" w:eastAsia="宋体" w:cs="宋体"/>
          <w:sz w:val="32"/>
          <w:szCs w:val="32"/>
        </w:rPr>
        <w:t>〇</w:t>
      </w:r>
      <w:r>
        <w:rPr>
          <w:rFonts w:hint="eastAsia" w:ascii="仿宋_GB2312" w:hAnsi="仿宋_GB2312" w:eastAsia="仿宋_GB2312" w:cs="仿宋_GB2312"/>
          <w:sz w:val="32"/>
          <w:szCs w:val="32"/>
        </w:rPr>
        <w:t>二四年</w:t>
      </w:r>
      <w:ins w:id="65" w:author="龙伟鸾" w:date="2024-09-05T08:53:00Z">
        <w:r>
          <w:rPr>
            <w:rFonts w:hint="eastAsia" w:ascii="仿宋_GB2312" w:hAnsi="仿宋_GB2312" w:eastAsia="仿宋_GB2312" w:cs="仿宋_GB2312"/>
            <w:sz w:val="32"/>
            <w:szCs w:val="32"/>
          </w:rPr>
          <w:t>九</w:t>
        </w:r>
      </w:ins>
      <w:del w:id="66" w:author="龙伟鸾" w:date="2024-09-05T08:53:00Z">
        <w:r>
          <w:rPr>
            <w:rFonts w:hint="eastAsia" w:ascii="仿宋_GB2312" w:hAnsi="仿宋_GB2312" w:eastAsia="仿宋_GB2312" w:cs="仿宋_GB2312"/>
            <w:sz w:val="32"/>
            <w:szCs w:val="32"/>
          </w:rPr>
          <w:delText>五</w:delText>
        </w:r>
      </w:del>
      <w:r>
        <w:rPr>
          <w:rFonts w:hint="eastAsia" w:ascii="仿宋_GB2312" w:hAnsi="仿宋_GB2312" w:eastAsia="仿宋_GB2312" w:cs="仿宋_GB2312"/>
          <w:sz w:val="32"/>
          <w:szCs w:val="32"/>
        </w:rPr>
        <w:t>月</w:t>
      </w:r>
    </w:p>
    <w:sectPr>
      <w:footerReference r:id="rId8" w:type="default"/>
      <w:pgSz w:w="11906" w:h="16838"/>
      <w:pgMar w:top="1871" w:right="1531" w:bottom="1531" w:left="1588" w:header="851" w:footer="1304" w:gutter="0"/>
      <w:pgNumType w:start="27"/>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2EDD6A-5C56-4DA7-940B-0F42CF79E25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ACCEF90C-81B3-499B-9289-B889EBC212EE}"/>
  </w:font>
  <w:font w:name="方正小标宋简体">
    <w:panose1 w:val="02010601030101010101"/>
    <w:charset w:val="86"/>
    <w:family w:val="script"/>
    <w:pitch w:val="default"/>
    <w:sig w:usb0="00000001" w:usb1="080E0000" w:usb2="00000000" w:usb3="00000000" w:csb0="00040000" w:csb1="00000000"/>
    <w:embedRegular r:id="rId3" w:fontKey="{C2040F9B-22C2-4CAB-8EE3-AA9DFB9291F0}"/>
  </w:font>
  <w:font w:name="仿宋_GB2312">
    <w:panose1 w:val="02010609030101010101"/>
    <w:charset w:val="86"/>
    <w:family w:val="modern"/>
    <w:pitch w:val="default"/>
    <w:sig w:usb0="00000001" w:usb1="080E0000" w:usb2="00000000" w:usb3="00000000" w:csb0="00040000" w:csb1="00000000"/>
    <w:embedRegular r:id="rId4" w:fontKey="{009943CF-0788-4B74-81E8-F62522E78786}"/>
  </w:font>
  <w:font w:name="楷体">
    <w:panose1 w:val="02010609060101010101"/>
    <w:charset w:val="86"/>
    <w:family w:val="modern"/>
    <w:pitch w:val="default"/>
    <w:sig w:usb0="800002BF" w:usb1="38CF7CFA" w:usb2="00000016" w:usb3="00000000" w:csb0="00040001" w:csb1="00000000"/>
    <w:embedRegular r:id="rId5" w:fontKey="{74499C78-6669-4E55-9D62-27A715DEFD27}"/>
  </w:font>
  <w:font w:name="华文中宋">
    <w:panose1 w:val="02010600040101010101"/>
    <w:charset w:val="86"/>
    <w:family w:val="auto"/>
    <w:pitch w:val="default"/>
    <w:sig w:usb0="00000287" w:usb1="080F0000" w:usb2="00000000" w:usb3="00000000" w:csb0="0004009F" w:csb1="DFD70000"/>
    <w:embedRegular r:id="rId6" w:fontKey="{13C229EB-8302-4606-B06F-6F133B09287D}"/>
  </w:font>
  <w:font w:name="楷体_GB2312">
    <w:panose1 w:val="02010609030101010101"/>
    <w:charset w:val="86"/>
    <w:family w:val="modern"/>
    <w:pitch w:val="default"/>
    <w:sig w:usb0="00000001" w:usb1="080E0000" w:usb2="00000000" w:usb3="00000000" w:csb0="00040000" w:csb1="00000000"/>
    <w:embedRegular r:id="rId7" w:fontKey="{CF5DA8E1-27E3-4563-AD05-46FF2B2324F0}"/>
  </w:font>
  <w:font w:name="方正楷体_GBK">
    <w:panose1 w:val="03000509000000000000"/>
    <w:charset w:val="86"/>
    <w:family w:val="script"/>
    <w:pitch w:val="default"/>
    <w:sig w:usb0="00000000" w:usb1="00000000" w:usb2="00000000" w:usb3="00000000" w:csb0="00000000" w:csb1="00000000"/>
    <w:embedRegular r:id="rId8" w:fontKey="{360CF0E9-99DC-4D42-9643-E8D95A1BFF42}"/>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ordWrap w:val="0"/>
      <w:ind w:firstLine="280" w:firstLineChars="100"/>
      <w:jc w:val="righ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180" w:firstLineChars="100"/>
      <w:rPr>
        <w:rFonts w:ascii="Times New Roman" w:hAnsi="Times New Roman" w:cs="Times New Roman"/>
        <w:sz w:val="28"/>
        <w:szCs w:val="28"/>
      </w:rPr>
    </w:pPr>
    <w:sdt>
      <w:sdtPr>
        <w:id w:val="265662198"/>
      </w:sdtPr>
      <w:sdtEndPr>
        <w:rPr>
          <w:rFonts w:ascii="Times New Roman" w:hAnsi="Times New Roman" w:cs="Times New Roman"/>
          <w:sz w:val="28"/>
          <w:szCs w:val="28"/>
        </w:rPr>
      </w:sdtEndPr>
      <w:sdtContent>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r>
      <w:rPr>
        <w:rFonts w:hint="eastAsia" w:ascii="Times New Roman" w:hAnsi="Times New Roman" w:cs="Times New Roman"/>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firstLineChars="200"/>
      <w:rPr>
        <w:rFonts w:ascii="Times New Roman" w:hAnsi="Times New Roman" w:cs="Times New Roman"/>
        <w:sz w:val="28"/>
        <w:szCs w:val="28"/>
      </w:rPr>
    </w:pPr>
    <w:r>
      <w:rPr>
        <w:rFonts w:hint="eastAsia" w:ascii="Times New Roman" w:hAnsi="Times New Roman" w:cs="Times New Roman"/>
        <w:sz w:val="28"/>
        <w:szCs w:val="28"/>
      </w:rPr>
      <w:t xml:space="preserve"> </w:t>
    </w:r>
    <w:sdt>
      <w:sdtPr>
        <w:id w:val="-474985511"/>
      </w:sdtPr>
      <w:sdtEndPr>
        <w:rPr>
          <w:rFonts w:ascii="Times New Roman" w:hAnsi="Times New Roman" w:cs="Times New Roman"/>
          <w:sz w:val="28"/>
          <w:szCs w:val="28"/>
        </w:rPr>
      </w:sdtEndPr>
      <w:sdtContent>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25</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180" w:firstLineChars="100"/>
      <w:jc w:val="center"/>
      <w:rPr>
        <w:rFonts w:ascii="Times New Roman" w:hAnsi="Times New Roman" w:cs="Times New Roman"/>
        <w:sz w:val="28"/>
        <w:szCs w:val="28"/>
      </w:rPr>
    </w:pPr>
    <w:sdt>
      <w:sdtPr>
        <w:id w:val="-613294722"/>
      </w:sdtPr>
      <w:sdtEndPr>
        <w:rPr>
          <w:rFonts w:ascii="Times New Roman" w:hAnsi="Times New Roman" w:cs="Times New Roman"/>
          <w:sz w:val="28"/>
          <w:szCs w:val="28"/>
        </w:rPr>
      </w:sdtEndPr>
      <w:sdtContent>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12</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firstLineChars="200"/>
      <w:rPr>
        <w:rFonts w:ascii="Times New Roman" w:hAnsi="Times New Roman" w:cs="Times New Roman"/>
        <w:sz w:val="28"/>
        <w:szCs w:val="28"/>
      </w:rPr>
    </w:pPr>
    <w:sdt>
      <w:sdtPr>
        <w:id w:val="-2009668079"/>
      </w:sdtPr>
      <w:sdtEndPr>
        <w:rPr>
          <w:rFonts w:ascii="Times New Roman" w:hAnsi="Times New Roman" w:cs="Times New Roman"/>
          <w:sz w:val="28"/>
          <w:szCs w:val="28"/>
        </w:rPr>
      </w:sdtEndPr>
      <w:sdtContent>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26</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ordWrap w:val="0"/>
      <w:ind w:firstLine="560" w:firstLineChars="200"/>
      <w:jc w:val="right"/>
      <w:rPr>
        <w:rFonts w:ascii="Times New Roman" w:hAnsi="Times New Roman" w:cs="Times New Roman"/>
        <w:sz w:val="28"/>
        <w:szCs w:val="28"/>
      </w:rPr>
    </w:pPr>
    <w:r>
      <w:rPr>
        <w:rFonts w:hint="eastAsia" w:ascii="Times New Roman" w:hAnsi="Times New Roman" w:cs="Times New Roman"/>
        <w:sz w:val="28"/>
        <w:szCs w:val="28"/>
      </w:rPr>
      <w:t xml:space="preserve"> </w:t>
    </w:r>
    <w:sdt>
      <w:sdtPr>
        <w:id w:val="-447773703"/>
      </w:sdtPr>
      <w:sdtEndPr>
        <w:rPr>
          <w:rFonts w:ascii="Times New Roman" w:hAnsi="Times New Roman" w:cs="Times New Roman"/>
          <w:sz w:val="28"/>
          <w:szCs w:val="28"/>
        </w:rPr>
      </w:sdtEndPr>
      <w:sdtContent>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27</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r>
      <w:rPr>
        <w:rFonts w:hint="eastAsia" w:ascii="Times New Roman" w:hAnsi="Times New Roman" w:cs="Times New Roman"/>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revisionView w:markup="0"/>
  <w:trackRevisions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 w:name="KSO_WPS_MARK_KEY" w:val="c64c3443-6e58-4d6a-bb87-7b61848a45f3"/>
  </w:docVars>
  <w:rsids>
    <w:rsidRoot w:val="004506F9"/>
    <w:rsid w:val="0002229B"/>
    <w:rsid w:val="000273BD"/>
    <w:rsid w:val="00040CBC"/>
    <w:rsid w:val="000415B7"/>
    <w:rsid w:val="00041E3F"/>
    <w:rsid w:val="00055DAA"/>
    <w:rsid w:val="00061F7B"/>
    <w:rsid w:val="000658A3"/>
    <w:rsid w:val="00074155"/>
    <w:rsid w:val="000A3F69"/>
    <w:rsid w:val="00103957"/>
    <w:rsid w:val="00144524"/>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B10D1"/>
    <w:rsid w:val="002E0A30"/>
    <w:rsid w:val="002E450D"/>
    <w:rsid w:val="003130C4"/>
    <w:rsid w:val="00316C4B"/>
    <w:rsid w:val="0032192B"/>
    <w:rsid w:val="003479BD"/>
    <w:rsid w:val="00351719"/>
    <w:rsid w:val="0037197D"/>
    <w:rsid w:val="003768D5"/>
    <w:rsid w:val="003926B9"/>
    <w:rsid w:val="003C47E6"/>
    <w:rsid w:val="003C4FC2"/>
    <w:rsid w:val="00416E61"/>
    <w:rsid w:val="0042790C"/>
    <w:rsid w:val="004506F9"/>
    <w:rsid w:val="004717A2"/>
    <w:rsid w:val="004719D1"/>
    <w:rsid w:val="00473DF3"/>
    <w:rsid w:val="00487911"/>
    <w:rsid w:val="00491741"/>
    <w:rsid w:val="004945F2"/>
    <w:rsid w:val="004B0CEE"/>
    <w:rsid w:val="00500E5F"/>
    <w:rsid w:val="005122EF"/>
    <w:rsid w:val="0051441A"/>
    <w:rsid w:val="00517AB1"/>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07807"/>
    <w:rsid w:val="0062378F"/>
    <w:rsid w:val="00641842"/>
    <w:rsid w:val="00651EEC"/>
    <w:rsid w:val="00686673"/>
    <w:rsid w:val="00691E8C"/>
    <w:rsid w:val="006A22C4"/>
    <w:rsid w:val="006A351B"/>
    <w:rsid w:val="006B0422"/>
    <w:rsid w:val="006B245A"/>
    <w:rsid w:val="006C1B53"/>
    <w:rsid w:val="006D7730"/>
    <w:rsid w:val="006E5284"/>
    <w:rsid w:val="006F3EB5"/>
    <w:rsid w:val="00702E34"/>
    <w:rsid w:val="00704395"/>
    <w:rsid w:val="00710FE7"/>
    <w:rsid w:val="00717621"/>
    <w:rsid w:val="00720FF1"/>
    <w:rsid w:val="00727A53"/>
    <w:rsid w:val="0075798A"/>
    <w:rsid w:val="00787B42"/>
    <w:rsid w:val="007C4539"/>
    <w:rsid w:val="007F02D2"/>
    <w:rsid w:val="007F3657"/>
    <w:rsid w:val="007F5AD6"/>
    <w:rsid w:val="00812ED5"/>
    <w:rsid w:val="008277D9"/>
    <w:rsid w:val="0084478C"/>
    <w:rsid w:val="0086638C"/>
    <w:rsid w:val="008A3E8D"/>
    <w:rsid w:val="009237C4"/>
    <w:rsid w:val="00944C48"/>
    <w:rsid w:val="00950252"/>
    <w:rsid w:val="00967F5D"/>
    <w:rsid w:val="009A0F95"/>
    <w:rsid w:val="009B3ADF"/>
    <w:rsid w:val="009C3B52"/>
    <w:rsid w:val="009E6817"/>
    <w:rsid w:val="009E6E9A"/>
    <w:rsid w:val="009F23D8"/>
    <w:rsid w:val="00A01D2B"/>
    <w:rsid w:val="00A42218"/>
    <w:rsid w:val="00A606DC"/>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841F4"/>
    <w:rsid w:val="00CE04C3"/>
    <w:rsid w:val="00CE76A0"/>
    <w:rsid w:val="00D148C6"/>
    <w:rsid w:val="00D17A8A"/>
    <w:rsid w:val="00D415BA"/>
    <w:rsid w:val="00D51873"/>
    <w:rsid w:val="00D63780"/>
    <w:rsid w:val="00D644EE"/>
    <w:rsid w:val="00D6659A"/>
    <w:rsid w:val="00DD06FF"/>
    <w:rsid w:val="00DD5FE9"/>
    <w:rsid w:val="00E00C7A"/>
    <w:rsid w:val="00E37D6C"/>
    <w:rsid w:val="00E55B68"/>
    <w:rsid w:val="00E561AE"/>
    <w:rsid w:val="00E66F54"/>
    <w:rsid w:val="00E67BE6"/>
    <w:rsid w:val="00E8683C"/>
    <w:rsid w:val="00EA2B72"/>
    <w:rsid w:val="00ED76D9"/>
    <w:rsid w:val="00F74360"/>
    <w:rsid w:val="00FB462F"/>
    <w:rsid w:val="00FE16FA"/>
    <w:rsid w:val="00FE328A"/>
    <w:rsid w:val="00FE6269"/>
    <w:rsid w:val="00FF5CD6"/>
    <w:rsid w:val="025E6C27"/>
    <w:rsid w:val="02841EE6"/>
    <w:rsid w:val="03417BC7"/>
    <w:rsid w:val="04104DE8"/>
    <w:rsid w:val="04D87772"/>
    <w:rsid w:val="05286E74"/>
    <w:rsid w:val="06604E4C"/>
    <w:rsid w:val="07701874"/>
    <w:rsid w:val="0A8042E6"/>
    <w:rsid w:val="0BC97580"/>
    <w:rsid w:val="0C892900"/>
    <w:rsid w:val="1075361F"/>
    <w:rsid w:val="115A0E16"/>
    <w:rsid w:val="11EF3D85"/>
    <w:rsid w:val="13783BD1"/>
    <w:rsid w:val="13AC7923"/>
    <w:rsid w:val="15632F90"/>
    <w:rsid w:val="15CB241D"/>
    <w:rsid w:val="17833C2E"/>
    <w:rsid w:val="18585984"/>
    <w:rsid w:val="18A92683"/>
    <w:rsid w:val="1A551661"/>
    <w:rsid w:val="1D97DEFF"/>
    <w:rsid w:val="1DFF72E5"/>
    <w:rsid w:val="1EFC6F07"/>
    <w:rsid w:val="200D799B"/>
    <w:rsid w:val="20847C5E"/>
    <w:rsid w:val="20B5410E"/>
    <w:rsid w:val="21C05E25"/>
    <w:rsid w:val="21C514B8"/>
    <w:rsid w:val="228026A7"/>
    <w:rsid w:val="24791829"/>
    <w:rsid w:val="26070F78"/>
    <w:rsid w:val="26F70A5D"/>
    <w:rsid w:val="26FE3B9A"/>
    <w:rsid w:val="284267BB"/>
    <w:rsid w:val="29824F56"/>
    <w:rsid w:val="2AB30F15"/>
    <w:rsid w:val="2B226E3C"/>
    <w:rsid w:val="2BCD1929"/>
    <w:rsid w:val="2FC02DFA"/>
    <w:rsid w:val="2FDF85B8"/>
    <w:rsid w:val="2FFFEE04"/>
    <w:rsid w:val="311B14D9"/>
    <w:rsid w:val="34DF85B0"/>
    <w:rsid w:val="396C6672"/>
    <w:rsid w:val="3A1E4827"/>
    <w:rsid w:val="3A577D39"/>
    <w:rsid w:val="3AF235BE"/>
    <w:rsid w:val="3B8F36BC"/>
    <w:rsid w:val="3CBE5520"/>
    <w:rsid w:val="3CE60746"/>
    <w:rsid w:val="3D116AC0"/>
    <w:rsid w:val="3E23065E"/>
    <w:rsid w:val="3E9E7B27"/>
    <w:rsid w:val="3EC2343F"/>
    <w:rsid w:val="3FB83028"/>
    <w:rsid w:val="4282472B"/>
    <w:rsid w:val="432509D4"/>
    <w:rsid w:val="43544FFA"/>
    <w:rsid w:val="4369470D"/>
    <w:rsid w:val="443C4D6D"/>
    <w:rsid w:val="458919DE"/>
    <w:rsid w:val="45B436A0"/>
    <w:rsid w:val="46696E2A"/>
    <w:rsid w:val="46B93824"/>
    <w:rsid w:val="46DE6FA9"/>
    <w:rsid w:val="46E464B1"/>
    <w:rsid w:val="481903DC"/>
    <w:rsid w:val="48414524"/>
    <w:rsid w:val="491FF225"/>
    <w:rsid w:val="4976681F"/>
    <w:rsid w:val="4AB94258"/>
    <w:rsid w:val="4BC36FDC"/>
    <w:rsid w:val="4C4243A5"/>
    <w:rsid w:val="4C716A38"/>
    <w:rsid w:val="4FE70DC0"/>
    <w:rsid w:val="4FFD214C"/>
    <w:rsid w:val="503A688B"/>
    <w:rsid w:val="508825A3"/>
    <w:rsid w:val="50A23598"/>
    <w:rsid w:val="51DC13B2"/>
    <w:rsid w:val="52D27B05"/>
    <w:rsid w:val="53AA2354"/>
    <w:rsid w:val="545729B8"/>
    <w:rsid w:val="54E354DF"/>
    <w:rsid w:val="54F01334"/>
    <w:rsid w:val="55402DA7"/>
    <w:rsid w:val="56A5007F"/>
    <w:rsid w:val="5777D4F5"/>
    <w:rsid w:val="58182763"/>
    <w:rsid w:val="599F0132"/>
    <w:rsid w:val="59DD8326"/>
    <w:rsid w:val="5BCF63A9"/>
    <w:rsid w:val="5DEF592A"/>
    <w:rsid w:val="5E2733FB"/>
    <w:rsid w:val="5EDD1D0C"/>
    <w:rsid w:val="5FC6BB1E"/>
    <w:rsid w:val="5FF720F1"/>
    <w:rsid w:val="612B3202"/>
    <w:rsid w:val="65DE4411"/>
    <w:rsid w:val="66717EA8"/>
    <w:rsid w:val="66D6776C"/>
    <w:rsid w:val="66E4012D"/>
    <w:rsid w:val="67FF5C0B"/>
    <w:rsid w:val="68383E0C"/>
    <w:rsid w:val="68394457"/>
    <w:rsid w:val="685504F2"/>
    <w:rsid w:val="68774F7F"/>
    <w:rsid w:val="6AA47B81"/>
    <w:rsid w:val="6AE34B4E"/>
    <w:rsid w:val="6B3076BA"/>
    <w:rsid w:val="6C861C34"/>
    <w:rsid w:val="6CD52274"/>
    <w:rsid w:val="6D0F74DB"/>
    <w:rsid w:val="6DFC3EC2"/>
    <w:rsid w:val="6E555CA9"/>
    <w:rsid w:val="6EFC0924"/>
    <w:rsid w:val="6F482B8A"/>
    <w:rsid w:val="6FB74722"/>
    <w:rsid w:val="6FEF8B7E"/>
    <w:rsid w:val="71A6591B"/>
    <w:rsid w:val="737D59BA"/>
    <w:rsid w:val="74BD25B3"/>
    <w:rsid w:val="76F526BB"/>
    <w:rsid w:val="76FB4FCD"/>
    <w:rsid w:val="77BD2282"/>
    <w:rsid w:val="77C37683"/>
    <w:rsid w:val="79782905"/>
    <w:rsid w:val="79FF515B"/>
    <w:rsid w:val="7A3A1A31"/>
    <w:rsid w:val="7A3B7CAD"/>
    <w:rsid w:val="7AC676A0"/>
    <w:rsid w:val="7D250B4D"/>
    <w:rsid w:val="7D466337"/>
    <w:rsid w:val="7E832E64"/>
    <w:rsid w:val="7E9E1962"/>
    <w:rsid w:val="7E9F11B4"/>
    <w:rsid w:val="7F37EC1E"/>
    <w:rsid w:val="7F5022B4"/>
    <w:rsid w:val="7F7DCD9D"/>
    <w:rsid w:val="7F970A6F"/>
    <w:rsid w:val="7FBEC7EA"/>
    <w:rsid w:val="7FC1FFF3"/>
    <w:rsid w:val="7FC69637"/>
    <w:rsid w:val="7FDF8620"/>
    <w:rsid w:val="7FFB242F"/>
    <w:rsid w:val="7FFDB408"/>
    <w:rsid w:val="7FFE4EEB"/>
    <w:rsid w:val="95FB2B98"/>
    <w:rsid w:val="9A639BC2"/>
    <w:rsid w:val="9FF7D786"/>
    <w:rsid w:val="ABBFB23D"/>
    <w:rsid w:val="BFBCCD97"/>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qFormat="1" w:unhideWhenUsed="0" w:uiPriority="99" w:semiHidden="0"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spacing w:after="120"/>
      <w:jc w:val="left"/>
    </w:pPr>
    <w:rPr>
      <w:rFonts w:hint="eastAsia" w:ascii="宋体" w:hAnsi="宋体" w:eastAsia="宋体" w:cs="Times New Roman"/>
      <w:kern w:val="0"/>
      <w:sz w:val="24"/>
      <w:szCs w:val="24"/>
    </w:rPr>
  </w:style>
  <w:style w:type="paragraph" w:styleId="3">
    <w:name w:val="index 7"/>
    <w:basedOn w:val="1"/>
    <w:next w:val="1"/>
    <w:qFormat/>
    <w:uiPriority w:val="99"/>
    <w:pPr>
      <w:ind w:left="2520"/>
    </w:pPr>
  </w:style>
  <w:style w:type="paragraph" w:styleId="4">
    <w:name w:val="index 5"/>
    <w:basedOn w:val="1"/>
    <w:next w:val="1"/>
    <w:qFormat/>
    <w:uiPriority w:val="0"/>
    <w:pPr>
      <w:ind w:left="1680"/>
    </w:pPr>
  </w:style>
  <w:style w:type="paragraph" w:styleId="5">
    <w:name w:val="annotation text"/>
    <w:basedOn w:val="1"/>
    <w:unhideWhenUsed/>
    <w:qFormat/>
    <w:uiPriority w:val="99"/>
    <w:pPr>
      <w:jc w:val="left"/>
    </w:pPr>
  </w:style>
  <w:style w:type="paragraph" w:styleId="6">
    <w:name w:val="Body Text Indent"/>
    <w:basedOn w:val="1"/>
    <w:next w:val="7"/>
    <w:unhideWhenUsed/>
    <w:qFormat/>
    <w:uiPriority w:val="99"/>
    <w:pPr>
      <w:widowControl/>
      <w:spacing w:after="120"/>
      <w:ind w:left="420" w:leftChars="200"/>
      <w:jc w:val="left"/>
    </w:pPr>
    <w:rPr>
      <w:rFonts w:ascii="宋体" w:hAnsi="宋体" w:eastAsia="宋体" w:cs="宋体"/>
      <w:kern w:val="0"/>
      <w:sz w:val="24"/>
    </w:rPr>
  </w:style>
  <w:style w:type="paragraph" w:styleId="7">
    <w:name w:val="Body Text First Indent 2"/>
    <w:basedOn w:val="6"/>
    <w:next w:val="1"/>
    <w:unhideWhenUsed/>
    <w:qFormat/>
    <w:uiPriority w:val="99"/>
    <w:pPr>
      <w:ind w:firstLine="420" w:firstLineChars="200"/>
    </w:pPr>
  </w:style>
  <w:style w:type="paragraph" w:styleId="8">
    <w:name w:val="Balloon Text"/>
    <w:basedOn w:val="1"/>
    <w:link w:val="20"/>
    <w:unhideWhenUsed/>
    <w:qFormat/>
    <w:uiPriority w:val="99"/>
    <w:rPr>
      <w:sz w:val="18"/>
      <w:szCs w:val="18"/>
    </w:rPr>
  </w:style>
  <w:style w:type="paragraph" w:styleId="9">
    <w:name w:val="footer"/>
    <w:basedOn w:val="1"/>
    <w:next w:val="4"/>
    <w:link w:val="17"/>
    <w:unhideWhenUsed/>
    <w:qFormat/>
    <w:uiPriority w:val="99"/>
    <w:pPr>
      <w:tabs>
        <w:tab w:val="center" w:pos="4153"/>
        <w:tab w:val="right" w:pos="8306"/>
      </w:tabs>
      <w:snapToGrid w:val="0"/>
      <w:jc w:val="left"/>
    </w:pPr>
    <w:rPr>
      <w:sz w:val="18"/>
      <w:szCs w:val="18"/>
    </w:rPr>
  </w:style>
  <w:style w:type="paragraph" w:styleId="10">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7"/>
    <w:semiHidden/>
    <w:qFormat/>
    <w:uiPriority w:val="0"/>
    <w:pPr>
      <w:snapToGrid w:val="0"/>
      <w:jc w:val="left"/>
    </w:pPr>
    <w:rPr>
      <w:sz w:val="18"/>
      <w:szCs w:val="18"/>
    </w:rPr>
  </w:style>
  <w:style w:type="paragraph" w:styleId="1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6">
    <w:name w:val="页眉 Char"/>
    <w:basedOn w:val="14"/>
    <w:link w:val="10"/>
    <w:qFormat/>
    <w:uiPriority w:val="99"/>
    <w:rPr>
      <w:sz w:val="18"/>
      <w:szCs w:val="18"/>
    </w:rPr>
  </w:style>
  <w:style w:type="character" w:customStyle="1" w:styleId="17">
    <w:name w:val="页脚 Char"/>
    <w:basedOn w:val="14"/>
    <w:link w:val="9"/>
    <w:qFormat/>
    <w:uiPriority w:val="99"/>
    <w:rPr>
      <w:sz w:val="18"/>
      <w:szCs w:val="18"/>
    </w:rPr>
  </w:style>
  <w:style w:type="paragraph" w:customStyle="1" w:styleId="18">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9">
    <w:name w:val="列出段落1"/>
    <w:basedOn w:val="1"/>
    <w:qFormat/>
    <w:uiPriority w:val="34"/>
    <w:pPr>
      <w:ind w:firstLine="420" w:firstLineChars="200"/>
    </w:pPr>
  </w:style>
  <w:style w:type="character" w:customStyle="1" w:styleId="20">
    <w:name w:val="批注框文本 Char"/>
    <w:basedOn w:val="14"/>
    <w:link w:val="8"/>
    <w:semiHidden/>
    <w:qFormat/>
    <w:uiPriority w:val="99"/>
    <w:rPr>
      <w:sz w:val="18"/>
      <w:szCs w:val="18"/>
    </w:rPr>
  </w:style>
  <w:style w:type="character" w:customStyle="1" w:styleId="21">
    <w:name w:val="font01"/>
    <w:basedOn w:val="14"/>
    <w:qFormat/>
    <w:uiPriority w:val="0"/>
    <w:rPr>
      <w:rFonts w:hint="eastAsia" w:ascii="宋体" w:hAnsi="宋体" w:eastAsia="宋体" w:cs="宋体"/>
      <w:color w:val="000000"/>
      <w:sz w:val="22"/>
      <w:szCs w:val="22"/>
      <w:u w:val="none"/>
    </w:rPr>
  </w:style>
  <w:style w:type="character" w:customStyle="1" w:styleId="22">
    <w:name w:val="font21"/>
    <w:basedOn w:val="14"/>
    <w:qFormat/>
    <w:uiPriority w:val="0"/>
    <w:rPr>
      <w:rFonts w:hint="eastAsia" w:ascii="宋体" w:hAnsi="宋体" w:eastAsia="宋体" w:cs="宋体"/>
      <w:color w:val="000000"/>
      <w:sz w:val="24"/>
      <w:szCs w:val="24"/>
      <w:u w:val="none"/>
    </w:rPr>
  </w:style>
  <w:style w:type="character" w:customStyle="1" w:styleId="23">
    <w:name w:val="font11"/>
    <w:basedOn w:val="14"/>
    <w:qFormat/>
    <w:uiPriority w:val="0"/>
    <w:rPr>
      <w:rFonts w:hint="eastAsia" w:ascii="宋体" w:hAnsi="宋体" w:eastAsia="宋体" w:cs="宋体"/>
      <w:color w:val="000000"/>
      <w:sz w:val="24"/>
      <w:szCs w:val="24"/>
      <w:u w:val="none"/>
    </w:rPr>
  </w:style>
  <w:style w:type="paragraph" w:customStyle="1" w:styleId="24">
    <w:name w:val="首行缩进"/>
    <w:basedOn w:val="1"/>
    <w:qFormat/>
    <w:uiPriority w:val="0"/>
    <w:pPr>
      <w:widowControl/>
      <w:ind w:firstLine="480" w:firstLineChars="200"/>
      <w:jc w:val="left"/>
    </w:pPr>
    <w:rPr>
      <w:rFonts w:hint="eastAsia" w:ascii="宋体" w:hAnsi="宋体" w:eastAsia="宋体" w:cs="Times New Roman"/>
      <w:kern w:val="0"/>
      <w:sz w:val="24"/>
      <w:szCs w:val="24"/>
    </w:rPr>
  </w:style>
  <w:style w:type="paragraph" w:customStyle="1" w:styleId="25">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E8EA52-4CDA-40B0-A70F-827DFFFC39A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45</Pages>
  <Words>2815</Words>
  <Characters>16052</Characters>
  <Lines>133</Lines>
  <Paragraphs>37</Paragraphs>
  <TotalTime>0</TotalTime>
  <ScaleCrop>false</ScaleCrop>
  <LinksUpToDate>false</LinksUpToDate>
  <CharactersWithSpaces>18830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2020-07-08T18:32:00Z</dcterms:created>
  <dc:creator>李航 null</dc:creator>
  <cp:lastModifiedBy>陈婕</cp:lastModifiedBy>
  <cp:lastPrinted>2024-08-09T02:20:00Z</cp:lastPrinted>
  <dcterms:modified xsi:type="dcterms:W3CDTF">2024-09-05T03:21:44Z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EADDEC09670C426DB60DA38CA4B7213A_12</vt:lpwstr>
  </property>
</Properties>
</file>